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2D5" w:rsidRDefault="005B02D5">
      <w:pPr>
        <w:tabs>
          <w:tab w:val="left" w:pos="3172"/>
        </w:tabs>
        <w:adjustRightInd w:val="0"/>
        <w:snapToGrid w:val="0"/>
        <w:spacing w:before="4" w:line="360" w:lineRule="auto"/>
        <w:jc w:val="center"/>
        <w:rPr>
          <w:rFonts w:ascii="黑体" w:eastAsia="黑体" w:hAnsi="黑体" w:cs="黑体"/>
          <w:b/>
          <w:bCs/>
          <w:snapToGrid w:val="0"/>
          <w:color w:val="000000"/>
          <w:kern w:val="0"/>
          <w:sz w:val="52"/>
          <w:szCs w:val="52"/>
        </w:rPr>
      </w:pPr>
    </w:p>
    <w:p w:rsidR="005B02D5" w:rsidRDefault="00966564">
      <w:pPr>
        <w:tabs>
          <w:tab w:val="left" w:pos="3172"/>
        </w:tabs>
        <w:adjustRightInd w:val="0"/>
        <w:snapToGrid w:val="0"/>
        <w:spacing w:before="4" w:line="360" w:lineRule="auto"/>
        <w:jc w:val="center"/>
        <w:rPr>
          <w:rFonts w:ascii="黑体" w:eastAsia="黑体" w:hAnsi="黑体" w:cs="黑体"/>
          <w:snapToGrid w:val="0"/>
          <w:color w:val="000000"/>
          <w:kern w:val="0"/>
          <w:sz w:val="48"/>
          <w:szCs w:val="48"/>
        </w:rPr>
      </w:pPr>
      <w:r>
        <w:rPr>
          <w:rFonts w:ascii="黑体" w:eastAsia="黑体" w:hAnsi="黑体" w:cs="黑体" w:hint="eastAsia"/>
          <w:snapToGrid w:val="0"/>
          <w:color w:val="000000"/>
          <w:kern w:val="0"/>
          <w:sz w:val="48"/>
          <w:szCs w:val="48"/>
        </w:rPr>
        <w:t>陕西旬邑至凤翔高速公路项目</w:t>
      </w:r>
    </w:p>
    <w:p w:rsidR="005B02D5" w:rsidRDefault="00966564">
      <w:pPr>
        <w:tabs>
          <w:tab w:val="left" w:pos="3172"/>
        </w:tabs>
        <w:adjustRightInd w:val="0"/>
        <w:snapToGrid w:val="0"/>
        <w:spacing w:before="4" w:line="360" w:lineRule="auto"/>
        <w:jc w:val="center"/>
        <w:rPr>
          <w:rFonts w:ascii="黑体" w:eastAsia="黑体" w:hAnsi="黑体" w:cs="黑体"/>
          <w:bCs/>
          <w:snapToGrid w:val="0"/>
          <w:color w:val="000000"/>
          <w:kern w:val="0"/>
          <w:sz w:val="48"/>
          <w:szCs w:val="48"/>
        </w:rPr>
      </w:pPr>
      <w:r>
        <w:rPr>
          <w:rFonts w:ascii="黑体" w:eastAsia="黑体" w:hAnsi="黑体" w:cs="黑体" w:hint="eastAsia"/>
          <w:bCs/>
          <w:snapToGrid w:val="0"/>
          <w:color w:val="000000"/>
          <w:kern w:val="0"/>
          <w:sz w:val="48"/>
          <w:szCs w:val="48"/>
        </w:rPr>
        <w:t>交工验收质量检测</w:t>
      </w:r>
    </w:p>
    <w:p w:rsidR="005B02D5" w:rsidRDefault="00966564">
      <w:pPr>
        <w:jc w:val="center"/>
        <w:rPr>
          <w:rFonts w:ascii="宋体" w:hAnsi="宋体" w:cs="宋体"/>
          <w:b/>
          <w:bCs/>
          <w:kern w:val="0"/>
        </w:rPr>
      </w:pPr>
      <w:r>
        <w:rPr>
          <w:rFonts w:ascii="宋体" w:hAnsi="宋体" w:cs="宋体"/>
          <w:color w:val="000000"/>
          <w:w w:val="90"/>
          <w:kern w:val="0"/>
          <w:sz w:val="36"/>
          <w:szCs w:val="36"/>
        </w:rPr>
        <w:t>（</w:t>
      </w:r>
      <w:r>
        <w:rPr>
          <w:rFonts w:ascii="宋体" w:hAnsi="宋体" w:cs="宋体"/>
          <w:b/>
          <w:color w:val="000000"/>
          <w:w w:val="104"/>
          <w:kern w:val="0"/>
          <w:sz w:val="32"/>
          <w:szCs w:val="32"/>
        </w:rPr>
        <w:t>招标编号：</w:t>
      </w:r>
      <w:r>
        <w:rPr>
          <w:rFonts w:ascii="宋体" w:hAnsi="宋体" w:cs="宋体" w:hint="eastAsia"/>
          <w:b/>
          <w:sz w:val="36"/>
          <w:szCs w:val="36"/>
        </w:rPr>
        <w:t>XFJC</w:t>
      </w:r>
      <w:r>
        <w:rPr>
          <w:rFonts w:cs="宋体" w:hint="eastAsia"/>
          <w:b/>
          <w:kern w:val="0"/>
          <w:sz w:val="36"/>
          <w:szCs w:val="36"/>
        </w:rPr>
        <w:t>2020-04</w:t>
      </w:r>
      <w:r>
        <w:rPr>
          <w:rFonts w:ascii="宋体" w:hAnsi="宋体" w:cs="宋体"/>
          <w:color w:val="000000"/>
          <w:w w:val="80"/>
          <w:kern w:val="0"/>
          <w:sz w:val="36"/>
          <w:szCs w:val="36"/>
        </w:rPr>
        <w:t>）</w:t>
      </w:r>
    </w:p>
    <w:p w:rsidR="005B02D5" w:rsidRDefault="005B02D5">
      <w:pPr>
        <w:spacing w:after="600" w:line="240" w:lineRule="atLeast"/>
        <w:jc w:val="center"/>
        <w:rPr>
          <w:rFonts w:ascii="宋体" w:hAnsi="宋体" w:cs="宋体"/>
          <w:b/>
          <w:w w:val="80"/>
          <w:kern w:val="0"/>
          <w:sz w:val="48"/>
          <w:szCs w:val="48"/>
        </w:rPr>
      </w:pPr>
    </w:p>
    <w:p w:rsidR="005B02D5" w:rsidRDefault="005B02D5">
      <w:pPr>
        <w:spacing w:after="600" w:line="240" w:lineRule="atLeast"/>
        <w:jc w:val="center"/>
        <w:rPr>
          <w:rFonts w:ascii="宋体" w:hAnsi="宋体" w:cs="宋体"/>
          <w:b/>
          <w:w w:val="80"/>
          <w:kern w:val="0"/>
          <w:sz w:val="48"/>
          <w:szCs w:val="48"/>
        </w:rPr>
      </w:pPr>
    </w:p>
    <w:p w:rsidR="005B02D5" w:rsidRDefault="00966564">
      <w:pPr>
        <w:pStyle w:val="a7"/>
        <w:spacing w:line="1200" w:lineRule="exact"/>
        <w:jc w:val="center"/>
        <w:rPr>
          <w:rFonts w:ascii="宋体" w:hAnsi="宋体" w:cs="宋体"/>
          <w:b/>
          <w:bCs/>
          <w:w w:val="80"/>
          <w:kern w:val="0"/>
          <w:sz w:val="110"/>
          <w:szCs w:val="84"/>
        </w:rPr>
      </w:pPr>
      <w:r>
        <w:rPr>
          <w:rFonts w:ascii="宋体" w:hAnsi="宋体" w:cs="宋体" w:hint="eastAsia"/>
          <w:b/>
          <w:bCs/>
          <w:w w:val="80"/>
          <w:kern w:val="0"/>
          <w:sz w:val="110"/>
          <w:szCs w:val="84"/>
        </w:rPr>
        <w:t>招 标 文 件</w:t>
      </w:r>
    </w:p>
    <w:p w:rsidR="005B02D5" w:rsidRDefault="005B02D5">
      <w:pPr>
        <w:pStyle w:val="a7"/>
        <w:spacing w:line="1200" w:lineRule="exact"/>
        <w:jc w:val="center"/>
        <w:rPr>
          <w:rFonts w:ascii="宋体" w:hAnsi="宋体" w:cs="宋体"/>
          <w:b/>
          <w:w w:val="80"/>
          <w:kern w:val="0"/>
          <w:sz w:val="48"/>
          <w:szCs w:val="48"/>
        </w:rPr>
      </w:pPr>
    </w:p>
    <w:p w:rsidR="005B02D5" w:rsidRDefault="005B02D5">
      <w:pPr>
        <w:pStyle w:val="a7"/>
        <w:spacing w:line="1200" w:lineRule="exact"/>
        <w:jc w:val="center"/>
        <w:rPr>
          <w:rFonts w:ascii="宋体" w:hAnsi="宋体" w:cs="宋体"/>
          <w:b/>
          <w:w w:val="80"/>
          <w:kern w:val="0"/>
          <w:sz w:val="48"/>
          <w:szCs w:val="48"/>
        </w:rPr>
      </w:pPr>
    </w:p>
    <w:p w:rsidR="005B02D5" w:rsidRDefault="005B02D5" w:rsidP="00C62CCC">
      <w:pPr>
        <w:pStyle w:val="a7"/>
        <w:spacing w:line="560" w:lineRule="exact"/>
        <w:ind w:firstLineChars="450" w:firstLine="1310"/>
        <w:rPr>
          <w:rFonts w:cs="宋体"/>
          <w:b/>
          <w:w w:val="80"/>
          <w:kern w:val="0"/>
          <w:sz w:val="36"/>
          <w:szCs w:val="36"/>
        </w:rPr>
      </w:pPr>
    </w:p>
    <w:p w:rsidR="005B02D5" w:rsidRDefault="005B02D5" w:rsidP="00C62CCC">
      <w:pPr>
        <w:pStyle w:val="a7"/>
        <w:spacing w:line="560" w:lineRule="exact"/>
        <w:ind w:firstLineChars="450" w:firstLine="1310"/>
        <w:rPr>
          <w:rFonts w:cs="宋体"/>
          <w:b/>
          <w:w w:val="80"/>
          <w:kern w:val="0"/>
          <w:sz w:val="36"/>
          <w:szCs w:val="36"/>
        </w:rPr>
      </w:pPr>
    </w:p>
    <w:p w:rsidR="005B02D5" w:rsidRDefault="005B02D5" w:rsidP="00C62CCC">
      <w:pPr>
        <w:pStyle w:val="a7"/>
        <w:spacing w:line="560" w:lineRule="exact"/>
        <w:ind w:firstLineChars="450" w:firstLine="1310"/>
        <w:rPr>
          <w:rFonts w:cs="宋体"/>
          <w:b/>
          <w:w w:val="80"/>
          <w:kern w:val="0"/>
          <w:sz w:val="36"/>
          <w:szCs w:val="36"/>
        </w:rPr>
      </w:pPr>
    </w:p>
    <w:p w:rsidR="005B02D5" w:rsidRDefault="00966564" w:rsidP="00C62CCC">
      <w:pPr>
        <w:pStyle w:val="a7"/>
        <w:spacing w:line="560" w:lineRule="exact"/>
        <w:ind w:firstLineChars="450" w:firstLine="1310"/>
        <w:rPr>
          <w:rFonts w:cs="宋体"/>
          <w:b/>
          <w:w w:val="80"/>
          <w:kern w:val="0"/>
          <w:sz w:val="36"/>
          <w:szCs w:val="36"/>
        </w:rPr>
      </w:pPr>
      <w:r>
        <w:rPr>
          <w:rFonts w:cs="宋体" w:hint="eastAsia"/>
          <w:b/>
          <w:w w:val="80"/>
          <w:kern w:val="0"/>
          <w:sz w:val="36"/>
          <w:szCs w:val="36"/>
        </w:rPr>
        <w:t>招</w:t>
      </w:r>
      <w:r>
        <w:rPr>
          <w:rFonts w:cs="宋体" w:hint="eastAsia"/>
          <w:b/>
          <w:w w:val="80"/>
          <w:kern w:val="0"/>
          <w:sz w:val="36"/>
          <w:szCs w:val="36"/>
        </w:rPr>
        <w:t xml:space="preserve">   </w:t>
      </w:r>
      <w:r>
        <w:rPr>
          <w:rFonts w:cs="宋体" w:hint="eastAsia"/>
          <w:b/>
          <w:w w:val="80"/>
          <w:kern w:val="0"/>
          <w:sz w:val="36"/>
          <w:szCs w:val="36"/>
        </w:rPr>
        <w:t>标</w:t>
      </w:r>
      <w:r>
        <w:rPr>
          <w:rFonts w:cs="宋体" w:hint="eastAsia"/>
          <w:b/>
          <w:w w:val="80"/>
          <w:kern w:val="0"/>
          <w:sz w:val="36"/>
          <w:szCs w:val="36"/>
        </w:rPr>
        <w:t xml:space="preserve">   </w:t>
      </w:r>
      <w:r>
        <w:rPr>
          <w:rFonts w:cs="宋体" w:hint="eastAsia"/>
          <w:b/>
          <w:w w:val="80"/>
          <w:kern w:val="0"/>
          <w:sz w:val="36"/>
          <w:szCs w:val="36"/>
        </w:rPr>
        <w:t>人：陕西旬凤韩黄高速公路有限公司</w:t>
      </w:r>
    </w:p>
    <w:p w:rsidR="005B02D5" w:rsidRDefault="00966564" w:rsidP="00C62CCC">
      <w:pPr>
        <w:autoSpaceDE w:val="0"/>
        <w:autoSpaceDN w:val="0"/>
        <w:spacing w:line="560" w:lineRule="exact"/>
        <w:ind w:leftChars="75" w:left="158" w:right="480" w:firstLineChars="376" w:firstLine="1095"/>
        <w:rPr>
          <w:rFonts w:cs="宋体"/>
          <w:b/>
          <w:w w:val="80"/>
          <w:kern w:val="0"/>
          <w:sz w:val="36"/>
          <w:szCs w:val="36"/>
        </w:rPr>
      </w:pPr>
      <w:r>
        <w:rPr>
          <w:rFonts w:cs="宋体" w:hint="eastAsia"/>
          <w:b/>
          <w:w w:val="80"/>
          <w:kern w:val="0"/>
          <w:sz w:val="36"/>
          <w:szCs w:val="36"/>
        </w:rPr>
        <w:t>招标代理机构：中资锐诚工程项目管理有限公司</w:t>
      </w:r>
    </w:p>
    <w:p w:rsidR="005B02D5" w:rsidRDefault="005B02D5">
      <w:pPr>
        <w:pStyle w:val="af1"/>
        <w:ind w:firstLine="210"/>
      </w:pPr>
    </w:p>
    <w:p w:rsidR="005B02D5" w:rsidRDefault="00966564">
      <w:pPr>
        <w:pStyle w:val="a7"/>
        <w:spacing w:line="240" w:lineRule="atLeast"/>
        <w:jc w:val="center"/>
        <w:rPr>
          <w:rFonts w:cs="宋体"/>
          <w:b/>
          <w:w w:val="80"/>
          <w:kern w:val="0"/>
          <w:sz w:val="36"/>
          <w:szCs w:val="36"/>
        </w:rPr>
        <w:sectPr w:rsidR="005B02D5">
          <w:footerReference w:type="default" r:id="rId9"/>
          <w:type w:val="nextColumn"/>
          <w:pgSz w:w="11906" w:h="16838"/>
          <w:pgMar w:top="1418" w:right="1134" w:bottom="1134" w:left="1418" w:header="851" w:footer="737" w:gutter="0"/>
          <w:pgNumType w:start="1"/>
          <w:cols w:space="720"/>
          <w:docGrid w:linePitch="312"/>
        </w:sectPr>
      </w:pPr>
      <w:r>
        <w:rPr>
          <w:rFonts w:cs="宋体" w:hint="eastAsia"/>
          <w:b/>
          <w:w w:val="80"/>
          <w:kern w:val="0"/>
          <w:sz w:val="36"/>
          <w:szCs w:val="36"/>
        </w:rPr>
        <w:t>二〇二〇年五月</w:t>
      </w:r>
    </w:p>
    <w:p w:rsidR="005B02D5" w:rsidRDefault="00966564">
      <w:pPr>
        <w:pStyle w:val="a7"/>
        <w:spacing w:line="240" w:lineRule="atLeast"/>
        <w:jc w:val="center"/>
        <w:rPr>
          <w:rFonts w:ascii="宋体" w:hAnsi="宋体" w:cs="宋体"/>
          <w:b/>
          <w:bCs/>
          <w:w w:val="96"/>
          <w:kern w:val="0"/>
          <w:sz w:val="44"/>
          <w:szCs w:val="44"/>
        </w:rPr>
      </w:pPr>
      <w:r>
        <w:rPr>
          <w:rFonts w:ascii="宋体" w:hAnsi="宋体" w:cs="宋体" w:hint="eastAsia"/>
          <w:b/>
          <w:sz w:val="52"/>
          <w:szCs w:val="52"/>
        </w:rPr>
        <w:lastRenderedPageBreak/>
        <w:t>目   录</w:t>
      </w:r>
    </w:p>
    <w:p w:rsidR="005B02D5" w:rsidRDefault="005B02D5">
      <w:pPr>
        <w:jc w:val="center"/>
        <w:rPr>
          <w:rFonts w:ascii="宋体" w:hAnsi="宋体" w:cs="宋体"/>
          <w:b/>
          <w:sz w:val="28"/>
          <w:szCs w:val="28"/>
        </w:rPr>
      </w:pPr>
    </w:p>
    <w:bookmarkStart w:id="0" w:name="_Toc221587130"/>
    <w:p w:rsidR="005B02D5" w:rsidRDefault="00FB24B0">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r>
        <w:rPr>
          <w:rStyle w:val="af4"/>
          <w:rFonts w:hAnsi="宋体" w:hint="eastAsia"/>
          <w:sz w:val="28"/>
          <w:szCs w:val="28"/>
        </w:rPr>
        <w:fldChar w:fldCharType="begin"/>
      </w:r>
      <w:r w:rsidR="00966564">
        <w:rPr>
          <w:rStyle w:val="af4"/>
          <w:rFonts w:hAnsi="宋体" w:hint="eastAsia"/>
          <w:sz w:val="28"/>
          <w:szCs w:val="28"/>
        </w:rPr>
        <w:instrText xml:space="preserve">TOC \o "1-1" \h \u </w:instrText>
      </w:r>
      <w:r>
        <w:rPr>
          <w:rStyle w:val="af4"/>
          <w:rFonts w:hAnsi="宋体" w:hint="eastAsia"/>
          <w:sz w:val="28"/>
          <w:szCs w:val="28"/>
        </w:rPr>
        <w:fldChar w:fldCharType="separate"/>
      </w:r>
      <w:hyperlink w:anchor="_Toc514918835" w:history="1">
        <w:r w:rsidR="00966564">
          <w:rPr>
            <w:rStyle w:val="af4"/>
            <w:rFonts w:hAnsi="宋体" w:hint="eastAsia"/>
            <w:b w:val="0"/>
            <w:bCs w:val="0"/>
            <w:color w:val="auto"/>
            <w:sz w:val="28"/>
            <w:szCs w:val="28"/>
            <w:u w:val="none"/>
          </w:rPr>
          <w:t>第一章</w:t>
        </w:r>
        <w:r w:rsidR="00966564">
          <w:rPr>
            <w:rStyle w:val="af4"/>
            <w:rFonts w:hAnsi="宋体"/>
            <w:b w:val="0"/>
            <w:bCs w:val="0"/>
            <w:color w:val="auto"/>
            <w:sz w:val="28"/>
            <w:szCs w:val="28"/>
            <w:u w:val="none"/>
          </w:rPr>
          <w:tab/>
        </w:r>
        <w:r w:rsidR="00966564">
          <w:rPr>
            <w:rStyle w:val="af4"/>
            <w:rFonts w:hAnsi="宋体" w:hint="eastAsia"/>
            <w:b w:val="0"/>
            <w:bCs w:val="0"/>
            <w:color w:val="auto"/>
            <w:sz w:val="28"/>
            <w:szCs w:val="28"/>
            <w:u w:val="none"/>
          </w:rPr>
          <w:t>招标公告</w:t>
        </w:r>
        <w:r w:rsidR="00966564">
          <w:rPr>
            <w:rStyle w:val="af4"/>
            <w:rFonts w:hAnsi="宋体"/>
            <w:b w:val="0"/>
            <w:bCs w:val="0"/>
            <w:color w:val="auto"/>
            <w:u w:val="none"/>
          </w:rPr>
          <w:tab/>
        </w:r>
        <w:r>
          <w:rPr>
            <w:rStyle w:val="af4"/>
            <w:rFonts w:hAnsi="宋体"/>
            <w:b w:val="0"/>
            <w:bCs w:val="0"/>
            <w:color w:val="auto"/>
            <w:sz w:val="28"/>
            <w:szCs w:val="28"/>
            <w:u w:val="none"/>
          </w:rPr>
          <w:fldChar w:fldCharType="begin"/>
        </w:r>
        <w:r w:rsidR="00966564">
          <w:rPr>
            <w:rStyle w:val="af4"/>
            <w:rFonts w:hAnsi="宋体"/>
            <w:b w:val="0"/>
            <w:bCs w:val="0"/>
            <w:color w:val="auto"/>
            <w:sz w:val="28"/>
            <w:szCs w:val="28"/>
            <w:u w:val="none"/>
          </w:rPr>
          <w:instrText xml:space="preserve"> PAGEREF _Toc514918835 \h </w:instrText>
        </w:r>
        <w:r>
          <w:rPr>
            <w:rStyle w:val="af4"/>
            <w:rFonts w:hAnsi="宋体"/>
            <w:b w:val="0"/>
            <w:bCs w:val="0"/>
            <w:color w:val="auto"/>
            <w:sz w:val="28"/>
            <w:szCs w:val="28"/>
            <w:u w:val="none"/>
          </w:rPr>
        </w:r>
        <w:r>
          <w:rPr>
            <w:rStyle w:val="af4"/>
            <w:rFonts w:hAnsi="宋体"/>
            <w:b w:val="0"/>
            <w:bCs w:val="0"/>
            <w:color w:val="auto"/>
            <w:sz w:val="28"/>
            <w:szCs w:val="28"/>
            <w:u w:val="none"/>
          </w:rPr>
          <w:fldChar w:fldCharType="separate"/>
        </w:r>
        <w:r w:rsidR="00966564">
          <w:rPr>
            <w:rStyle w:val="af4"/>
            <w:rFonts w:hAnsi="宋体"/>
            <w:b w:val="0"/>
            <w:bCs w:val="0"/>
            <w:color w:val="auto"/>
            <w:sz w:val="28"/>
            <w:szCs w:val="28"/>
            <w:u w:val="none"/>
          </w:rPr>
          <w:t>1</w:t>
        </w:r>
        <w:r>
          <w:rPr>
            <w:rStyle w:val="af4"/>
            <w:rFonts w:hAnsi="宋体"/>
            <w:b w:val="0"/>
            <w:bCs w:val="0"/>
            <w:color w:val="auto"/>
            <w:sz w:val="28"/>
            <w:szCs w:val="28"/>
            <w:u w:val="none"/>
          </w:rPr>
          <w:fldChar w:fldCharType="end"/>
        </w:r>
      </w:hyperlink>
    </w:p>
    <w:p w:rsidR="005B02D5" w:rsidRDefault="00FB24B0">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hyperlink w:anchor="_Toc514918836" w:history="1">
        <w:r w:rsidR="00966564">
          <w:rPr>
            <w:rStyle w:val="af4"/>
            <w:rFonts w:hAnsi="宋体" w:hint="eastAsia"/>
            <w:b w:val="0"/>
            <w:bCs w:val="0"/>
            <w:color w:val="auto"/>
            <w:sz w:val="28"/>
            <w:szCs w:val="28"/>
            <w:u w:val="none"/>
          </w:rPr>
          <w:t>第二章</w:t>
        </w:r>
        <w:r w:rsidR="00966564">
          <w:rPr>
            <w:rStyle w:val="af4"/>
            <w:rFonts w:hAnsi="宋体"/>
            <w:b w:val="0"/>
            <w:bCs w:val="0"/>
            <w:color w:val="auto"/>
            <w:sz w:val="28"/>
            <w:szCs w:val="28"/>
            <w:u w:val="none"/>
          </w:rPr>
          <w:tab/>
        </w:r>
        <w:r w:rsidR="00966564">
          <w:rPr>
            <w:rStyle w:val="af4"/>
            <w:rFonts w:hAnsi="宋体" w:hint="eastAsia"/>
            <w:b w:val="0"/>
            <w:bCs w:val="0"/>
            <w:color w:val="auto"/>
            <w:sz w:val="28"/>
            <w:szCs w:val="28"/>
            <w:u w:val="none"/>
          </w:rPr>
          <w:t>投标人须知</w:t>
        </w:r>
        <w:r w:rsidR="00966564">
          <w:rPr>
            <w:rStyle w:val="af4"/>
            <w:rFonts w:hAnsi="宋体"/>
            <w:b w:val="0"/>
            <w:bCs w:val="0"/>
            <w:color w:val="auto"/>
            <w:u w:val="none"/>
          </w:rPr>
          <w:tab/>
        </w:r>
        <w:r>
          <w:rPr>
            <w:rStyle w:val="af4"/>
            <w:rFonts w:hAnsi="宋体"/>
            <w:b w:val="0"/>
            <w:bCs w:val="0"/>
            <w:color w:val="auto"/>
            <w:sz w:val="28"/>
            <w:szCs w:val="28"/>
            <w:u w:val="none"/>
          </w:rPr>
          <w:fldChar w:fldCharType="begin"/>
        </w:r>
        <w:r w:rsidR="00966564">
          <w:rPr>
            <w:rStyle w:val="af4"/>
            <w:rFonts w:hAnsi="宋体"/>
            <w:b w:val="0"/>
            <w:bCs w:val="0"/>
            <w:color w:val="auto"/>
            <w:sz w:val="28"/>
            <w:szCs w:val="28"/>
            <w:u w:val="none"/>
          </w:rPr>
          <w:instrText xml:space="preserve"> PAGEREF _Toc514918836 \h </w:instrText>
        </w:r>
        <w:r>
          <w:rPr>
            <w:rStyle w:val="af4"/>
            <w:rFonts w:hAnsi="宋体"/>
            <w:b w:val="0"/>
            <w:bCs w:val="0"/>
            <w:color w:val="auto"/>
            <w:sz w:val="28"/>
            <w:szCs w:val="28"/>
            <w:u w:val="none"/>
          </w:rPr>
        </w:r>
        <w:r>
          <w:rPr>
            <w:rStyle w:val="af4"/>
            <w:rFonts w:hAnsi="宋体"/>
            <w:b w:val="0"/>
            <w:bCs w:val="0"/>
            <w:color w:val="auto"/>
            <w:sz w:val="28"/>
            <w:szCs w:val="28"/>
            <w:u w:val="none"/>
          </w:rPr>
          <w:fldChar w:fldCharType="separate"/>
        </w:r>
        <w:r w:rsidR="00966564">
          <w:rPr>
            <w:rStyle w:val="af4"/>
            <w:rFonts w:hAnsi="宋体"/>
            <w:b w:val="0"/>
            <w:bCs w:val="0"/>
            <w:color w:val="auto"/>
            <w:sz w:val="28"/>
            <w:szCs w:val="28"/>
            <w:u w:val="none"/>
          </w:rPr>
          <w:t>6</w:t>
        </w:r>
        <w:r>
          <w:rPr>
            <w:rStyle w:val="af4"/>
            <w:rFonts w:hAnsi="宋体"/>
            <w:b w:val="0"/>
            <w:bCs w:val="0"/>
            <w:color w:val="auto"/>
            <w:sz w:val="28"/>
            <w:szCs w:val="28"/>
            <w:u w:val="none"/>
          </w:rPr>
          <w:fldChar w:fldCharType="end"/>
        </w:r>
      </w:hyperlink>
    </w:p>
    <w:p w:rsidR="005B02D5" w:rsidRDefault="00FB24B0">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hyperlink w:anchor="_Toc514918837" w:history="1">
        <w:r w:rsidR="00966564">
          <w:rPr>
            <w:rStyle w:val="af4"/>
            <w:rFonts w:hAnsi="宋体" w:hint="eastAsia"/>
            <w:b w:val="0"/>
            <w:bCs w:val="0"/>
            <w:color w:val="auto"/>
            <w:sz w:val="28"/>
            <w:szCs w:val="28"/>
            <w:u w:val="none"/>
          </w:rPr>
          <w:t>第三章</w:t>
        </w:r>
        <w:r w:rsidR="00966564">
          <w:rPr>
            <w:rStyle w:val="af4"/>
            <w:rFonts w:hAnsi="宋体"/>
            <w:b w:val="0"/>
            <w:bCs w:val="0"/>
            <w:color w:val="auto"/>
            <w:sz w:val="28"/>
            <w:szCs w:val="28"/>
            <w:u w:val="none"/>
          </w:rPr>
          <w:tab/>
        </w:r>
        <w:r w:rsidR="00966564">
          <w:rPr>
            <w:rStyle w:val="af4"/>
            <w:rFonts w:hAnsi="宋体" w:hint="eastAsia"/>
            <w:b w:val="0"/>
            <w:bCs w:val="0"/>
            <w:color w:val="auto"/>
            <w:sz w:val="28"/>
            <w:szCs w:val="28"/>
            <w:u w:val="none"/>
          </w:rPr>
          <w:t>评标办法</w:t>
        </w:r>
        <w:r w:rsidR="00966564">
          <w:rPr>
            <w:rStyle w:val="af4"/>
            <w:rFonts w:hAnsi="宋体"/>
            <w:b w:val="0"/>
            <w:bCs w:val="0"/>
            <w:color w:val="auto"/>
            <w:u w:val="none"/>
          </w:rPr>
          <w:tab/>
        </w:r>
        <w:r>
          <w:rPr>
            <w:rStyle w:val="af4"/>
            <w:rFonts w:hAnsi="宋体"/>
            <w:b w:val="0"/>
            <w:bCs w:val="0"/>
            <w:color w:val="auto"/>
            <w:sz w:val="28"/>
            <w:szCs w:val="28"/>
            <w:u w:val="none"/>
          </w:rPr>
          <w:fldChar w:fldCharType="begin"/>
        </w:r>
        <w:r w:rsidR="00966564">
          <w:rPr>
            <w:rStyle w:val="af4"/>
            <w:rFonts w:hAnsi="宋体"/>
            <w:b w:val="0"/>
            <w:bCs w:val="0"/>
            <w:color w:val="auto"/>
            <w:sz w:val="28"/>
            <w:szCs w:val="28"/>
            <w:u w:val="none"/>
          </w:rPr>
          <w:instrText xml:space="preserve"> PAGEREF _Toc514918837 \h </w:instrText>
        </w:r>
        <w:r>
          <w:rPr>
            <w:rStyle w:val="af4"/>
            <w:rFonts w:hAnsi="宋体"/>
            <w:b w:val="0"/>
            <w:bCs w:val="0"/>
            <w:color w:val="auto"/>
            <w:sz w:val="28"/>
            <w:szCs w:val="28"/>
            <w:u w:val="none"/>
          </w:rPr>
        </w:r>
        <w:r>
          <w:rPr>
            <w:rStyle w:val="af4"/>
            <w:rFonts w:hAnsi="宋体"/>
            <w:b w:val="0"/>
            <w:bCs w:val="0"/>
            <w:color w:val="auto"/>
            <w:sz w:val="28"/>
            <w:szCs w:val="28"/>
            <w:u w:val="none"/>
          </w:rPr>
          <w:fldChar w:fldCharType="separate"/>
        </w:r>
        <w:r w:rsidR="00966564">
          <w:rPr>
            <w:rStyle w:val="af4"/>
            <w:rFonts w:hAnsi="宋体"/>
            <w:b w:val="0"/>
            <w:bCs w:val="0"/>
            <w:color w:val="auto"/>
            <w:sz w:val="28"/>
            <w:szCs w:val="28"/>
            <w:u w:val="none"/>
          </w:rPr>
          <w:t>44</w:t>
        </w:r>
        <w:r>
          <w:rPr>
            <w:rStyle w:val="af4"/>
            <w:rFonts w:hAnsi="宋体"/>
            <w:b w:val="0"/>
            <w:bCs w:val="0"/>
            <w:color w:val="auto"/>
            <w:sz w:val="28"/>
            <w:szCs w:val="28"/>
            <w:u w:val="none"/>
          </w:rPr>
          <w:fldChar w:fldCharType="end"/>
        </w:r>
      </w:hyperlink>
    </w:p>
    <w:p w:rsidR="005B02D5" w:rsidRDefault="00FB24B0">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hyperlink w:anchor="_Toc514918838" w:history="1">
        <w:r w:rsidR="00966564">
          <w:rPr>
            <w:rStyle w:val="af4"/>
            <w:rFonts w:hAnsi="宋体" w:hint="eastAsia"/>
            <w:b w:val="0"/>
            <w:bCs w:val="0"/>
            <w:color w:val="auto"/>
            <w:sz w:val="28"/>
            <w:szCs w:val="28"/>
            <w:u w:val="none"/>
          </w:rPr>
          <w:t>第四章</w:t>
        </w:r>
        <w:r w:rsidR="00966564">
          <w:rPr>
            <w:rStyle w:val="af4"/>
            <w:rFonts w:hAnsi="宋体"/>
            <w:b w:val="0"/>
            <w:bCs w:val="0"/>
            <w:color w:val="auto"/>
            <w:sz w:val="28"/>
            <w:szCs w:val="28"/>
            <w:u w:val="none"/>
          </w:rPr>
          <w:tab/>
        </w:r>
        <w:r w:rsidR="00966564">
          <w:rPr>
            <w:rStyle w:val="af4"/>
            <w:rFonts w:hAnsi="宋体" w:hint="eastAsia"/>
            <w:b w:val="0"/>
            <w:bCs w:val="0"/>
            <w:color w:val="auto"/>
            <w:sz w:val="28"/>
            <w:szCs w:val="28"/>
            <w:u w:val="none"/>
          </w:rPr>
          <w:t>合同条款及格式</w:t>
        </w:r>
        <w:r w:rsidR="00966564">
          <w:rPr>
            <w:rStyle w:val="af4"/>
            <w:rFonts w:hAnsi="宋体"/>
            <w:b w:val="0"/>
            <w:bCs w:val="0"/>
            <w:color w:val="auto"/>
            <w:u w:val="none"/>
          </w:rPr>
          <w:tab/>
        </w:r>
        <w:r>
          <w:rPr>
            <w:rStyle w:val="af4"/>
            <w:rFonts w:hAnsi="宋体"/>
            <w:b w:val="0"/>
            <w:bCs w:val="0"/>
            <w:color w:val="auto"/>
            <w:sz w:val="28"/>
            <w:szCs w:val="28"/>
            <w:u w:val="none"/>
          </w:rPr>
          <w:fldChar w:fldCharType="begin"/>
        </w:r>
        <w:r w:rsidR="00966564">
          <w:rPr>
            <w:rStyle w:val="af4"/>
            <w:rFonts w:hAnsi="宋体"/>
            <w:b w:val="0"/>
            <w:bCs w:val="0"/>
            <w:color w:val="auto"/>
            <w:sz w:val="28"/>
            <w:szCs w:val="28"/>
            <w:u w:val="none"/>
          </w:rPr>
          <w:instrText xml:space="preserve"> PAGEREF _Toc514918838 \h </w:instrText>
        </w:r>
        <w:r>
          <w:rPr>
            <w:rStyle w:val="af4"/>
            <w:rFonts w:hAnsi="宋体"/>
            <w:b w:val="0"/>
            <w:bCs w:val="0"/>
            <w:color w:val="auto"/>
            <w:sz w:val="28"/>
            <w:szCs w:val="28"/>
            <w:u w:val="none"/>
          </w:rPr>
        </w:r>
        <w:r>
          <w:rPr>
            <w:rStyle w:val="af4"/>
            <w:rFonts w:hAnsi="宋体"/>
            <w:b w:val="0"/>
            <w:bCs w:val="0"/>
            <w:color w:val="auto"/>
            <w:sz w:val="28"/>
            <w:szCs w:val="28"/>
            <w:u w:val="none"/>
          </w:rPr>
          <w:fldChar w:fldCharType="separate"/>
        </w:r>
        <w:r w:rsidR="00966564">
          <w:rPr>
            <w:rStyle w:val="af4"/>
            <w:rFonts w:hAnsi="宋体"/>
            <w:b w:val="0"/>
            <w:bCs w:val="0"/>
            <w:color w:val="auto"/>
            <w:sz w:val="28"/>
            <w:szCs w:val="28"/>
            <w:u w:val="none"/>
          </w:rPr>
          <w:t>54</w:t>
        </w:r>
        <w:r>
          <w:rPr>
            <w:rStyle w:val="af4"/>
            <w:rFonts w:hAnsi="宋体"/>
            <w:b w:val="0"/>
            <w:bCs w:val="0"/>
            <w:color w:val="auto"/>
            <w:sz w:val="28"/>
            <w:szCs w:val="28"/>
            <w:u w:val="none"/>
          </w:rPr>
          <w:fldChar w:fldCharType="end"/>
        </w:r>
      </w:hyperlink>
    </w:p>
    <w:p w:rsidR="005B02D5" w:rsidRDefault="00966564">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r>
        <w:rPr>
          <w:rStyle w:val="af4"/>
          <w:rFonts w:hAnsi="宋体" w:hint="eastAsia"/>
          <w:b w:val="0"/>
          <w:bCs w:val="0"/>
          <w:color w:val="auto"/>
          <w:sz w:val="28"/>
          <w:szCs w:val="28"/>
          <w:u w:val="none"/>
        </w:rPr>
        <w:t>第五章 图纸和资料</w:t>
      </w:r>
      <w:hyperlink w:anchor="_Toc514918838" w:history="1">
        <w:r>
          <w:rPr>
            <w:rStyle w:val="af4"/>
            <w:rFonts w:hAnsi="宋体"/>
            <w:b w:val="0"/>
            <w:bCs w:val="0"/>
            <w:color w:val="auto"/>
            <w:u w:val="none"/>
          </w:rPr>
          <w:tab/>
        </w:r>
        <w:r>
          <w:rPr>
            <w:rStyle w:val="af4"/>
            <w:rFonts w:hAnsi="宋体"/>
            <w:b w:val="0"/>
            <w:bCs w:val="0"/>
            <w:color w:val="auto"/>
            <w:sz w:val="28"/>
            <w:szCs w:val="28"/>
            <w:u w:val="none"/>
          </w:rPr>
          <w:t>5</w:t>
        </w:r>
        <w:r>
          <w:rPr>
            <w:rStyle w:val="af4"/>
            <w:rFonts w:hAnsi="宋体" w:hint="eastAsia"/>
            <w:b w:val="0"/>
            <w:bCs w:val="0"/>
            <w:color w:val="auto"/>
            <w:sz w:val="28"/>
            <w:szCs w:val="28"/>
            <w:u w:val="none"/>
          </w:rPr>
          <w:t>5</w:t>
        </w:r>
      </w:hyperlink>
    </w:p>
    <w:p w:rsidR="005B02D5" w:rsidRDefault="00966564">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r>
        <w:rPr>
          <w:rStyle w:val="af4"/>
          <w:rFonts w:hAnsi="宋体" w:hint="eastAsia"/>
          <w:b w:val="0"/>
          <w:bCs w:val="0"/>
          <w:color w:val="auto"/>
          <w:sz w:val="28"/>
          <w:szCs w:val="28"/>
          <w:u w:val="none"/>
        </w:rPr>
        <w:t>第六章</w:t>
      </w:r>
      <w:r>
        <w:rPr>
          <w:rStyle w:val="af4"/>
          <w:rFonts w:hAnsi="宋体"/>
          <w:b w:val="0"/>
          <w:bCs w:val="0"/>
          <w:color w:val="auto"/>
          <w:sz w:val="28"/>
          <w:szCs w:val="28"/>
          <w:u w:val="none"/>
        </w:rPr>
        <w:t xml:space="preserve"> </w:t>
      </w:r>
      <w:r>
        <w:rPr>
          <w:rStyle w:val="af4"/>
          <w:rFonts w:hAnsi="宋体" w:hint="eastAsia"/>
          <w:b w:val="0"/>
          <w:bCs w:val="0"/>
          <w:color w:val="auto"/>
          <w:sz w:val="28"/>
          <w:szCs w:val="28"/>
          <w:u w:val="none"/>
        </w:rPr>
        <w:t>技术规范</w:t>
      </w:r>
      <w:r>
        <w:rPr>
          <w:rStyle w:val="af4"/>
          <w:rFonts w:hAnsi="宋体"/>
          <w:b w:val="0"/>
          <w:bCs w:val="0"/>
          <w:color w:val="auto"/>
          <w:sz w:val="28"/>
          <w:szCs w:val="28"/>
          <w:u w:val="none"/>
        </w:rPr>
        <w:t xml:space="preserve"> </w:t>
      </w:r>
      <w:r>
        <w:rPr>
          <w:rFonts w:ascii="宋体" w:hAnsi="宋体"/>
          <w:sz w:val="24"/>
          <w:szCs w:val="24"/>
        </w:rPr>
        <w:tab/>
      </w:r>
      <w:r>
        <w:rPr>
          <w:rStyle w:val="af4"/>
          <w:rFonts w:hAnsi="宋体"/>
          <w:b w:val="0"/>
          <w:bCs w:val="0"/>
          <w:color w:val="auto"/>
          <w:sz w:val="28"/>
          <w:szCs w:val="28"/>
          <w:u w:val="none"/>
        </w:rPr>
        <w:t>87</w:t>
      </w:r>
    </w:p>
    <w:p w:rsidR="005B02D5" w:rsidRDefault="00966564">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r>
        <w:rPr>
          <w:rStyle w:val="af4"/>
          <w:rFonts w:hAnsi="宋体" w:hint="eastAsia"/>
          <w:b w:val="0"/>
          <w:bCs w:val="0"/>
          <w:color w:val="auto"/>
          <w:sz w:val="28"/>
          <w:szCs w:val="28"/>
          <w:u w:val="none"/>
        </w:rPr>
        <w:t>第七章 交（竣）工检测适用的标准、规范、规程</w:t>
      </w:r>
      <w:r>
        <w:rPr>
          <w:rFonts w:ascii="宋体" w:hAnsi="宋体"/>
          <w:sz w:val="24"/>
          <w:szCs w:val="24"/>
        </w:rPr>
        <w:tab/>
      </w:r>
      <w:r>
        <w:rPr>
          <w:rStyle w:val="af4"/>
          <w:rFonts w:hAnsi="宋体"/>
          <w:b w:val="0"/>
          <w:bCs w:val="0"/>
          <w:color w:val="auto"/>
          <w:sz w:val="28"/>
          <w:szCs w:val="28"/>
          <w:u w:val="none"/>
        </w:rPr>
        <w:t>87</w:t>
      </w:r>
    </w:p>
    <w:p w:rsidR="005B02D5" w:rsidRDefault="00FB24B0">
      <w:pPr>
        <w:pStyle w:val="10"/>
        <w:tabs>
          <w:tab w:val="left" w:pos="1050"/>
        </w:tabs>
        <w:adjustRightInd w:val="0"/>
        <w:snapToGrid w:val="0"/>
        <w:spacing w:line="480" w:lineRule="auto"/>
        <w:ind w:rightChars="0" w:right="0"/>
        <w:jc w:val="left"/>
        <w:rPr>
          <w:rStyle w:val="af4"/>
          <w:rFonts w:hAnsi="宋体"/>
          <w:b w:val="0"/>
          <w:bCs w:val="0"/>
          <w:color w:val="auto"/>
          <w:sz w:val="28"/>
          <w:szCs w:val="28"/>
          <w:u w:val="none"/>
        </w:rPr>
      </w:pPr>
      <w:hyperlink w:anchor="_Toc514918839" w:history="1">
        <w:r w:rsidR="00966564">
          <w:rPr>
            <w:rStyle w:val="af4"/>
            <w:rFonts w:hAnsi="宋体" w:hint="eastAsia"/>
            <w:b w:val="0"/>
            <w:bCs w:val="0"/>
            <w:color w:val="auto"/>
            <w:sz w:val="28"/>
            <w:szCs w:val="28"/>
            <w:u w:val="none"/>
          </w:rPr>
          <w:t>第八章</w:t>
        </w:r>
        <w:r w:rsidR="00966564">
          <w:rPr>
            <w:rStyle w:val="af4"/>
            <w:rFonts w:hAnsi="宋体"/>
            <w:b w:val="0"/>
            <w:bCs w:val="0"/>
            <w:color w:val="auto"/>
            <w:sz w:val="28"/>
            <w:szCs w:val="28"/>
            <w:u w:val="none"/>
          </w:rPr>
          <w:tab/>
        </w:r>
        <w:r w:rsidR="00966564">
          <w:rPr>
            <w:rStyle w:val="af4"/>
            <w:rFonts w:hAnsi="宋体" w:hint="eastAsia"/>
            <w:b w:val="0"/>
            <w:bCs w:val="0"/>
            <w:color w:val="auto"/>
            <w:sz w:val="28"/>
            <w:szCs w:val="28"/>
            <w:u w:val="none"/>
          </w:rPr>
          <w:t>投标文件格式</w:t>
        </w:r>
        <w:r w:rsidR="00966564">
          <w:rPr>
            <w:rStyle w:val="af4"/>
            <w:rFonts w:hAnsi="宋体"/>
            <w:b w:val="0"/>
            <w:bCs w:val="0"/>
            <w:color w:val="auto"/>
            <w:u w:val="none"/>
          </w:rPr>
          <w:tab/>
        </w:r>
        <w:r w:rsidR="00966564">
          <w:rPr>
            <w:rStyle w:val="af4"/>
            <w:rFonts w:hAnsi="宋体" w:hint="eastAsia"/>
            <w:b w:val="0"/>
            <w:bCs w:val="0"/>
            <w:color w:val="auto"/>
            <w:sz w:val="28"/>
            <w:szCs w:val="28"/>
            <w:u w:val="none"/>
          </w:rPr>
          <w:t>101</w:t>
        </w:r>
      </w:hyperlink>
    </w:p>
    <w:p w:rsidR="005B02D5" w:rsidRDefault="00FB24B0">
      <w:pPr>
        <w:pStyle w:val="10"/>
        <w:tabs>
          <w:tab w:val="left" w:pos="1050"/>
        </w:tabs>
        <w:adjustRightInd w:val="0"/>
        <w:snapToGrid w:val="0"/>
        <w:spacing w:line="480" w:lineRule="auto"/>
        <w:ind w:rightChars="0" w:right="0"/>
        <w:jc w:val="left"/>
        <w:rPr>
          <w:rStyle w:val="af4"/>
          <w:b w:val="0"/>
          <w:bCs w:val="0"/>
          <w:sz w:val="28"/>
          <w:szCs w:val="28"/>
        </w:rPr>
      </w:pPr>
      <w:r>
        <w:rPr>
          <w:rStyle w:val="af4"/>
          <w:rFonts w:hAnsi="宋体" w:hint="eastAsia"/>
          <w:sz w:val="28"/>
          <w:szCs w:val="28"/>
        </w:rPr>
        <w:fldChar w:fldCharType="end"/>
      </w:r>
      <w:r w:rsidR="00966564">
        <w:rPr>
          <w:rStyle w:val="af4"/>
          <w:rFonts w:hint="eastAsia"/>
          <w:b w:val="0"/>
          <w:bCs w:val="0"/>
          <w:sz w:val="28"/>
          <w:szCs w:val="28"/>
        </w:rPr>
        <w:t xml:space="preserve"> </w:t>
      </w:r>
    </w:p>
    <w:bookmarkEnd w:id="0"/>
    <w:p w:rsidR="005B02D5" w:rsidRDefault="005B02D5">
      <w:pPr>
        <w:snapToGrid w:val="0"/>
        <w:spacing w:line="360" w:lineRule="exact"/>
        <w:jc w:val="center"/>
        <w:rPr>
          <w:rFonts w:ascii="宋体" w:hAnsi="宋体" w:cs="宋体"/>
          <w:sz w:val="24"/>
        </w:rPr>
      </w:pPr>
    </w:p>
    <w:p w:rsidR="005B02D5" w:rsidRDefault="00966564">
      <w:pPr>
        <w:snapToGrid w:val="0"/>
        <w:spacing w:line="360" w:lineRule="exact"/>
        <w:jc w:val="center"/>
        <w:rPr>
          <w:rFonts w:ascii="宋体" w:hAnsi="宋体" w:cs="宋体"/>
          <w:sz w:val="24"/>
        </w:rPr>
      </w:pPr>
      <w:r>
        <w:rPr>
          <w:rFonts w:ascii="宋体" w:hAnsi="宋体" w:cs="宋体" w:hint="eastAsia"/>
          <w:sz w:val="24"/>
        </w:rPr>
        <w:t xml:space="preserve"> </w:t>
      </w:r>
    </w:p>
    <w:p w:rsidR="005B02D5" w:rsidRDefault="005B02D5">
      <w:pPr>
        <w:snapToGrid w:val="0"/>
        <w:spacing w:line="360" w:lineRule="exact"/>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jc w:val="center"/>
        <w:rPr>
          <w:rFonts w:ascii="宋体" w:hAnsi="宋体" w:cs="宋体"/>
          <w:sz w:val="24"/>
        </w:rPr>
      </w:pPr>
    </w:p>
    <w:p w:rsidR="005B02D5" w:rsidRDefault="005B02D5">
      <w:pPr>
        <w:snapToGrid w:val="0"/>
        <w:spacing w:line="360" w:lineRule="exact"/>
        <w:rPr>
          <w:rFonts w:ascii="宋体" w:hAnsi="宋体" w:cs="宋体"/>
          <w:sz w:val="24"/>
        </w:rPr>
      </w:pPr>
    </w:p>
    <w:p w:rsidR="005B02D5" w:rsidRDefault="005B02D5">
      <w:pPr>
        <w:snapToGrid w:val="0"/>
        <w:spacing w:line="360" w:lineRule="exact"/>
        <w:rPr>
          <w:rFonts w:ascii="宋体" w:hAnsi="宋体" w:cs="宋体"/>
          <w:sz w:val="24"/>
        </w:rPr>
      </w:pPr>
    </w:p>
    <w:p w:rsidR="005B02D5" w:rsidRDefault="005B02D5">
      <w:pPr>
        <w:snapToGrid w:val="0"/>
        <w:spacing w:line="360" w:lineRule="exact"/>
        <w:rPr>
          <w:rFonts w:ascii="宋体" w:hAnsi="宋体" w:cs="宋体"/>
          <w:sz w:val="44"/>
        </w:rPr>
        <w:sectPr w:rsidR="005B02D5">
          <w:headerReference w:type="default" r:id="rId10"/>
          <w:pgSz w:w="11906" w:h="16838"/>
          <w:pgMar w:top="1418" w:right="1134" w:bottom="1134" w:left="1418" w:header="851" w:footer="737" w:gutter="0"/>
          <w:pgNumType w:start="1"/>
          <w:cols w:space="720"/>
          <w:docGrid w:linePitch="312"/>
        </w:sectPr>
      </w:pPr>
    </w:p>
    <w:p w:rsidR="005B02D5" w:rsidRDefault="005B02D5">
      <w:pPr>
        <w:adjustRightInd w:val="0"/>
        <w:snapToGrid w:val="0"/>
        <w:spacing w:line="360" w:lineRule="auto"/>
        <w:jc w:val="center"/>
        <w:rPr>
          <w:rFonts w:ascii="宋体" w:hAnsi="宋体" w:cs="宋体"/>
          <w:b/>
          <w:kern w:val="28"/>
          <w:sz w:val="28"/>
          <w:szCs w:val="28"/>
        </w:rPr>
      </w:pPr>
      <w:bookmarkStart w:id="1" w:name="_Toc275856052"/>
      <w:bookmarkStart w:id="2" w:name="_Toc275855661"/>
      <w:bookmarkStart w:id="3" w:name="_Toc10835"/>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966564">
      <w:pPr>
        <w:pStyle w:val="1"/>
        <w:numPr>
          <w:ilvl w:val="0"/>
          <w:numId w:val="2"/>
        </w:numPr>
        <w:rPr>
          <w:rFonts w:ascii="宋体" w:hAnsi="宋体" w:cs="宋体"/>
          <w:sz w:val="44"/>
        </w:rPr>
      </w:pPr>
      <w:bookmarkStart w:id="4" w:name="_Toc514918835"/>
      <w:r>
        <w:rPr>
          <w:rFonts w:ascii="宋体" w:hAnsi="宋体" w:cs="宋体" w:hint="eastAsia"/>
          <w:sz w:val="44"/>
        </w:rPr>
        <w:t>招标公告</w:t>
      </w:r>
      <w:bookmarkEnd w:id="4"/>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5B02D5">
      <w:pPr>
        <w:adjustRightInd w:val="0"/>
        <w:snapToGrid w:val="0"/>
        <w:spacing w:line="360" w:lineRule="auto"/>
        <w:jc w:val="center"/>
        <w:rPr>
          <w:rFonts w:ascii="宋体" w:hAnsi="宋体" w:cs="宋体"/>
          <w:b/>
          <w:kern w:val="28"/>
          <w:sz w:val="28"/>
          <w:szCs w:val="28"/>
        </w:rPr>
      </w:pPr>
    </w:p>
    <w:p w:rsidR="005B02D5" w:rsidRDefault="00966564">
      <w:pPr>
        <w:adjustRightInd w:val="0"/>
        <w:snapToGrid w:val="0"/>
        <w:spacing w:line="360" w:lineRule="auto"/>
        <w:jc w:val="center"/>
        <w:rPr>
          <w:rFonts w:ascii="宋体" w:hAnsi="宋体" w:cs="宋体"/>
          <w:b/>
          <w:kern w:val="28"/>
          <w:sz w:val="28"/>
          <w:szCs w:val="28"/>
        </w:rPr>
      </w:pPr>
      <w:r>
        <w:rPr>
          <w:rFonts w:ascii="宋体" w:hAnsi="宋体" w:cs="宋体" w:hint="eastAsia"/>
          <w:b/>
          <w:kern w:val="28"/>
          <w:sz w:val="28"/>
          <w:szCs w:val="28"/>
        </w:rPr>
        <w:lastRenderedPageBreak/>
        <w:t>陕西</w:t>
      </w:r>
      <w:r>
        <w:rPr>
          <w:rFonts w:ascii="宋体" w:hAnsi="宋体" w:cs="宋体" w:hint="eastAsia"/>
          <w:b/>
          <w:kern w:val="0"/>
          <w:sz w:val="28"/>
          <w:szCs w:val="28"/>
        </w:rPr>
        <w:t>旬邑至凤翔</w:t>
      </w:r>
      <w:r>
        <w:rPr>
          <w:rFonts w:ascii="宋体" w:hAnsi="宋体" w:cs="宋体" w:hint="eastAsia"/>
          <w:b/>
          <w:kern w:val="28"/>
          <w:sz w:val="28"/>
          <w:szCs w:val="28"/>
        </w:rPr>
        <w:t>高速公路项目</w:t>
      </w:r>
    </w:p>
    <w:p w:rsidR="005B02D5" w:rsidRDefault="00966564">
      <w:pPr>
        <w:adjustRightInd w:val="0"/>
        <w:snapToGrid w:val="0"/>
        <w:spacing w:line="360" w:lineRule="auto"/>
        <w:jc w:val="center"/>
        <w:rPr>
          <w:rFonts w:ascii="宋体" w:hAnsi="宋体" w:cs="宋体"/>
          <w:b/>
          <w:kern w:val="28"/>
          <w:sz w:val="28"/>
          <w:szCs w:val="28"/>
        </w:rPr>
      </w:pPr>
      <w:r>
        <w:rPr>
          <w:rFonts w:ascii="宋体" w:hAnsi="宋体" w:cs="宋体" w:hint="eastAsia"/>
          <w:b/>
          <w:kern w:val="28"/>
          <w:sz w:val="28"/>
          <w:szCs w:val="28"/>
        </w:rPr>
        <w:t>交工验收质量检测招标公告</w:t>
      </w:r>
      <w:bookmarkEnd w:id="1"/>
      <w:bookmarkEnd w:id="2"/>
      <w:bookmarkEnd w:id="3"/>
    </w:p>
    <w:p w:rsidR="005B02D5" w:rsidRDefault="005B02D5">
      <w:pPr>
        <w:pStyle w:val="16"/>
        <w:ind w:firstLine="482"/>
        <w:rPr>
          <w:kern w:val="0"/>
          <w:lang w:val="zh-TW"/>
        </w:rPr>
      </w:pPr>
    </w:p>
    <w:p w:rsidR="005B02D5" w:rsidRDefault="00966564">
      <w:pPr>
        <w:pStyle w:val="16"/>
        <w:ind w:firstLine="482"/>
        <w:rPr>
          <w:kern w:val="0"/>
          <w:lang w:val="zh-TW" w:eastAsia="zh-TW"/>
        </w:rPr>
      </w:pPr>
      <w:r>
        <w:rPr>
          <w:rFonts w:hint="eastAsia"/>
          <w:kern w:val="0"/>
          <w:lang w:val="zh-TW" w:eastAsia="zh-TW"/>
        </w:rPr>
        <w:t>1、招标条件</w:t>
      </w:r>
    </w:p>
    <w:p w:rsidR="005B02D5" w:rsidRDefault="00966564">
      <w:pPr>
        <w:pStyle w:val="16"/>
        <w:ind w:firstLine="480"/>
        <w:rPr>
          <w:b w:val="0"/>
          <w:kern w:val="0"/>
        </w:rPr>
      </w:pPr>
      <w:r>
        <w:rPr>
          <w:rFonts w:hint="eastAsia"/>
          <w:b w:val="0"/>
          <w:kern w:val="0"/>
          <w:lang w:val="zh-TW" w:eastAsia="zh-TW"/>
        </w:rPr>
        <w:t>本招标项目陕西旬邑至凤翔高速公路工程（以下简称“本项目”），依据国家有关法律法规规定，采用</w:t>
      </w:r>
      <w:r>
        <w:rPr>
          <w:rFonts w:hint="eastAsia"/>
          <w:b w:val="0"/>
          <w:kern w:val="0"/>
        </w:rPr>
        <w:t>政府与社会资本合作（PPP）模式，以陕发改基础【2018】1074号文件批准建设，建设资金来源为项目法人自筹和银行贷款、国家专项建设资金，出资比例为100%，招标人为陕西旬凤韩黄高速公路有限公司。招标代理机构为中资锐诚工程项目管理有限公司，项目已具备招标条件，现对本项目交工验收质量检测项目进行公开招标。</w:t>
      </w:r>
    </w:p>
    <w:p w:rsidR="005B02D5" w:rsidRDefault="00966564">
      <w:pPr>
        <w:pStyle w:val="16"/>
        <w:ind w:firstLine="482"/>
        <w:rPr>
          <w:kern w:val="0"/>
          <w:lang w:val="zh-TW" w:eastAsia="zh-TW"/>
        </w:rPr>
      </w:pPr>
      <w:r>
        <w:rPr>
          <w:rFonts w:hint="eastAsia"/>
          <w:kern w:val="0"/>
          <w:lang w:val="zh-TW" w:eastAsia="zh-TW"/>
        </w:rPr>
        <w:t>2.</w:t>
      </w:r>
      <w:r>
        <w:rPr>
          <w:rFonts w:hint="eastAsia"/>
          <w:kern w:val="0"/>
          <w:lang w:val="zh-TW"/>
        </w:rPr>
        <w:t>项目</w:t>
      </w:r>
      <w:r>
        <w:rPr>
          <w:rFonts w:hint="eastAsia"/>
          <w:kern w:val="0"/>
          <w:lang w:val="zh-TW" w:eastAsia="zh-TW"/>
        </w:rPr>
        <w:t>概况</w:t>
      </w:r>
    </w:p>
    <w:p w:rsidR="005B02D5" w:rsidRDefault="00966564">
      <w:pPr>
        <w:pStyle w:val="14"/>
        <w:ind w:firstLine="480"/>
        <w:rPr>
          <w:kern w:val="0"/>
        </w:rPr>
      </w:pPr>
      <w:r>
        <w:rPr>
          <w:rFonts w:ascii="宋体" w:cs="宋体"/>
          <w:kern w:val="0"/>
          <w:szCs w:val="21"/>
        </w:rPr>
        <w:t>2.1</w:t>
      </w:r>
      <w:r>
        <w:rPr>
          <w:rFonts w:ascii="宋体" w:cs="宋体" w:hint="eastAsia"/>
          <w:kern w:val="0"/>
          <w:szCs w:val="21"/>
        </w:rPr>
        <w:t>工程概况：</w:t>
      </w:r>
      <w:r>
        <w:rPr>
          <w:rFonts w:hint="eastAsia"/>
          <w:kern w:val="0"/>
        </w:rPr>
        <w:t>本项目是G3511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123.659公里（含福银共线7.054公里），共设置桥梁24140米/99座（全幅，下同），其中特大桥2273米/2座（全幅，下同）、大桥19705米/68座，中桥2162米/29座，主线上跨分离式立交992米/17座，桥梁全长25132米，桥梁占路线总长的20.32%；隧道22731米/18座（左右线平均，下同），隧道占路线比例18.44%。互通式立交12处，立交连接线8.05公里，匝道收费站6处（含福银线原太峪收费站），服务区2处，停车区2处，通信监控分中心1处，隧道管理站1处，养护工区及管理所2处，交警营房2处，隧道救援站1处，隧道配电房1处，水泵房1处，房屋建筑面积35735.6m</w:t>
      </w:r>
      <w:r>
        <w:rPr>
          <w:rFonts w:hint="eastAsia"/>
          <w:kern w:val="0"/>
          <w:vertAlign w:val="superscript"/>
        </w:rPr>
        <w:t>2</w:t>
      </w:r>
      <w:r>
        <w:rPr>
          <w:kern w:val="0"/>
        </w:rPr>
        <w:t>。</w:t>
      </w:r>
      <w:r>
        <w:rPr>
          <w:rFonts w:hint="eastAsia"/>
          <w:kern w:val="0"/>
        </w:rPr>
        <w:t>全线按照设计速度80-100公里/小时、路基宽度25.5-33.5</w:t>
      </w:r>
      <w:r>
        <w:rPr>
          <w:rFonts w:hint="eastAsia"/>
          <w:bCs/>
          <w:kern w:val="0"/>
        </w:rPr>
        <w:t>米标准设计。</w:t>
      </w:r>
    </w:p>
    <w:p w:rsidR="005B02D5" w:rsidRDefault="00966564">
      <w:pPr>
        <w:pStyle w:val="afa"/>
        <w:ind w:firstLine="482"/>
        <w:rPr>
          <w:b/>
        </w:rPr>
      </w:pPr>
      <w:r>
        <w:rPr>
          <w:rFonts w:hint="eastAsia"/>
          <w:b/>
        </w:rPr>
        <w:t>2.技术标准</w:t>
      </w:r>
    </w:p>
    <w:p w:rsidR="005B02D5" w:rsidRDefault="00966564">
      <w:pPr>
        <w:pStyle w:val="afa"/>
        <w:ind w:firstLine="480"/>
        <w:rPr>
          <w:lang w:eastAsia="zh-CN"/>
        </w:rPr>
      </w:pPr>
      <w:r>
        <w:rPr>
          <w:rFonts w:hint="eastAsia"/>
        </w:rPr>
        <w:t>项目全长</w:t>
      </w:r>
      <w:r>
        <w:t>123.659</w:t>
      </w:r>
      <w:r>
        <w:rPr>
          <w:rFonts w:hint="eastAsia"/>
        </w:rPr>
        <w:t>公里</w:t>
      </w:r>
      <w:r>
        <w:t>（</w:t>
      </w:r>
      <w:r>
        <w:rPr>
          <w:rFonts w:hint="eastAsia"/>
        </w:rPr>
        <w:t>含福银共线</w:t>
      </w:r>
      <w:r>
        <w:t>7.054</w:t>
      </w:r>
      <w:r>
        <w:rPr>
          <w:rFonts w:hint="eastAsia"/>
        </w:rPr>
        <w:t>公里</w:t>
      </w:r>
      <w:r>
        <w:t>）</w:t>
      </w:r>
      <w:r>
        <w:rPr>
          <w:rFonts w:hint="eastAsia"/>
        </w:rPr>
        <w:t>，项目旬邑～麟游段采用设计速度</w:t>
      </w:r>
      <w:r>
        <w:t>80km/h</w:t>
      </w:r>
      <w:r>
        <w:rPr>
          <w:rFonts w:hint="eastAsia"/>
        </w:rPr>
        <w:t>、路基宽度</w:t>
      </w:r>
      <w:r>
        <w:t>25.5</w:t>
      </w:r>
      <w:r>
        <w:rPr>
          <w:rFonts w:hint="eastAsia"/>
        </w:rPr>
        <w:t>米的四车道高速公路标准，其中与福银高速共线</w:t>
      </w:r>
      <w:r>
        <w:t>（7.054</w:t>
      </w:r>
      <w:r>
        <w:rPr>
          <w:rFonts w:hint="eastAsia"/>
        </w:rPr>
        <w:t>公里）段采用设计速度</w:t>
      </w:r>
      <w:r>
        <w:t>100km/h</w:t>
      </w:r>
      <w:r>
        <w:rPr>
          <w:rFonts w:hint="eastAsia"/>
        </w:rPr>
        <w:t>、路基宽度</w:t>
      </w:r>
      <w:r>
        <w:t>33.5m</w:t>
      </w:r>
      <w:r>
        <w:rPr>
          <w:rFonts w:hint="eastAsia"/>
        </w:rPr>
        <w:t>的六车道高速公路标准；麟游～凤翔段采用设计速度</w:t>
      </w:r>
      <w:r>
        <w:t>100km/h</w:t>
      </w:r>
      <w:r>
        <w:rPr>
          <w:rFonts w:hint="eastAsia"/>
        </w:rPr>
        <w:t>、路基宽度</w:t>
      </w:r>
      <w:r>
        <w:t>26</w:t>
      </w:r>
      <w:r>
        <w:rPr>
          <w:rFonts w:hint="eastAsia"/>
        </w:rPr>
        <w:t>米的四车道高速公路标准，设计荷载公路</w:t>
      </w:r>
      <w:r>
        <w:t>-</w:t>
      </w:r>
      <w:r>
        <w:rPr>
          <w:rFonts w:hint="eastAsia"/>
        </w:rPr>
        <w:t>Ⅰ级，其余技术指标按照《公路工程技术标准》（</w:t>
      </w:r>
      <w:r>
        <w:t>JTG</w:t>
      </w:r>
      <w:r>
        <w:rPr>
          <w:rFonts w:hint="eastAsia"/>
        </w:rPr>
        <w:t>B01-2014）执行。</w:t>
      </w:r>
    </w:p>
    <w:p w:rsidR="005B02D5" w:rsidRDefault="00966564">
      <w:pPr>
        <w:pStyle w:val="14"/>
        <w:ind w:firstLine="482"/>
        <w:rPr>
          <w:kern w:val="0"/>
        </w:rPr>
      </w:pPr>
      <w:r>
        <w:rPr>
          <w:rFonts w:hint="eastAsia"/>
          <w:b/>
          <w:kern w:val="0"/>
        </w:rPr>
        <w:t>3．招标范围</w:t>
      </w:r>
    </w:p>
    <w:p w:rsidR="005B02D5" w:rsidRDefault="00966564">
      <w:pPr>
        <w:pStyle w:val="14"/>
        <w:ind w:firstLine="480"/>
        <w:rPr>
          <w:rFonts w:ascii="宋体" w:hAnsi="宋体" w:cs="宋体"/>
        </w:rPr>
      </w:pPr>
      <w:r>
        <w:rPr>
          <w:rFonts w:hint="eastAsia"/>
          <w:kern w:val="0"/>
        </w:rPr>
        <w:t>3.1招标范围：陕西旬邑至凤翔高速公路项目全线工程的交工验收质量检测</w:t>
      </w:r>
      <w:r>
        <w:rPr>
          <w:rFonts w:ascii="宋体" w:hAnsi="宋体" w:cs="宋体" w:hint="eastAsia"/>
        </w:rPr>
        <w:t>。</w:t>
      </w:r>
    </w:p>
    <w:p w:rsidR="005B02D5" w:rsidRDefault="00966564">
      <w:pPr>
        <w:pStyle w:val="14"/>
        <w:ind w:firstLine="480"/>
        <w:rPr>
          <w:rFonts w:ascii="宋体" w:hAnsi="宋体" w:cs="宋体"/>
        </w:rPr>
      </w:pPr>
      <w:r>
        <w:rPr>
          <w:rFonts w:ascii="宋体" w:hAnsi="宋体" w:cs="宋体" w:hint="eastAsia"/>
        </w:rPr>
        <w:t>3.2标段划分：</w:t>
      </w:r>
      <w:r>
        <w:rPr>
          <w:rFonts w:hint="eastAsia"/>
          <w:kern w:val="0"/>
        </w:rPr>
        <w:t>本项目交工验收质量检测只设置1个标段</w:t>
      </w:r>
      <w:r>
        <w:rPr>
          <w:rFonts w:ascii="宋体" w:hAnsi="宋体" w:cs="宋体" w:hint="eastAsia"/>
        </w:rPr>
        <w:t>。</w:t>
      </w:r>
    </w:p>
    <w:p w:rsidR="005B02D5" w:rsidRDefault="00966564">
      <w:pPr>
        <w:pStyle w:val="14"/>
        <w:ind w:firstLine="480"/>
        <w:rPr>
          <w:rFonts w:ascii="宋体" w:hAnsi="宋体" w:cs="宋体"/>
        </w:rPr>
      </w:pPr>
      <w:r>
        <w:rPr>
          <w:rFonts w:ascii="宋体" w:hAnsi="宋体" w:cs="宋体" w:hint="eastAsia"/>
        </w:rPr>
        <w:lastRenderedPageBreak/>
        <w:t>3.3招标内容：</w:t>
      </w:r>
      <w:r>
        <w:rPr>
          <w:rFonts w:ascii="宋体" w:hAnsi="宋体" w:cs="宋体" w:hint="eastAsia"/>
          <w:szCs w:val="21"/>
        </w:rPr>
        <w:t>为全线路基工程、路面工程、桥梁工程、隧道工程、交通安全设施工程提供交工验收及缺陷工程修复后的检测服务,并提交交工验收质量检测报告。</w:t>
      </w:r>
      <w:r>
        <w:rPr>
          <w:rFonts w:ascii="宋体" w:hAnsi="宋体" w:cs="宋体" w:hint="eastAsia"/>
        </w:rPr>
        <w:t>交工验收检测中的部分检测指标需要在施工过程中根据工程进展和质量监督机构要求进行检测</w:t>
      </w:r>
      <w:r>
        <w:rPr>
          <w:rFonts w:hint="eastAsia"/>
          <w:sz w:val="21"/>
          <w:szCs w:val="21"/>
        </w:rPr>
        <w:t>，</w:t>
      </w:r>
      <w:r>
        <w:rPr>
          <w:rFonts w:ascii="宋体" w:hAnsi="宋体" w:cs="宋体" w:hint="eastAsia"/>
        </w:rPr>
        <w:t>投标人应充分考虑施工期过程中开展检测工作所需要增加的投入。</w:t>
      </w:r>
    </w:p>
    <w:p w:rsidR="005B02D5" w:rsidRDefault="00966564">
      <w:pPr>
        <w:pStyle w:val="14"/>
        <w:ind w:firstLine="480"/>
        <w:jc w:val="center"/>
        <w:rPr>
          <w:rFonts w:ascii="宋体" w:hAnsi="宋体" w:cs="宋体"/>
        </w:rPr>
      </w:pPr>
      <w:r>
        <w:rPr>
          <w:rFonts w:ascii="宋体" w:hAnsi="宋体" w:cs="宋体" w:hint="eastAsia"/>
        </w:rPr>
        <w:t>各合同段工程施工主要检测内容如下：</w:t>
      </w:r>
    </w:p>
    <w:tbl>
      <w:tblPr>
        <w:tblW w:w="9227" w:type="dxa"/>
        <w:tblInd w:w="95" w:type="dxa"/>
        <w:tblLayout w:type="fixed"/>
        <w:tblLook w:val="04A0"/>
      </w:tblPr>
      <w:tblGrid>
        <w:gridCol w:w="462"/>
        <w:gridCol w:w="1252"/>
        <w:gridCol w:w="1770"/>
        <w:gridCol w:w="906"/>
        <w:gridCol w:w="2618"/>
        <w:gridCol w:w="2219"/>
      </w:tblGrid>
      <w:tr w:rsidR="005B02D5">
        <w:trPr>
          <w:trHeight w:val="646"/>
        </w:trPr>
        <w:tc>
          <w:tcPr>
            <w:tcW w:w="4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顺号</w:t>
            </w:r>
          </w:p>
        </w:tc>
        <w:tc>
          <w:tcPr>
            <w:tcW w:w="1252"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16"/>
                <w:szCs w:val="16"/>
              </w:rPr>
            </w:pPr>
            <w:r>
              <w:rPr>
                <w:rFonts w:hint="eastAsia"/>
                <w:sz w:val="16"/>
                <w:szCs w:val="16"/>
              </w:rPr>
              <w:t>对应土</w:t>
            </w:r>
          </w:p>
          <w:p w:rsidR="005B02D5" w:rsidRDefault="00966564">
            <w:pPr>
              <w:pStyle w:val="Default"/>
              <w:jc w:val="center"/>
              <w:rPr>
                <w:sz w:val="16"/>
                <w:szCs w:val="16"/>
              </w:rPr>
            </w:pPr>
            <w:r>
              <w:rPr>
                <w:rFonts w:hint="eastAsia"/>
                <w:sz w:val="16"/>
                <w:szCs w:val="16"/>
              </w:rPr>
              <w:t>建标段</w:t>
            </w:r>
          </w:p>
        </w:tc>
        <w:tc>
          <w:tcPr>
            <w:tcW w:w="1770"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16"/>
                <w:szCs w:val="16"/>
              </w:rPr>
            </w:pPr>
            <w:r>
              <w:rPr>
                <w:rFonts w:hint="eastAsia"/>
                <w:sz w:val="16"/>
                <w:szCs w:val="16"/>
              </w:rPr>
              <w:t>桩号</w:t>
            </w:r>
          </w:p>
        </w:tc>
        <w:tc>
          <w:tcPr>
            <w:tcW w:w="906"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16"/>
                <w:szCs w:val="16"/>
              </w:rPr>
            </w:pPr>
            <w:r>
              <w:rPr>
                <w:rFonts w:hint="eastAsia"/>
                <w:sz w:val="16"/>
                <w:szCs w:val="16"/>
              </w:rPr>
              <w:t>里程长度（</w:t>
            </w:r>
            <w:r>
              <w:rPr>
                <w:rFonts w:hint="eastAsia"/>
                <w:sz w:val="16"/>
                <w:szCs w:val="16"/>
              </w:rPr>
              <w:t>km</w:t>
            </w:r>
            <w:r>
              <w:rPr>
                <w:rFonts w:hint="eastAsia"/>
                <w:sz w:val="16"/>
                <w:szCs w:val="16"/>
              </w:rPr>
              <w:t>）</w:t>
            </w:r>
          </w:p>
        </w:tc>
        <w:tc>
          <w:tcPr>
            <w:tcW w:w="2618"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16"/>
                <w:szCs w:val="16"/>
              </w:rPr>
            </w:pPr>
            <w:r>
              <w:rPr>
                <w:rFonts w:ascii="宋体" w:hAnsi="宋体" w:cs="宋体" w:hint="eastAsia"/>
                <w:color w:val="auto"/>
                <w:kern w:val="2"/>
                <w:sz w:val="21"/>
                <w:szCs w:val="21"/>
              </w:rPr>
              <w:t>主要检测内容</w:t>
            </w:r>
          </w:p>
        </w:tc>
        <w:tc>
          <w:tcPr>
            <w:tcW w:w="2219"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16"/>
                <w:szCs w:val="16"/>
              </w:rPr>
            </w:pPr>
            <w:r>
              <w:rPr>
                <w:rFonts w:ascii="宋体" w:hAnsi="宋体" w:cs="宋体" w:hint="eastAsia"/>
                <w:szCs w:val="21"/>
              </w:rPr>
              <w:t>服务期</w:t>
            </w:r>
          </w:p>
        </w:tc>
      </w:tr>
      <w:tr w:rsidR="005B02D5">
        <w:trPr>
          <w:trHeight w:val="414"/>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TJ-1合同段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K214+937~K232+957</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18.072</w:t>
            </w:r>
          </w:p>
        </w:tc>
        <w:tc>
          <w:tcPr>
            <w:tcW w:w="2618" w:type="dxa"/>
            <w:vMerge w:val="restart"/>
            <w:tcBorders>
              <w:top w:val="nil"/>
              <w:left w:val="nil"/>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szCs w:val="21"/>
              </w:rPr>
              <w:t>为全线路基工程、路面工程、桥梁工程、隧道工程、交通安全设施工程提供交工验收及缺陷工程修复后的检测服务,并提交交工验收质量检测报告。</w:t>
            </w:r>
          </w:p>
        </w:tc>
        <w:tc>
          <w:tcPr>
            <w:tcW w:w="2219" w:type="dxa"/>
            <w:vMerge w:val="restart"/>
            <w:tcBorders>
              <w:top w:val="nil"/>
              <w:left w:val="nil"/>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t>合同签订至所有试验检测服务工作全部完成</w:t>
            </w:r>
            <w:r>
              <w:rPr>
                <w:rFonts w:hint="eastAsia"/>
                <w:color w:val="000000"/>
                <w:szCs w:val="21"/>
                <w:shd w:val="clear" w:color="auto" w:fill="FFFFFF"/>
              </w:rPr>
              <w:t>，</w:t>
            </w:r>
            <w:r>
              <w:t>通过</w:t>
            </w:r>
            <w:r>
              <w:rPr>
                <w:rFonts w:hint="eastAsia"/>
              </w:rPr>
              <w:t>招标</w:t>
            </w:r>
            <w:r>
              <w:t>人对试验检测报告的认可，并通过厅质监站的工程质量验证性检测</w:t>
            </w:r>
            <w:r>
              <w:rPr>
                <w:rFonts w:hint="eastAsia"/>
              </w:rPr>
              <w:t>。</w:t>
            </w:r>
          </w:p>
        </w:tc>
      </w:tr>
      <w:tr w:rsidR="005B02D5">
        <w:trPr>
          <w:trHeight w:val="421"/>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2</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TJ-2合同段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K232+957~K250+177</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13.499</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13"/>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3</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TJ-3合同段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K252+107~K260+800</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8.695</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05"/>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4</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TJ-4合同段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K260+800~K271+195</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color w:val="000000"/>
                <w:kern w:val="0"/>
                <w:sz w:val="18"/>
                <w:szCs w:val="18"/>
              </w:rPr>
              <w:t>10.309</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25"/>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5</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TJ-5合同段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K271+195~K286+055</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color w:val="000000"/>
                <w:kern w:val="0"/>
                <w:sz w:val="18"/>
                <w:szCs w:val="18"/>
              </w:rPr>
              <w:t>14.56</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17"/>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6</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TJ-6合同段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5"/>
                <w:szCs w:val="15"/>
              </w:rPr>
              <w:t>YK286+055 ~ K307+260</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color w:val="000000"/>
                <w:kern w:val="0"/>
                <w:sz w:val="18"/>
                <w:szCs w:val="18"/>
              </w:rPr>
              <w:t>17.78</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23"/>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7</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TJ-7合同段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K307+260~K316+500</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color w:val="000000"/>
                <w:kern w:val="0"/>
                <w:sz w:val="18"/>
                <w:szCs w:val="18"/>
              </w:rPr>
              <w:t>9.24</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01"/>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8</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TJ-8合同段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K316+500~K328+500</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color w:val="000000"/>
                <w:kern w:val="0"/>
                <w:sz w:val="18"/>
                <w:szCs w:val="18"/>
              </w:rPr>
              <w:t>12.059</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01"/>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9</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TJ-9合同段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K328+500~K347+352</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color w:val="000000"/>
                <w:kern w:val="0"/>
                <w:sz w:val="18"/>
                <w:szCs w:val="18"/>
              </w:rPr>
              <w:t>19.888</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01"/>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10</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LM-1合同段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K214+937~K297+025</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82.088</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01"/>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11</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LM-2合同段</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K297+248~K347+352</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50.104</w:t>
            </w:r>
          </w:p>
        </w:tc>
        <w:tc>
          <w:tcPr>
            <w:tcW w:w="2618"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c>
          <w:tcPr>
            <w:tcW w:w="2219"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r w:rsidR="005B02D5">
        <w:trPr>
          <w:trHeight w:val="420"/>
        </w:trPr>
        <w:tc>
          <w:tcPr>
            <w:tcW w:w="46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12</w:t>
            </w:r>
          </w:p>
        </w:tc>
        <w:tc>
          <w:tcPr>
            <w:tcW w:w="125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交安合同</w:t>
            </w:r>
          </w:p>
        </w:tc>
        <w:tc>
          <w:tcPr>
            <w:tcW w:w="177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K214+937~K347+352</w:t>
            </w:r>
          </w:p>
        </w:tc>
        <w:tc>
          <w:tcPr>
            <w:tcW w:w="906"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18"/>
                <w:szCs w:val="18"/>
              </w:rPr>
            </w:pPr>
            <w:r>
              <w:rPr>
                <w:rFonts w:ascii="宋体" w:hAnsi="宋体" w:cs="宋体" w:hint="eastAsia"/>
                <w:color w:val="000000"/>
                <w:kern w:val="0"/>
                <w:sz w:val="18"/>
                <w:szCs w:val="18"/>
              </w:rPr>
              <w:t>132.192</w:t>
            </w:r>
          </w:p>
        </w:tc>
        <w:tc>
          <w:tcPr>
            <w:tcW w:w="2618" w:type="dxa"/>
            <w:vMerge/>
            <w:tcBorders>
              <w:left w:val="nil"/>
              <w:bottom w:val="single" w:sz="4" w:space="0" w:color="auto"/>
              <w:right w:val="single" w:sz="4" w:space="0" w:color="auto"/>
            </w:tcBorders>
            <w:shd w:val="clear" w:color="auto" w:fill="auto"/>
            <w:noWrap/>
            <w:vAlign w:val="center"/>
          </w:tcPr>
          <w:p w:rsidR="005B02D5" w:rsidRDefault="005B02D5"/>
        </w:tc>
        <w:tc>
          <w:tcPr>
            <w:tcW w:w="2219"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18"/>
                <w:szCs w:val="18"/>
              </w:rPr>
            </w:pPr>
          </w:p>
        </w:tc>
      </w:tr>
    </w:tbl>
    <w:p w:rsidR="005B02D5" w:rsidRDefault="005B02D5">
      <w:pPr>
        <w:pStyle w:val="14"/>
        <w:ind w:firstLine="480"/>
        <w:rPr>
          <w:rFonts w:ascii="宋体" w:hAnsi="宋体" w:cs="宋体"/>
        </w:rPr>
      </w:pPr>
    </w:p>
    <w:p w:rsidR="005B02D5" w:rsidRDefault="00966564">
      <w:pPr>
        <w:pStyle w:val="14"/>
        <w:ind w:firstLine="480"/>
        <w:rPr>
          <w:rFonts w:ascii="宋体" w:hAnsi="宋体" w:cs="宋体"/>
        </w:rPr>
      </w:pPr>
      <w:r>
        <w:rPr>
          <w:rFonts w:ascii="宋体" w:hAnsi="宋体" w:cs="宋体" w:hint="eastAsia"/>
        </w:rPr>
        <w:t>3.4检测服务期：检测单位在收到发包人的检测通知后，必须保证在7天内进场（派驻相关人员和检测设备进场）并做好开展检测工作的一切准备工作，检测服务期为自检测单位进场准备开始，至签发交工验收证书之日结束。</w:t>
      </w:r>
    </w:p>
    <w:p w:rsidR="005B02D5" w:rsidRDefault="00966564">
      <w:pPr>
        <w:pStyle w:val="14"/>
        <w:ind w:firstLine="480"/>
        <w:rPr>
          <w:rFonts w:ascii="宋体" w:hAnsi="宋体" w:cs="宋体"/>
        </w:rPr>
      </w:pPr>
      <w:r>
        <w:rPr>
          <w:rFonts w:ascii="宋体" w:hAnsi="宋体" w:cs="宋体" w:hint="eastAsia"/>
        </w:rPr>
        <w:t>4.投标人资格要求：</w:t>
      </w:r>
    </w:p>
    <w:p w:rsidR="005B02D5" w:rsidRDefault="00966564">
      <w:pPr>
        <w:pStyle w:val="14"/>
        <w:ind w:firstLine="480"/>
        <w:rPr>
          <w:rFonts w:ascii="宋体" w:hAnsi="宋体" w:cs="宋体"/>
        </w:rPr>
      </w:pPr>
      <w:r>
        <w:rPr>
          <w:rFonts w:ascii="宋体" w:hAnsi="宋体" w:cs="宋体" w:hint="eastAsia"/>
        </w:rPr>
        <w:t>4.1资格要求</w:t>
      </w:r>
    </w:p>
    <w:p w:rsidR="005B02D5" w:rsidRDefault="00966564">
      <w:pPr>
        <w:pStyle w:val="14"/>
        <w:ind w:firstLine="480"/>
        <w:rPr>
          <w:rFonts w:ascii="宋体" w:hAnsi="宋体" w:cs="宋体"/>
        </w:rPr>
      </w:pPr>
      <w:r>
        <w:rPr>
          <w:rFonts w:ascii="宋体" w:hAnsi="宋体" w:cs="宋体" w:hint="eastAsia"/>
        </w:rPr>
        <w:t>（1）具有独立法人资格、持有营业执照或事业单位法人证书、基本账户开户许可证；</w:t>
      </w:r>
    </w:p>
    <w:p w:rsidR="005B02D5" w:rsidRDefault="00966564">
      <w:pPr>
        <w:pStyle w:val="14"/>
        <w:ind w:firstLine="480"/>
        <w:rPr>
          <w:rFonts w:ascii="宋体" w:hAnsi="宋体" w:cs="宋体"/>
        </w:rPr>
      </w:pPr>
      <w:r>
        <w:rPr>
          <w:rFonts w:ascii="宋体" w:hAnsi="宋体" w:cs="宋体" w:hint="eastAsia"/>
        </w:rPr>
        <w:t>（2）具有交通运输主管部门颁发的公路工程试验检测机构综合甲级资质等级证书，并取得了省级及以上质量技术监督部门颁发的计量认证证书；</w:t>
      </w:r>
    </w:p>
    <w:p w:rsidR="005B02D5" w:rsidRDefault="00966564">
      <w:pPr>
        <w:pStyle w:val="14"/>
        <w:ind w:firstLine="480"/>
        <w:rPr>
          <w:rFonts w:ascii="宋体" w:hAnsi="宋体" w:cs="宋体"/>
        </w:rPr>
      </w:pPr>
      <w:r>
        <w:rPr>
          <w:rFonts w:ascii="宋体" w:hAnsi="宋体" w:cs="宋体" w:hint="eastAsia"/>
        </w:rPr>
        <w:t>（3）近5年（</w:t>
      </w:r>
      <w:r>
        <w:rPr>
          <w:rFonts w:hint="eastAsia"/>
          <w:szCs w:val="21"/>
        </w:rPr>
        <w:t>2015年1月1日至投标截止时间，以交工验收时间为准</w:t>
      </w:r>
      <w:r>
        <w:rPr>
          <w:rFonts w:ascii="宋体" w:hAnsi="宋体" w:cs="宋体" w:hint="eastAsia"/>
        </w:rPr>
        <w:t>）独立完成过2个或以上新建或改扩建高速公路项目土建工程的交工验收质量检测工作（检测工作内容需涵盖路基、路面、桥梁、隧道、交通安全设施工程等）。</w:t>
      </w:r>
    </w:p>
    <w:p w:rsidR="005B02D5" w:rsidRDefault="00966564">
      <w:pPr>
        <w:pStyle w:val="14"/>
        <w:ind w:firstLine="480"/>
        <w:rPr>
          <w:rFonts w:ascii="宋体" w:hAnsi="宋体" w:cs="宋体"/>
        </w:rPr>
      </w:pPr>
      <w:r>
        <w:rPr>
          <w:rFonts w:ascii="宋体" w:hAnsi="宋体" w:cs="宋体" w:hint="eastAsia"/>
        </w:rPr>
        <w:t>（4）人员、设备等方面具有相应的试验检测能力；</w:t>
      </w:r>
    </w:p>
    <w:p w:rsidR="005B02D5" w:rsidRDefault="00966564">
      <w:pPr>
        <w:pStyle w:val="14"/>
        <w:ind w:firstLine="480"/>
        <w:rPr>
          <w:rFonts w:ascii="宋体" w:hAnsi="宋体" w:cs="宋体"/>
          <w:kern w:val="0"/>
        </w:rPr>
      </w:pPr>
      <w:r>
        <w:rPr>
          <w:rFonts w:ascii="宋体" w:hAnsi="宋体" w:cs="宋体" w:hint="eastAsia"/>
          <w:kern w:val="0"/>
        </w:rPr>
        <w:lastRenderedPageBreak/>
        <w:t>（5）投标人在“信用中国”网站（</w:t>
      </w:r>
      <w:r>
        <w:rPr>
          <w:rFonts w:ascii="宋体" w:hAnsi="宋体" w:cs="宋体"/>
          <w:kern w:val="0"/>
        </w:rPr>
        <w:t>www.creditchina.gov.cn</w:t>
      </w:r>
      <w:r>
        <w:rPr>
          <w:rFonts w:ascii="宋体" w:hAnsi="宋体" w:cs="宋体" w:hint="eastAsia"/>
          <w:kern w:val="0"/>
        </w:rPr>
        <w:t>）、国家企业信用信息公示系统（</w:t>
      </w:r>
      <w:r>
        <w:rPr>
          <w:rFonts w:ascii="宋体" w:hAnsi="宋体" w:cs="宋体"/>
          <w:kern w:val="0"/>
        </w:rPr>
        <w:t>jtt.sc.gov.cn</w:t>
      </w:r>
      <w:r>
        <w:rPr>
          <w:rFonts w:ascii="宋体" w:hAnsi="宋体" w:cs="宋体" w:hint="eastAsia"/>
          <w:kern w:val="0"/>
        </w:rPr>
        <w:t>）中列入失信被执行人名单的投标人，不得参加本次投标。近</w:t>
      </w:r>
      <w:r>
        <w:rPr>
          <w:rFonts w:ascii="宋体" w:hAnsi="宋体" w:cs="宋体"/>
          <w:kern w:val="0"/>
        </w:rPr>
        <w:t xml:space="preserve">3 </w:t>
      </w:r>
      <w:r>
        <w:rPr>
          <w:rFonts w:ascii="宋体" w:hAnsi="宋体" w:cs="宋体" w:hint="eastAsia"/>
          <w:kern w:val="0"/>
        </w:rPr>
        <w:t>年内（2017年1月1日至投标截止时间）投标人或其法定代表人（单位负责人）、项目负责人有行贿犯罪行为的，不得参加本次投标。</w:t>
      </w:r>
    </w:p>
    <w:p w:rsidR="005B02D5" w:rsidRDefault="00966564">
      <w:pPr>
        <w:pStyle w:val="14"/>
        <w:ind w:firstLine="480"/>
        <w:rPr>
          <w:rFonts w:ascii="宋体" w:hAnsi="宋体" w:cs="宋体"/>
          <w:kern w:val="0"/>
        </w:rPr>
      </w:pPr>
      <w:r>
        <w:rPr>
          <w:rFonts w:ascii="宋体" w:hAnsi="宋体" w:cs="宋体" w:hint="eastAsia"/>
          <w:kern w:val="0"/>
        </w:rPr>
        <w:t>4</w:t>
      </w:r>
      <w:r>
        <w:rPr>
          <w:rFonts w:ascii="宋体" w:hAnsi="宋体" w:cs="宋体"/>
          <w:kern w:val="0"/>
        </w:rPr>
        <w:t>.2</w:t>
      </w:r>
      <w:r>
        <w:rPr>
          <w:rFonts w:ascii="宋体" w:hAnsi="宋体" w:cs="宋体" w:hint="eastAsia"/>
          <w:kern w:val="0"/>
        </w:rPr>
        <w:t>本次招标不接受联合体投标。</w:t>
      </w:r>
    </w:p>
    <w:p w:rsidR="005B02D5" w:rsidRDefault="00966564">
      <w:pPr>
        <w:pStyle w:val="14"/>
        <w:ind w:firstLine="480"/>
        <w:rPr>
          <w:rFonts w:ascii="宋体" w:hAnsi="宋体" w:cs="宋体"/>
          <w:kern w:val="0"/>
        </w:rPr>
      </w:pPr>
      <w:r>
        <w:rPr>
          <w:rFonts w:ascii="宋体" w:hAnsi="宋体" w:cs="宋体" w:hint="eastAsia"/>
          <w:kern w:val="0"/>
        </w:rPr>
        <w:t>4</w:t>
      </w:r>
      <w:r>
        <w:rPr>
          <w:rFonts w:ascii="宋体" w:hAnsi="宋体" w:cs="宋体"/>
          <w:kern w:val="0"/>
        </w:rPr>
        <w:t>.3</w:t>
      </w:r>
      <w:r>
        <w:rPr>
          <w:rFonts w:ascii="宋体" w:hAnsi="宋体" w:cs="宋体" w:hint="eastAsia"/>
          <w:kern w:val="0"/>
        </w:rPr>
        <w:t>投标人与招标人存在利害关系可能影响招标公正性的单位，不得参加投标。单位负责人为同一人或存在控股、管理关系的不同单位，不得参加同一标段投标，否则，相关投标均无效。</w:t>
      </w:r>
    </w:p>
    <w:p w:rsidR="005B02D5" w:rsidRDefault="00966564">
      <w:pPr>
        <w:pStyle w:val="14"/>
        <w:ind w:firstLine="480"/>
        <w:rPr>
          <w:rFonts w:ascii="宋体" w:hAnsi="宋体" w:cs="宋体"/>
        </w:rPr>
      </w:pPr>
      <w:r>
        <w:rPr>
          <w:rFonts w:ascii="宋体" w:hAnsi="宋体" w:cs="宋体" w:hint="eastAsia"/>
        </w:rPr>
        <w:t>4</w:t>
      </w:r>
      <w:r>
        <w:rPr>
          <w:rFonts w:ascii="宋体" w:hAnsi="宋体" w:cs="宋体"/>
        </w:rPr>
        <w:t>.4</w:t>
      </w:r>
      <w:r>
        <w:rPr>
          <w:rFonts w:ascii="宋体" w:hAnsi="宋体" w:cs="宋体" w:hint="eastAsia"/>
        </w:rPr>
        <w:t>本次招标检测单位的选取还应遵循</w:t>
      </w:r>
      <w:r>
        <w:rPr>
          <w:rFonts w:ascii="宋体" w:hAnsi="宋体" w:cs="宋体"/>
        </w:rPr>
        <w:t>“</w:t>
      </w:r>
      <w:r>
        <w:rPr>
          <w:rFonts w:ascii="宋体" w:hAnsi="宋体" w:cs="宋体" w:hint="eastAsia"/>
        </w:rPr>
        <w:t>检测标段回避</w:t>
      </w:r>
      <w:r>
        <w:rPr>
          <w:rFonts w:ascii="宋体" w:hAnsi="宋体" w:cs="宋体"/>
        </w:rPr>
        <w:t>”</w:t>
      </w:r>
      <w:r>
        <w:rPr>
          <w:rFonts w:ascii="宋体" w:hAnsi="宋体" w:cs="宋体" w:hint="eastAsia"/>
        </w:rPr>
        <w:t>的原则，如出现下述情形之一，均不能参加该检测标段投标，否则，该标段的投标无效。即：</w:t>
      </w:r>
    </w:p>
    <w:p w:rsidR="005B02D5" w:rsidRDefault="00966564">
      <w:pPr>
        <w:pStyle w:val="14"/>
        <w:ind w:firstLine="480"/>
        <w:rPr>
          <w:rFonts w:ascii="宋体" w:hAnsi="宋体" w:cs="宋体"/>
        </w:rPr>
      </w:pPr>
      <w:r>
        <w:rPr>
          <w:rFonts w:ascii="宋体" w:hAnsi="宋体" w:cs="宋体" w:hint="eastAsia"/>
        </w:rPr>
        <w:t>（</w:t>
      </w:r>
      <w:r>
        <w:rPr>
          <w:rFonts w:ascii="宋体" w:hAnsi="宋体" w:cs="宋体"/>
        </w:rPr>
        <w:t>1</w:t>
      </w:r>
      <w:r>
        <w:rPr>
          <w:rFonts w:ascii="宋体" w:hAnsi="宋体" w:cs="宋体" w:hint="eastAsia"/>
        </w:rPr>
        <w:t>）如果检测单位在检测标段中已承担该标段范围内的施工或施工检测或施工检测试验室或施工单位工地试验室母体检测机构；</w:t>
      </w:r>
    </w:p>
    <w:p w:rsidR="005B02D5" w:rsidRDefault="00966564">
      <w:pPr>
        <w:pStyle w:val="14"/>
        <w:ind w:firstLine="480"/>
        <w:rPr>
          <w:rFonts w:ascii="宋体" w:hAnsi="宋体" w:cs="宋体"/>
        </w:rPr>
      </w:pPr>
      <w:r>
        <w:rPr>
          <w:rFonts w:ascii="宋体" w:hAnsi="宋体" w:cs="宋体" w:hint="eastAsia"/>
        </w:rPr>
        <w:t>（</w:t>
      </w:r>
      <w:r>
        <w:rPr>
          <w:rFonts w:ascii="宋体" w:hAnsi="宋体" w:cs="宋体"/>
        </w:rPr>
        <w:t>2</w:t>
      </w:r>
      <w:r>
        <w:rPr>
          <w:rFonts w:ascii="宋体" w:hAnsi="宋体" w:cs="宋体" w:hint="eastAsia"/>
        </w:rPr>
        <w:t>）如果检测单位在测标段中与已承担标段范围内的施工或施工检测或施工检测试验室或施工单位工地试验室母体检测机构的单位负责人为同一人或者存在控股、管理关系的不同投标人。</w:t>
      </w:r>
    </w:p>
    <w:p w:rsidR="005B02D5" w:rsidRDefault="00966564">
      <w:pPr>
        <w:pStyle w:val="14"/>
        <w:ind w:firstLine="480"/>
        <w:rPr>
          <w:rFonts w:ascii="宋体" w:hAnsi="宋体" w:cs="宋体"/>
        </w:rPr>
      </w:pPr>
      <w:r>
        <w:rPr>
          <w:rFonts w:ascii="宋体" w:hAnsi="宋体" w:cs="宋体" w:hint="eastAsia"/>
        </w:rPr>
        <w:t>4.5本工程采取资格后审方式，若投标人提供的资格证明文件不全或不实，将导致其投标或中标资格被取消。</w:t>
      </w:r>
    </w:p>
    <w:p w:rsidR="005B02D5" w:rsidRDefault="00966564">
      <w:pPr>
        <w:pStyle w:val="14"/>
        <w:ind w:firstLine="482"/>
        <w:rPr>
          <w:rFonts w:ascii="宋体" w:hAnsi="宋体" w:cs="宋体"/>
          <w:b/>
          <w:bCs/>
        </w:rPr>
      </w:pPr>
      <w:r>
        <w:rPr>
          <w:rFonts w:ascii="宋体" w:hAnsi="宋体" w:cs="宋体" w:hint="eastAsia"/>
          <w:b/>
          <w:bCs/>
        </w:rPr>
        <w:t>5．招标文件的获取</w:t>
      </w:r>
    </w:p>
    <w:p w:rsidR="005B02D5" w:rsidRDefault="00966564">
      <w:pPr>
        <w:pStyle w:val="14"/>
        <w:ind w:firstLine="480"/>
        <w:rPr>
          <w:rFonts w:ascii="宋体" w:hAnsi="宋体" w:cs="宋体"/>
          <w:kern w:val="0"/>
        </w:rPr>
      </w:pPr>
      <w:r>
        <w:rPr>
          <w:rFonts w:ascii="宋体" w:hAnsi="宋体" w:cs="宋体" w:hint="eastAsia"/>
        </w:rPr>
        <w:t>5.1因疫情影响，为避免人员聚集，凡具备条件的潜在投标人，有意参加投标，请于2020年5月8日至2020年5月1</w:t>
      </w:r>
      <w:r w:rsidR="00346F90">
        <w:rPr>
          <w:rFonts w:ascii="宋体" w:hAnsi="宋体" w:cs="宋体" w:hint="eastAsia"/>
        </w:rPr>
        <w:t>3</w:t>
      </w:r>
      <w:r>
        <w:rPr>
          <w:rFonts w:ascii="宋体" w:hAnsi="宋体" w:cs="宋体" w:hint="eastAsia"/>
        </w:rPr>
        <w:t>日(节假日不休息)每日9时至12时和14至17时(北京时间，下同)，</w:t>
      </w:r>
      <w:r>
        <w:rPr>
          <w:rFonts w:ascii="宋体" w:hAnsi="宋体" w:cs="宋体" w:hint="eastAsia"/>
          <w:kern w:val="0"/>
        </w:rPr>
        <w:t>将</w:t>
      </w:r>
      <w:r>
        <w:rPr>
          <w:rFonts w:ascii="宋体" w:hAnsi="宋体" w:cs="宋体" w:hint="eastAsia"/>
        </w:rPr>
        <w:t>经办人身份证、合法有效的营业执照副本、公路工程试验检测综合甲级资质证书、CMA计量认证证书、基本账户开户许可证（加盖原色单位公章）等的上述报名资料扫描件</w:t>
      </w:r>
      <w:r>
        <w:rPr>
          <w:rFonts w:ascii="宋体" w:hAnsi="宋体" w:cs="宋体" w:hint="eastAsia"/>
          <w:kern w:val="0"/>
        </w:rPr>
        <w:t>发送至</w:t>
      </w:r>
      <w:r w:rsidR="00346F90">
        <w:rPr>
          <w:rFonts w:ascii="宋体" w:hAnsi="宋体" w:cs="宋体" w:hint="eastAsia"/>
        </w:rPr>
        <w:t>3093716831@qq.com</w:t>
      </w:r>
      <w:r>
        <w:rPr>
          <w:rFonts w:ascii="宋体" w:hAnsi="宋体" w:cs="宋体" w:hint="eastAsia"/>
          <w:kern w:val="0"/>
        </w:rPr>
        <w:t>。并电话告知招标代理联系人。经招标代理机构对上述报名资料进行审核通过后，给投标人发送招标文件购买登记表，并以邮寄的方式发出纸质版招标文件，同时将PDF电子版招标文件（加盖公章的）发送至投标联系人邮箱。以上报名资料原件在开标当日投标人须递交至交标地点招标代理机投标文件受理处进行验证，验证通过的投标文件才有效（招标代理联系人：张先生，联系电话：</w:t>
      </w:r>
      <w:r w:rsidR="00346F90">
        <w:rPr>
          <w:rFonts w:ascii="宋体" w:hAnsi="宋体" w:cs="宋体" w:hint="eastAsia"/>
          <w:kern w:val="0"/>
        </w:rPr>
        <w:t>13908083261</w:t>
      </w:r>
      <w:r>
        <w:rPr>
          <w:rFonts w:ascii="宋体" w:hAnsi="宋体" w:cs="宋体" w:hint="eastAsia"/>
          <w:kern w:val="0"/>
        </w:rPr>
        <w:t>）。</w:t>
      </w:r>
    </w:p>
    <w:p w:rsidR="005B02D5" w:rsidRDefault="00966564">
      <w:pPr>
        <w:pStyle w:val="14"/>
        <w:ind w:firstLine="480"/>
        <w:rPr>
          <w:rFonts w:ascii="宋体" w:hAnsi="宋体" w:cs="宋体"/>
        </w:rPr>
      </w:pPr>
      <w:r>
        <w:rPr>
          <w:rFonts w:ascii="宋体" w:hAnsi="宋体" w:cs="宋体" w:hint="eastAsia"/>
        </w:rPr>
        <w:t>5.2招标文件每本售价人民币1000元，售后不退。购买招标文件费用通过微信方式交纳给招标代理联系人，收据开标时出具给投标人。</w:t>
      </w:r>
    </w:p>
    <w:p w:rsidR="005B02D5" w:rsidRDefault="00966564">
      <w:pPr>
        <w:pStyle w:val="14"/>
        <w:ind w:firstLine="482"/>
        <w:rPr>
          <w:rFonts w:ascii="宋体" w:hAnsi="宋体" w:cs="宋体"/>
          <w:b/>
          <w:kern w:val="0"/>
        </w:rPr>
      </w:pPr>
      <w:r>
        <w:rPr>
          <w:rFonts w:ascii="宋体" w:hAnsi="宋体" w:cs="宋体" w:hint="eastAsia"/>
          <w:b/>
          <w:kern w:val="0"/>
        </w:rPr>
        <w:t>6．</w:t>
      </w:r>
      <w:bookmarkStart w:id="5" w:name="_Toc526716246"/>
      <w:r>
        <w:rPr>
          <w:rFonts w:ascii="宋体" w:hAnsi="宋体" w:cs="宋体" w:hint="eastAsia"/>
          <w:b/>
          <w:kern w:val="0"/>
        </w:rPr>
        <w:t>投标文件的递交及相关事宜</w:t>
      </w:r>
      <w:bookmarkEnd w:id="5"/>
    </w:p>
    <w:p w:rsidR="005B02D5" w:rsidRDefault="00966564">
      <w:pPr>
        <w:pStyle w:val="14"/>
        <w:ind w:firstLine="480"/>
        <w:rPr>
          <w:rFonts w:ascii="宋体" w:hAnsi="宋体" w:cs="宋体"/>
          <w:kern w:val="0"/>
        </w:rPr>
      </w:pPr>
      <w:r>
        <w:rPr>
          <w:rFonts w:ascii="宋体" w:hAnsi="宋体" w:cs="宋体" w:hint="eastAsia"/>
          <w:kern w:val="0"/>
        </w:rPr>
        <w:lastRenderedPageBreak/>
        <w:t>6</w:t>
      </w:r>
      <w:r>
        <w:rPr>
          <w:rFonts w:ascii="宋体" w:hAnsi="宋体" w:cs="宋体"/>
          <w:kern w:val="0"/>
        </w:rPr>
        <w:t>.1</w:t>
      </w:r>
      <w:r>
        <w:rPr>
          <w:rFonts w:ascii="宋体" w:hAnsi="宋体" w:cs="宋体" w:hint="eastAsia"/>
          <w:kern w:val="0"/>
        </w:rPr>
        <w:t>递交投标文件的截止时间（投标截止时间，下同）为2020年5月29日9时0</w:t>
      </w:r>
      <w:r>
        <w:rPr>
          <w:rFonts w:ascii="宋体" w:hAnsi="宋体" w:cs="宋体"/>
          <w:kern w:val="0"/>
        </w:rPr>
        <w:t>0分，投</w:t>
      </w:r>
      <w:r>
        <w:rPr>
          <w:rFonts w:ascii="宋体" w:hAnsi="宋体" w:cs="宋体" w:hint="eastAsia"/>
          <w:kern w:val="0"/>
        </w:rPr>
        <w:t>标人应于投标截止时间的当日</w:t>
      </w:r>
      <w:r>
        <w:rPr>
          <w:rFonts w:ascii="宋体" w:hAnsi="宋体" w:cs="宋体"/>
          <w:kern w:val="0"/>
        </w:rPr>
        <w:t>9时</w:t>
      </w:r>
      <w:r>
        <w:rPr>
          <w:rFonts w:ascii="宋体" w:hAnsi="宋体" w:cs="宋体" w:hint="eastAsia"/>
          <w:kern w:val="0"/>
        </w:rPr>
        <w:t>0</w:t>
      </w:r>
      <w:r>
        <w:rPr>
          <w:rFonts w:ascii="宋体" w:hAnsi="宋体" w:cs="宋体"/>
          <w:kern w:val="0"/>
        </w:rPr>
        <w:t>0分前将投标文件递交至陕西省公共资源交易中心</w:t>
      </w:r>
      <w:r>
        <w:rPr>
          <w:rFonts w:ascii="宋体" w:hAnsi="宋体" w:cs="宋体" w:hint="eastAsia"/>
          <w:kern w:val="0"/>
        </w:rPr>
        <w:t>本项目开标室，具体的开标室另行通知。</w:t>
      </w:r>
    </w:p>
    <w:p w:rsidR="005B02D5" w:rsidRDefault="00966564">
      <w:pPr>
        <w:pStyle w:val="14"/>
        <w:ind w:firstLine="480"/>
        <w:rPr>
          <w:rFonts w:ascii="宋体" w:hAnsi="宋体" w:cs="宋体"/>
          <w:kern w:val="0"/>
        </w:rPr>
      </w:pPr>
      <w:r>
        <w:rPr>
          <w:rFonts w:ascii="宋体" w:hAnsi="宋体" w:cs="宋体" w:hint="eastAsia"/>
          <w:kern w:val="0"/>
        </w:rPr>
        <w:t>6</w:t>
      </w:r>
      <w:r>
        <w:rPr>
          <w:rFonts w:ascii="宋体" w:hAnsi="宋体" w:cs="宋体"/>
          <w:kern w:val="0"/>
        </w:rPr>
        <w:t>.2逾期送达的、</w:t>
      </w:r>
      <w:r>
        <w:rPr>
          <w:rFonts w:ascii="宋体" w:hAnsi="宋体" w:cs="宋体" w:hint="eastAsia"/>
          <w:kern w:val="0"/>
        </w:rPr>
        <w:t>未送达指定地点的或不按照招标文件要求密封的投标文件，招</w:t>
      </w:r>
      <w:r>
        <w:rPr>
          <w:rFonts w:ascii="宋体" w:hAnsi="宋体" w:cs="宋体"/>
          <w:kern w:val="0"/>
        </w:rPr>
        <w:t>标人将予以拒收</w:t>
      </w:r>
      <w:r>
        <w:rPr>
          <w:rFonts w:ascii="宋体" w:hAnsi="宋体" w:cs="宋体" w:hint="eastAsia"/>
          <w:kern w:val="0"/>
        </w:rPr>
        <w:t>。</w:t>
      </w:r>
    </w:p>
    <w:p w:rsidR="005B02D5" w:rsidRDefault="00966564">
      <w:pPr>
        <w:pStyle w:val="14"/>
        <w:ind w:firstLine="480"/>
        <w:rPr>
          <w:rFonts w:ascii="宋体" w:hAnsi="宋体" w:cs="宋体"/>
          <w:kern w:val="0"/>
        </w:rPr>
      </w:pPr>
      <w:r>
        <w:rPr>
          <w:rFonts w:ascii="宋体" w:hAnsi="宋体" w:cs="宋体" w:hint="eastAsia"/>
          <w:kern w:val="0"/>
        </w:rPr>
        <w:t>6</w:t>
      </w:r>
      <w:r>
        <w:rPr>
          <w:rFonts w:ascii="宋体" w:hAnsi="宋体" w:cs="宋体"/>
          <w:kern w:val="0"/>
        </w:rPr>
        <w:t>.3</w:t>
      </w:r>
      <w:r>
        <w:rPr>
          <w:rFonts w:ascii="宋体" w:hAnsi="宋体" w:cs="宋体" w:hint="eastAsia"/>
          <w:kern w:val="0"/>
        </w:rPr>
        <w:t>投标人递交投标文件的同时，需每标段递交3万元投标保证金（银行保函或投标人基本帐户转账形式递交）。</w:t>
      </w:r>
    </w:p>
    <w:p w:rsidR="005B02D5" w:rsidRDefault="00966564">
      <w:pPr>
        <w:pStyle w:val="14"/>
        <w:ind w:firstLine="482"/>
        <w:rPr>
          <w:rFonts w:ascii="宋体" w:hAnsi="宋体" w:cs="宋体"/>
          <w:b/>
          <w:kern w:val="0"/>
        </w:rPr>
      </w:pPr>
      <w:r>
        <w:rPr>
          <w:rFonts w:ascii="宋体" w:hAnsi="宋体" w:cs="宋体" w:hint="eastAsia"/>
          <w:b/>
          <w:kern w:val="0"/>
        </w:rPr>
        <w:t>7．发布的媒介</w:t>
      </w:r>
    </w:p>
    <w:p w:rsidR="005B02D5" w:rsidRDefault="00966564">
      <w:pPr>
        <w:pStyle w:val="14"/>
        <w:ind w:firstLine="480"/>
        <w:rPr>
          <w:rFonts w:ascii="宋体" w:hAnsi="宋体" w:cs="宋体"/>
        </w:rPr>
      </w:pPr>
      <w:r>
        <w:rPr>
          <w:rFonts w:ascii="宋体" w:hAnsi="宋体" w:cs="宋体" w:hint="eastAsia"/>
          <w:kern w:val="0"/>
        </w:rPr>
        <w:t>本次招标公告在《陕西省公共资源交易平台》、《中国招标投标公共服务平台》上发布。</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b/>
          <w:kern w:val="0"/>
          <w:sz w:val="24"/>
        </w:rPr>
        <w:t>8．联系方式</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招标人：陕西旬凤韩黄高速公路有限公司</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地址：陕西省宝鸡市凤翔县西城国际百合小区商业</w:t>
      </w:r>
      <w:r>
        <w:rPr>
          <w:rFonts w:ascii="宋体" w:hAnsi="宋体" w:cs="宋体"/>
          <w:kern w:val="0"/>
          <w:sz w:val="24"/>
        </w:rPr>
        <w:t>7号</w:t>
      </w:r>
      <w:r>
        <w:rPr>
          <w:rFonts w:ascii="宋体" w:hAnsi="宋体" w:cs="宋体" w:hint="eastAsia"/>
          <w:kern w:val="0"/>
          <w:sz w:val="24"/>
        </w:rPr>
        <w:t>2</w:t>
      </w:r>
      <w:r>
        <w:rPr>
          <w:rFonts w:ascii="宋体" w:hAnsi="宋体" w:cs="宋体"/>
          <w:kern w:val="0"/>
          <w:sz w:val="24"/>
        </w:rPr>
        <w:t>楼2</w:t>
      </w:r>
      <w:r>
        <w:rPr>
          <w:rFonts w:ascii="宋体" w:hAnsi="宋体" w:cs="宋体" w:hint="eastAsia"/>
          <w:kern w:val="0"/>
          <w:sz w:val="24"/>
        </w:rPr>
        <w:t>05</w:t>
      </w:r>
      <w:r>
        <w:rPr>
          <w:rFonts w:ascii="宋体" w:hAnsi="宋体" w:cs="宋体"/>
          <w:kern w:val="0"/>
          <w:sz w:val="24"/>
        </w:rPr>
        <w:t>室</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联系人：夏先生</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电话：0917－7281359</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招标代理机构：中资锐诚工程项目管理有限公司</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成都地址：四川省成都市金牛区金科中路</w:t>
      </w:r>
      <w:r>
        <w:rPr>
          <w:rFonts w:ascii="宋体" w:hAnsi="宋体" w:cs="宋体"/>
          <w:kern w:val="0"/>
          <w:sz w:val="24"/>
        </w:rPr>
        <w:t>18</w:t>
      </w:r>
      <w:r>
        <w:rPr>
          <w:rFonts w:ascii="宋体" w:hAnsi="宋体" w:cs="宋体" w:hint="eastAsia"/>
          <w:kern w:val="0"/>
          <w:sz w:val="24"/>
        </w:rPr>
        <w:t>号成都光海大厦</w:t>
      </w:r>
      <w:r>
        <w:rPr>
          <w:rFonts w:ascii="宋体" w:hAnsi="宋体" w:cs="宋体"/>
          <w:kern w:val="0"/>
          <w:sz w:val="24"/>
        </w:rPr>
        <w:t>802</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联系人：张先生、黄女士</w:t>
      </w:r>
    </w:p>
    <w:p w:rsidR="005B02D5" w:rsidRDefault="00966564">
      <w:pPr>
        <w:adjustRightInd w:val="0"/>
        <w:snapToGrid w:val="0"/>
        <w:spacing w:line="480" w:lineRule="exact"/>
        <w:ind w:firstLine="482"/>
        <w:rPr>
          <w:rFonts w:ascii="宋体" w:hAnsi="宋体" w:cs="宋体"/>
          <w:kern w:val="0"/>
          <w:sz w:val="24"/>
        </w:rPr>
      </w:pPr>
      <w:r>
        <w:rPr>
          <w:rFonts w:ascii="宋体" w:hAnsi="宋体" w:cs="宋体" w:hint="eastAsia"/>
          <w:kern w:val="0"/>
          <w:sz w:val="24"/>
        </w:rPr>
        <w:t>电子信箱：</w:t>
      </w:r>
      <w:r w:rsidR="00346F90">
        <w:rPr>
          <w:rFonts w:ascii="宋体" w:hAnsi="宋体" w:cs="宋体" w:hint="eastAsia"/>
          <w:sz w:val="24"/>
        </w:rPr>
        <w:t>3093716831@qq.com</w:t>
      </w:r>
    </w:p>
    <w:p w:rsidR="005B02D5" w:rsidRDefault="00966564">
      <w:pPr>
        <w:adjustRightInd w:val="0"/>
        <w:snapToGrid w:val="0"/>
        <w:spacing w:line="480" w:lineRule="exact"/>
        <w:ind w:firstLine="482"/>
        <w:rPr>
          <w:rFonts w:ascii="宋体" w:hAnsi="宋体" w:cs="宋体"/>
          <w:sz w:val="24"/>
        </w:rPr>
      </w:pPr>
      <w:r>
        <w:rPr>
          <w:rFonts w:ascii="宋体" w:hAnsi="宋体" w:cs="宋体" w:hint="eastAsia"/>
          <w:kern w:val="0"/>
          <w:sz w:val="24"/>
        </w:rPr>
        <w:t>电话：</w:t>
      </w:r>
      <w:r w:rsidR="00346F90">
        <w:rPr>
          <w:rFonts w:ascii="宋体" w:hAnsi="宋体" w:cs="宋体" w:hint="eastAsia"/>
          <w:kern w:val="0"/>
          <w:sz w:val="24"/>
        </w:rPr>
        <w:t>13908083261</w:t>
      </w:r>
      <w:r>
        <w:rPr>
          <w:rFonts w:ascii="宋体" w:hAnsi="宋体" w:cs="宋体" w:hint="eastAsia"/>
          <w:kern w:val="0"/>
          <w:sz w:val="24"/>
        </w:rPr>
        <w:t xml:space="preserve">   18113030551                 </w:t>
      </w:r>
    </w:p>
    <w:p w:rsidR="005B02D5" w:rsidRDefault="00966564">
      <w:pPr>
        <w:pStyle w:val="2"/>
        <w:rPr>
          <w:rFonts w:ascii="宋体" w:hAnsi="宋体" w:cs="宋体"/>
          <w:kern w:val="0"/>
          <w:sz w:val="24"/>
        </w:rPr>
      </w:pPr>
      <w:r>
        <w:rPr>
          <w:rFonts w:ascii="宋体" w:hAnsi="宋体" w:cs="宋体" w:hint="eastAsia"/>
          <w:kern w:val="0"/>
          <w:sz w:val="24"/>
        </w:rPr>
        <w:t xml:space="preserve">                               </w:t>
      </w:r>
      <w:r>
        <w:rPr>
          <w:rFonts w:ascii="宋体" w:hAnsi="宋体" w:cs="宋体"/>
          <w:kern w:val="0"/>
          <w:sz w:val="24"/>
        </w:rPr>
        <w:t xml:space="preserve">          </w:t>
      </w:r>
    </w:p>
    <w:p w:rsidR="005B02D5" w:rsidRDefault="00966564">
      <w:pPr>
        <w:adjustRightInd w:val="0"/>
        <w:snapToGrid w:val="0"/>
        <w:spacing w:line="480" w:lineRule="exact"/>
        <w:ind w:right="480" w:firstLineChars="1850" w:firstLine="4440"/>
        <w:rPr>
          <w:rFonts w:ascii="宋体" w:hAnsi="宋体" w:cs="宋体"/>
          <w:kern w:val="0"/>
          <w:sz w:val="24"/>
        </w:rPr>
      </w:pPr>
      <w:r>
        <w:rPr>
          <w:rFonts w:ascii="宋体" w:hAnsi="宋体" w:cs="宋体" w:hint="eastAsia"/>
          <w:kern w:val="0"/>
          <w:sz w:val="24"/>
        </w:rPr>
        <w:t>日期：2020年5月6日</w:t>
      </w:r>
    </w:p>
    <w:p w:rsidR="005B02D5" w:rsidRDefault="005B02D5">
      <w:pPr>
        <w:widowControl/>
        <w:adjustRightInd w:val="0"/>
        <w:snapToGrid w:val="0"/>
        <w:spacing w:line="480" w:lineRule="exact"/>
        <w:ind w:firstLine="482"/>
        <w:jc w:val="right"/>
        <w:rPr>
          <w:rFonts w:ascii="宋体" w:hAnsi="宋体" w:cs="宋体"/>
          <w:kern w:val="0"/>
          <w:sz w:val="24"/>
        </w:rPr>
        <w:sectPr w:rsidR="005B02D5">
          <w:footerReference w:type="default" r:id="rId11"/>
          <w:type w:val="nextColumn"/>
          <w:pgSz w:w="11906" w:h="16838"/>
          <w:pgMar w:top="1418" w:right="1134" w:bottom="1134" w:left="1418" w:header="851" w:footer="737" w:gutter="0"/>
          <w:pgNumType w:start="1"/>
          <w:cols w:space="720"/>
          <w:docGrid w:linePitch="312"/>
        </w:sect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pStyle w:val="y"/>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5B02D5">
      <w:pPr>
        <w:widowControl/>
        <w:spacing w:line="360" w:lineRule="atLeast"/>
        <w:jc w:val="left"/>
        <w:rPr>
          <w:rFonts w:ascii="宋体" w:hAnsi="宋体" w:cs="宋体"/>
          <w:sz w:val="24"/>
        </w:rPr>
      </w:pPr>
    </w:p>
    <w:p w:rsidR="005B02D5" w:rsidRDefault="00966564">
      <w:pPr>
        <w:pStyle w:val="1"/>
        <w:numPr>
          <w:ilvl w:val="0"/>
          <w:numId w:val="2"/>
        </w:numPr>
        <w:rPr>
          <w:rFonts w:ascii="宋体" w:hAnsi="宋体" w:cs="宋体"/>
          <w:sz w:val="44"/>
        </w:rPr>
      </w:pPr>
      <w:bookmarkStart w:id="6" w:name="_Toc275855670"/>
      <w:bookmarkStart w:id="7" w:name="_Toc27529"/>
      <w:bookmarkStart w:id="8" w:name="_Toc221587138"/>
      <w:bookmarkStart w:id="9" w:name="_Toc275856053"/>
      <w:r>
        <w:rPr>
          <w:rFonts w:ascii="宋体" w:hAnsi="宋体" w:cs="宋体" w:hint="eastAsia"/>
          <w:sz w:val="44"/>
        </w:rPr>
        <w:t xml:space="preserve"> </w:t>
      </w:r>
      <w:bookmarkStart w:id="10" w:name="_Toc514918836"/>
      <w:r>
        <w:rPr>
          <w:rFonts w:ascii="宋体" w:hAnsi="宋体" w:cs="宋体" w:hint="eastAsia"/>
          <w:sz w:val="44"/>
        </w:rPr>
        <w:t>投标人须知</w:t>
      </w:r>
      <w:bookmarkStart w:id="11" w:name="_Toc275593558"/>
      <w:bookmarkStart w:id="12" w:name="_Toc275855672"/>
      <w:bookmarkStart w:id="13" w:name="_Toc275856055"/>
      <w:bookmarkEnd w:id="6"/>
      <w:bookmarkEnd w:id="7"/>
      <w:bookmarkEnd w:id="8"/>
      <w:bookmarkEnd w:id="9"/>
      <w:bookmarkEnd w:id="10"/>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966564">
      <w:pPr>
        <w:jc w:val="center"/>
        <w:rPr>
          <w:rFonts w:ascii="宋体" w:hAnsi="宋体" w:cs="宋体"/>
        </w:rPr>
      </w:pPr>
      <w:r>
        <w:rPr>
          <w:rFonts w:ascii="宋体" w:hAnsi="宋体" w:cs="宋体"/>
        </w:rPr>
        <w:br w:type="page"/>
      </w:r>
    </w:p>
    <w:p w:rsidR="005B02D5" w:rsidRDefault="005B02D5">
      <w:pPr>
        <w:jc w:val="center"/>
        <w:rPr>
          <w:rFonts w:ascii="宋体" w:hAnsi="宋体" w:cs="宋体"/>
          <w:b/>
          <w:bCs/>
          <w:sz w:val="24"/>
        </w:rPr>
      </w:pPr>
    </w:p>
    <w:p w:rsidR="005B02D5" w:rsidRDefault="00966564">
      <w:pPr>
        <w:jc w:val="center"/>
        <w:rPr>
          <w:rFonts w:ascii="宋体" w:hAnsi="宋体" w:cs="宋体"/>
          <w:b/>
          <w:bCs/>
          <w:sz w:val="24"/>
        </w:rPr>
      </w:pPr>
      <w:r>
        <w:rPr>
          <w:rFonts w:ascii="宋体" w:hAnsi="宋体" w:cs="宋体" w:hint="eastAsia"/>
          <w:b/>
          <w:bCs/>
          <w:sz w:val="24"/>
        </w:rPr>
        <w:t>投标人须知前附表</w:t>
      </w:r>
      <w:bookmarkEnd w:id="11"/>
      <w:bookmarkEnd w:id="12"/>
      <w:bookmarkEnd w:id="13"/>
    </w:p>
    <w:p w:rsidR="005B02D5" w:rsidRDefault="005B02D5">
      <w:pPr>
        <w:jc w:val="center"/>
        <w:rPr>
          <w:rFonts w:ascii="宋体" w:hAnsi="宋体" w:cs="宋体"/>
          <w:b/>
          <w:bCs/>
          <w:sz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2506"/>
        <w:gridCol w:w="6092"/>
      </w:tblGrid>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b/>
                <w:kern w:val="0"/>
                <w:sz w:val="24"/>
              </w:rPr>
              <w:t xml:space="preserve">条款号 </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b/>
                <w:sz w:val="24"/>
              </w:rPr>
              <w:t>条 款 名 称</w:t>
            </w:r>
          </w:p>
        </w:tc>
        <w:tc>
          <w:tcPr>
            <w:tcW w:w="6092" w:type="dxa"/>
            <w:vAlign w:val="center"/>
          </w:tcPr>
          <w:p w:rsidR="005B02D5" w:rsidRDefault="00966564">
            <w:pPr>
              <w:pStyle w:val="TableParagraph"/>
              <w:jc w:val="center"/>
              <w:rPr>
                <w:rFonts w:ascii="宋体" w:cs="宋体"/>
                <w:szCs w:val="21"/>
              </w:rPr>
            </w:pPr>
            <w:r>
              <w:rPr>
                <w:rFonts w:ascii="宋体" w:cs="宋体" w:hint="eastAsia"/>
                <w:b/>
                <w:sz w:val="24"/>
              </w:rPr>
              <w:t>编 列 内 容</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1.1.2</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招标人</w:t>
            </w:r>
          </w:p>
        </w:tc>
        <w:tc>
          <w:tcPr>
            <w:tcW w:w="6092" w:type="dxa"/>
            <w:vAlign w:val="center"/>
          </w:tcPr>
          <w:p w:rsidR="005B02D5" w:rsidRDefault="00966564">
            <w:pPr>
              <w:pStyle w:val="1111"/>
              <w:rPr>
                <w:rFonts w:hAnsi="宋体" w:cs="宋体"/>
                <w:u w:val="single"/>
              </w:rPr>
            </w:pPr>
            <w:r>
              <w:rPr>
                <w:rFonts w:hAnsi="宋体" w:cs="宋体" w:hint="eastAsia"/>
              </w:rPr>
              <w:t>名  称：</w:t>
            </w:r>
            <w:r>
              <w:rPr>
                <w:rFonts w:hint="eastAsia"/>
              </w:rPr>
              <w:t>陕西旬凤韩黄高速公路有限公司</w:t>
            </w:r>
          </w:p>
          <w:p w:rsidR="005B02D5" w:rsidRDefault="00966564">
            <w:pPr>
              <w:pStyle w:val="1111"/>
              <w:rPr>
                <w:rFonts w:hAnsi="宋体" w:cs="宋体"/>
              </w:rPr>
            </w:pPr>
            <w:r>
              <w:rPr>
                <w:rFonts w:hAnsi="宋体" w:cs="宋体" w:hint="eastAsia"/>
              </w:rPr>
              <w:t>地  址：</w:t>
            </w:r>
            <w:r>
              <w:rPr>
                <w:rFonts w:hint="eastAsia"/>
                <w:u w:val="single"/>
              </w:rPr>
              <w:t>陕西宝鸡市凤翔县西城国际百合小区商业7号2楼205室</w:t>
            </w:r>
          </w:p>
          <w:p w:rsidR="005B02D5" w:rsidRDefault="00966564">
            <w:pPr>
              <w:pStyle w:val="1111"/>
              <w:rPr>
                <w:rFonts w:hAnsi="宋体" w:cs="宋体"/>
              </w:rPr>
            </w:pPr>
            <w:r>
              <w:rPr>
                <w:rFonts w:hint="eastAsia"/>
              </w:rPr>
              <w:t>联</w:t>
            </w:r>
            <w:r>
              <w:rPr>
                <w:rFonts w:hAnsi="宋体" w:cs="宋体" w:hint="eastAsia"/>
              </w:rPr>
              <w:t>系人：夏先生</w:t>
            </w:r>
          </w:p>
          <w:p w:rsidR="005B02D5" w:rsidRDefault="00966564">
            <w:pPr>
              <w:pStyle w:val="1111"/>
              <w:rPr>
                <w:rFonts w:cs="宋体"/>
              </w:rPr>
            </w:pPr>
            <w:r>
              <w:rPr>
                <w:rFonts w:cs="宋体" w:hint="eastAsia"/>
              </w:rPr>
              <w:t>电话：0917－7281359</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1.1.3</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招标代理机构</w:t>
            </w:r>
          </w:p>
        </w:tc>
        <w:tc>
          <w:tcPr>
            <w:tcW w:w="6092" w:type="dxa"/>
            <w:vAlign w:val="center"/>
          </w:tcPr>
          <w:p w:rsidR="005B02D5" w:rsidRDefault="00966564">
            <w:pPr>
              <w:pStyle w:val="1111"/>
              <w:rPr>
                <w:rFonts w:hAnsi="宋体" w:cs="宋体"/>
              </w:rPr>
            </w:pPr>
            <w:r>
              <w:rPr>
                <w:rFonts w:hAnsi="宋体" w:cs="宋体" w:hint="eastAsia"/>
              </w:rPr>
              <w:t>招标代理机构：中资锐诚工程项目管理有限公司</w:t>
            </w:r>
          </w:p>
          <w:p w:rsidR="005B02D5" w:rsidRDefault="00966564">
            <w:pPr>
              <w:pStyle w:val="1111"/>
              <w:rPr>
                <w:rFonts w:hAnsi="宋体" w:cs="宋体"/>
              </w:rPr>
            </w:pPr>
            <w:r>
              <w:rPr>
                <w:rFonts w:hAnsi="宋体" w:cs="宋体" w:hint="eastAsia"/>
                <w:spacing w:val="192"/>
              </w:rPr>
              <w:t>地</w:t>
            </w:r>
            <w:r>
              <w:rPr>
                <w:rFonts w:hAnsi="宋体" w:cs="宋体" w:hint="eastAsia"/>
                <w:spacing w:val="6"/>
              </w:rPr>
              <w:t>址</w:t>
            </w:r>
            <w:r>
              <w:rPr>
                <w:rFonts w:hAnsi="宋体" w:cs="宋体" w:hint="eastAsia"/>
              </w:rPr>
              <w:t xml:space="preserve">：四川省成都市金牛区金科中路18号成都光海大厦802 </w:t>
            </w:r>
          </w:p>
          <w:p w:rsidR="005B02D5" w:rsidRDefault="00966564">
            <w:pPr>
              <w:pStyle w:val="1111"/>
              <w:rPr>
                <w:rFonts w:hAnsi="宋体" w:cs="宋体"/>
              </w:rPr>
            </w:pPr>
            <w:r>
              <w:rPr>
                <w:rFonts w:hAnsi="宋体" w:cs="宋体" w:hint="eastAsia"/>
              </w:rPr>
              <w:t>电子信箱：</w:t>
            </w:r>
            <w:r w:rsidR="00346F90">
              <w:rPr>
                <w:rFonts w:hAnsi="宋体" w:cs="宋体" w:hint="eastAsia"/>
                <w:sz w:val="24"/>
              </w:rPr>
              <w:t>3093716831@qq.com</w:t>
            </w:r>
            <w:r>
              <w:rPr>
                <w:rFonts w:hAnsi="宋体" w:cs="宋体" w:hint="eastAsia"/>
              </w:rPr>
              <w:t xml:space="preserve"> </w:t>
            </w:r>
          </w:p>
          <w:p w:rsidR="005B02D5" w:rsidRDefault="00966564">
            <w:pPr>
              <w:pStyle w:val="1111"/>
              <w:rPr>
                <w:rFonts w:hAnsi="宋体" w:cs="宋体"/>
              </w:rPr>
            </w:pPr>
            <w:r>
              <w:rPr>
                <w:rFonts w:hAnsi="宋体" w:cs="宋体" w:hint="eastAsia"/>
              </w:rPr>
              <w:t>联系人：张先生、黄女士</w:t>
            </w:r>
          </w:p>
          <w:p w:rsidR="005B02D5" w:rsidRDefault="00966564" w:rsidP="00346F90">
            <w:pPr>
              <w:pStyle w:val="1111"/>
              <w:rPr>
                <w:rFonts w:cs="宋体"/>
              </w:rPr>
            </w:pPr>
            <w:r>
              <w:rPr>
                <w:rFonts w:cs="宋体" w:hint="eastAsia"/>
              </w:rPr>
              <w:t>电话：</w:t>
            </w:r>
            <w:r w:rsidR="00346F90">
              <w:rPr>
                <w:rFonts w:cs="宋体" w:hint="eastAsia"/>
              </w:rPr>
              <w:t>13908083261</w:t>
            </w:r>
            <w:r>
              <w:rPr>
                <w:rFonts w:cs="宋体" w:hint="eastAsia"/>
              </w:rPr>
              <w:t>、</w:t>
            </w:r>
            <w:r>
              <w:rPr>
                <w:rFonts w:cs="宋体"/>
              </w:rPr>
              <w:t>18113030551</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1.1.4</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项目名称</w:t>
            </w:r>
          </w:p>
        </w:tc>
        <w:tc>
          <w:tcPr>
            <w:tcW w:w="6092" w:type="dxa"/>
            <w:vAlign w:val="center"/>
          </w:tcPr>
          <w:p w:rsidR="005B02D5" w:rsidRDefault="00966564">
            <w:pPr>
              <w:pStyle w:val="1111"/>
              <w:rPr>
                <w:rFonts w:cs="宋体"/>
              </w:rPr>
            </w:pPr>
            <w:r>
              <w:rPr>
                <w:rFonts w:cs="宋体" w:hint="eastAsia"/>
              </w:rPr>
              <w:t>陕西旬邑至凤翔高速公路项目交工验收质量检测</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hint="eastAsia"/>
                <w:szCs w:val="21"/>
              </w:rPr>
              <w:t>1.1.5</w:t>
            </w:r>
          </w:p>
        </w:tc>
        <w:tc>
          <w:tcPr>
            <w:tcW w:w="2506" w:type="dxa"/>
            <w:vAlign w:val="center"/>
          </w:tcPr>
          <w:p w:rsidR="005B02D5" w:rsidRDefault="00966564">
            <w:pPr>
              <w:pStyle w:val="TableParagraph"/>
              <w:jc w:val="center"/>
              <w:rPr>
                <w:rFonts w:ascii="宋体" w:cs="宋体"/>
                <w:szCs w:val="21"/>
                <w:lang w:eastAsia="zh-CN"/>
              </w:rPr>
            </w:pPr>
            <w:r>
              <w:rPr>
                <w:rFonts w:hint="eastAsia"/>
                <w:szCs w:val="21"/>
              </w:rPr>
              <w:t>标段建设地点</w:t>
            </w:r>
          </w:p>
        </w:tc>
        <w:tc>
          <w:tcPr>
            <w:tcW w:w="6092" w:type="dxa"/>
            <w:vAlign w:val="center"/>
          </w:tcPr>
          <w:p w:rsidR="005B02D5" w:rsidRDefault="00966564">
            <w:pPr>
              <w:pStyle w:val="1111"/>
              <w:rPr>
                <w:rFonts w:cs="宋体"/>
              </w:rPr>
            </w:pPr>
            <w:r>
              <w:rPr>
                <w:rFonts w:hint="eastAsia"/>
              </w:rPr>
              <w:t>陕西省宝鸡市和咸阳市。</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1.2.1</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资金来源</w:t>
            </w:r>
          </w:p>
        </w:tc>
        <w:tc>
          <w:tcPr>
            <w:tcW w:w="6092" w:type="dxa"/>
            <w:vAlign w:val="center"/>
          </w:tcPr>
          <w:p w:rsidR="005B02D5" w:rsidRDefault="00966564">
            <w:pPr>
              <w:pStyle w:val="1111"/>
              <w:rPr>
                <w:rFonts w:cs="宋体"/>
              </w:rPr>
            </w:pPr>
            <w:r>
              <w:rPr>
                <w:rFonts w:hint="eastAsia"/>
              </w:rPr>
              <w:t>项目法人自筹和银行贷款、国家专项建设资金。</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1.2.2</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资金落实情况</w:t>
            </w:r>
          </w:p>
        </w:tc>
        <w:tc>
          <w:tcPr>
            <w:tcW w:w="6092" w:type="dxa"/>
            <w:vAlign w:val="center"/>
          </w:tcPr>
          <w:p w:rsidR="005B02D5" w:rsidRDefault="00966564">
            <w:pPr>
              <w:pStyle w:val="1111"/>
              <w:rPr>
                <w:rFonts w:cs="宋体"/>
              </w:rPr>
            </w:pPr>
            <w:r>
              <w:rPr>
                <w:rFonts w:cs="宋体" w:hint="eastAsia"/>
              </w:rPr>
              <w:t>已落实。</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1.3.1</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lang w:eastAsia="zh-CN"/>
              </w:rPr>
              <w:t>招标范围</w:t>
            </w:r>
            <w:r>
              <w:rPr>
                <w:rFonts w:hint="eastAsia"/>
                <w:szCs w:val="21"/>
                <w:lang w:eastAsia="zh-CN"/>
              </w:rPr>
              <w:t>及合同段划分</w:t>
            </w:r>
          </w:p>
        </w:tc>
        <w:tc>
          <w:tcPr>
            <w:tcW w:w="6092" w:type="dxa"/>
            <w:vAlign w:val="center"/>
          </w:tcPr>
          <w:p w:rsidR="005B02D5" w:rsidRDefault="00966564">
            <w:pPr>
              <w:pStyle w:val="1111"/>
              <w:rPr>
                <w:rFonts w:hAnsi="宋体" w:cs="宋体"/>
              </w:rPr>
            </w:pPr>
            <w:r>
              <w:rPr>
                <w:rFonts w:hint="eastAsia"/>
              </w:rPr>
              <w:t>本</w:t>
            </w:r>
            <w:r>
              <w:rPr>
                <w:rFonts w:hAnsi="宋体" w:cs="宋体" w:hint="eastAsia"/>
              </w:rPr>
              <w:t>次招标范围：同招标公告。</w:t>
            </w:r>
          </w:p>
          <w:p w:rsidR="005B02D5" w:rsidRDefault="00966564">
            <w:pPr>
              <w:pStyle w:val="1111"/>
              <w:rPr>
                <w:rFonts w:cs="宋体"/>
              </w:rPr>
            </w:pPr>
            <w:r>
              <w:rPr>
                <w:rFonts w:cs="宋体" w:hint="eastAsia"/>
              </w:rPr>
              <w:t>本项目交工验收质量检测招标只设置一个标段。</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1.3.2</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lang w:eastAsia="zh-CN"/>
              </w:rPr>
              <w:t>检测</w:t>
            </w:r>
            <w:r>
              <w:rPr>
                <w:rFonts w:ascii="宋体" w:cs="宋体" w:hint="eastAsia"/>
                <w:szCs w:val="21"/>
              </w:rPr>
              <w:t>服务期</w:t>
            </w:r>
          </w:p>
        </w:tc>
        <w:tc>
          <w:tcPr>
            <w:tcW w:w="6092" w:type="dxa"/>
            <w:vAlign w:val="center"/>
          </w:tcPr>
          <w:p w:rsidR="005B02D5" w:rsidRDefault="00966564">
            <w:pPr>
              <w:pStyle w:val="1111"/>
              <w:rPr>
                <w:rFonts w:cs="宋体"/>
              </w:rPr>
            </w:pPr>
            <w:r>
              <w:rPr>
                <w:rFonts w:cs="宋体" w:hint="eastAsia"/>
              </w:rPr>
              <w:t>自检测单位进场准备开始，至签发交工验收证书之日结束。</w:t>
            </w:r>
          </w:p>
        </w:tc>
      </w:tr>
      <w:tr w:rsidR="005B02D5">
        <w:trPr>
          <w:trHeight w:val="1000"/>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1.3.3</w:t>
            </w:r>
          </w:p>
        </w:tc>
        <w:tc>
          <w:tcPr>
            <w:tcW w:w="2506" w:type="dxa"/>
            <w:vAlign w:val="center"/>
          </w:tcPr>
          <w:p w:rsidR="005B02D5" w:rsidRDefault="00966564">
            <w:pPr>
              <w:snapToGrid w:val="0"/>
              <w:jc w:val="center"/>
              <w:rPr>
                <w:rFonts w:ascii="宋体" w:hAnsi="宋体" w:cs="宋体"/>
                <w:szCs w:val="21"/>
                <w:highlight w:val="yellow"/>
              </w:rPr>
            </w:pPr>
            <w:r>
              <w:rPr>
                <w:rFonts w:ascii="宋体" w:hAnsi="宋体" w:cs="宋体" w:hint="eastAsia"/>
                <w:szCs w:val="21"/>
              </w:rPr>
              <w:t>质量要求</w:t>
            </w:r>
          </w:p>
        </w:tc>
        <w:tc>
          <w:tcPr>
            <w:tcW w:w="6092" w:type="dxa"/>
            <w:vAlign w:val="center"/>
          </w:tcPr>
          <w:p w:rsidR="005B02D5" w:rsidRDefault="00966564">
            <w:pPr>
              <w:pStyle w:val="1111"/>
            </w:pPr>
            <w:r>
              <w:t>交工验收检测内容及频率、评定标准应符合国家相关标准及规定</w:t>
            </w:r>
            <w:r>
              <w:rPr>
                <w:rFonts w:hint="eastAsia"/>
              </w:rPr>
              <w:t>。</w:t>
            </w:r>
            <w:r>
              <w:t>通过招标人对交工验收试验检测报告的认可，并通过</w:t>
            </w:r>
            <w:r>
              <w:rPr>
                <w:rFonts w:hint="eastAsia"/>
              </w:rPr>
              <w:t>陕西省交通</w:t>
            </w:r>
            <w:r>
              <w:t>厅质监站的工程质量验证性检测</w:t>
            </w:r>
            <w:r>
              <w:rPr>
                <w:rFonts w:hint="eastAsia"/>
              </w:rPr>
              <w:t>。</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hint="eastAsia"/>
                <w:szCs w:val="21"/>
              </w:rPr>
              <w:t>1.3.4</w:t>
            </w:r>
          </w:p>
        </w:tc>
        <w:tc>
          <w:tcPr>
            <w:tcW w:w="2506" w:type="dxa"/>
            <w:vAlign w:val="center"/>
          </w:tcPr>
          <w:p w:rsidR="005B02D5" w:rsidRDefault="00966564">
            <w:pPr>
              <w:pStyle w:val="TableParagraph"/>
              <w:jc w:val="center"/>
              <w:rPr>
                <w:rFonts w:ascii="宋体" w:cs="宋体"/>
                <w:szCs w:val="21"/>
                <w:lang w:eastAsia="zh-CN"/>
              </w:rPr>
            </w:pPr>
            <w:r>
              <w:rPr>
                <w:rFonts w:hint="eastAsia"/>
                <w:szCs w:val="21"/>
              </w:rPr>
              <w:t>安全目标</w:t>
            </w:r>
          </w:p>
        </w:tc>
        <w:tc>
          <w:tcPr>
            <w:tcW w:w="6092" w:type="dxa"/>
            <w:vAlign w:val="center"/>
          </w:tcPr>
          <w:p w:rsidR="005B02D5" w:rsidRDefault="00966564">
            <w:pPr>
              <w:pStyle w:val="1111"/>
              <w:rPr>
                <w:rFonts w:cs="宋体"/>
              </w:rPr>
            </w:pPr>
            <w:r>
              <w:rPr>
                <w:rFonts w:hint="eastAsia"/>
              </w:rPr>
              <w:t>落实安全管理责任，制定安全管理制度，完善安全管理体系，采取有效的安全管理措施，确保安全管理投入，在</w:t>
            </w:r>
            <w:r>
              <w:rPr>
                <w:rFonts w:cs="宋体" w:hint="eastAsia"/>
                <w:sz w:val="24"/>
              </w:rPr>
              <w:t>检测</w:t>
            </w:r>
            <w:r>
              <w:rPr>
                <w:rFonts w:hint="eastAsia"/>
              </w:rPr>
              <w:t>实施过程中避免发生重伤事故，杜绝发生死亡事故。</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1.4.1</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投标人资质条件、能力、信誉和，设备</w:t>
            </w:r>
          </w:p>
        </w:tc>
        <w:tc>
          <w:tcPr>
            <w:tcW w:w="6092" w:type="dxa"/>
            <w:vAlign w:val="center"/>
          </w:tcPr>
          <w:p w:rsidR="005B02D5" w:rsidRDefault="00966564">
            <w:pPr>
              <w:pStyle w:val="1111"/>
            </w:pPr>
            <w:r>
              <w:rPr>
                <w:rFonts w:hint="eastAsia"/>
              </w:rPr>
              <w:t>资质要求：见附录1；</w:t>
            </w:r>
          </w:p>
          <w:p w:rsidR="005B02D5" w:rsidRDefault="00966564">
            <w:pPr>
              <w:pStyle w:val="1111"/>
            </w:pPr>
            <w:r>
              <w:rPr>
                <w:rFonts w:hint="eastAsia"/>
              </w:rPr>
              <w:t>业绩要求：见附录</w:t>
            </w:r>
            <w:r>
              <w:t>2</w:t>
            </w:r>
            <w:r>
              <w:rPr>
                <w:rFonts w:hint="eastAsia"/>
              </w:rPr>
              <w:t>；</w:t>
            </w:r>
          </w:p>
          <w:p w:rsidR="005B02D5" w:rsidRDefault="00966564">
            <w:pPr>
              <w:pStyle w:val="1111"/>
            </w:pPr>
            <w:r>
              <w:rPr>
                <w:rFonts w:hint="eastAsia"/>
              </w:rPr>
              <w:t>信誉要求：见附录</w:t>
            </w:r>
            <w:r>
              <w:t>3</w:t>
            </w:r>
            <w:r>
              <w:rPr>
                <w:rFonts w:hint="eastAsia"/>
              </w:rPr>
              <w:t>；</w:t>
            </w:r>
          </w:p>
          <w:p w:rsidR="005B02D5" w:rsidRDefault="00966564">
            <w:pPr>
              <w:pStyle w:val="1111"/>
            </w:pPr>
            <w:r>
              <w:rPr>
                <w:rFonts w:hint="eastAsia"/>
              </w:rPr>
              <w:t>项目主要人员要求：见附录4；</w:t>
            </w:r>
          </w:p>
          <w:p w:rsidR="005B02D5" w:rsidRDefault="00966564">
            <w:pPr>
              <w:pStyle w:val="1111"/>
              <w:rPr>
                <w:rFonts w:cs="宋体"/>
              </w:rPr>
            </w:pPr>
            <w:r>
              <w:rPr>
                <w:rFonts w:cs="宋体" w:hint="eastAsia"/>
              </w:rPr>
              <w:t>设备要求:</w:t>
            </w:r>
            <w:r>
              <w:rPr>
                <w:rFonts w:hint="eastAsia"/>
              </w:rPr>
              <w:t xml:space="preserve">  见附录5。</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lastRenderedPageBreak/>
              <w:t>1.4.2</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是否接受联合体投标</w:t>
            </w:r>
          </w:p>
        </w:tc>
        <w:tc>
          <w:tcPr>
            <w:tcW w:w="6092" w:type="dxa"/>
            <w:vAlign w:val="center"/>
          </w:tcPr>
          <w:p w:rsidR="005B02D5" w:rsidRDefault="00966564">
            <w:pPr>
              <w:pStyle w:val="1111"/>
              <w:rPr>
                <w:rFonts w:cs="宋体"/>
              </w:rPr>
            </w:pPr>
            <w:r>
              <w:rPr>
                <w:rFonts w:cs="宋体" w:hint="eastAsia"/>
              </w:rPr>
              <w:t>不接受</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hint="eastAsia"/>
                <w:szCs w:val="21"/>
              </w:rPr>
              <w:t>1.4.3</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投标人不得存在的    其他关联情形</w:t>
            </w:r>
          </w:p>
        </w:tc>
        <w:tc>
          <w:tcPr>
            <w:tcW w:w="6092" w:type="dxa"/>
            <w:vAlign w:val="center"/>
          </w:tcPr>
          <w:p w:rsidR="005B02D5" w:rsidRDefault="00966564">
            <w:pPr>
              <w:pStyle w:val="1111"/>
              <w:rPr>
                <w:rFonts w:cs="宋体"/>
              </w:rPr>
            </w:pPr>
            <w:r>
              <w:rPr>
                <w:rFonts w:hint="eastAsia"/>
              </w:rPr>
              <w:t>单位负责人为同一人或者存在控股、管理关系等的不同单位，不得参加同一标段投标。否则，相关投标均无效。</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hint="eastAsia"/>
                <w:szCs w:val="21"/>
              </w:rPr>
              <w:t>1.4.4</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投标人不得存在的其他不良状况或不良信用记录</w:t>
            </w:r>
          </w:p>
        </w:tc>
        <w:tc>
          <w:tcPr>
            <w:tcW w:w="6092" w:type="dxa"/>
            <w:vAlign w:val="center"/>
          </w:tcPr>
          <w:p w:rsidR="005B02D5" w:rsidRDefault="00966564">
            <w:pPr>
              <w:pStyle w:val="1111"/>
            </w:pPr>
            <w:r>
              <w:rPr>
                <w:rFonts w:hint="eastAsia"/>
              </w:rPr>
              <w:t>在“信用中国”网站（</w:t>
            </w:r>
            <w:r>
              <w:t>www.creditchina.gov.cn</w:t>
            </w:r>
            <w:r>
              <w:rPr>
                <w:rFonts w:hint="eastAsia"/>
              </w:rPr>
              <w:t>）、国家企业信用信息公示系统（</w:t>
            </w:r>
            <w:r>
              <w:t>jtt.sc.gov.cn</w:t>
            </w:r>
            <w:r>
              <w:rPr>
                <w:rFonts w:hint="eastAsia"/>
              </w:rPr>
              <w:t>）或各级信用信息共享平台中列入失信被执行人名单的单位，不得参加本次投标。投标人承诺投标人或法定代表人、项目负责人近三年（2017年1月至投标截止日期）无行贿犯罪档案记录，否则投标将被拒绝。</w:t>
            </w:r>
          </w:p>
        </w:tc>
      </w:tr>
      <w:tr w:rsidR="005B02D5">
        <w:trPr>
          <w:trHeight w:val="756"/>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1.9.1</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踏勘现场</w:t>
            </w:r>
          </w:p>
        </w:tc>
        <w:tc>
          <w:tcPr>
            <w:tcW w:w="6092" w:type="dxa"/>
            <w:vAlign w:val="center"/>
          </w:tcPr>
          <w:p w:rsidR="005B02D5" w:rsidRDefault="00966564">
            <w:pPr>
              <w:pStyle w:val="1111"/>
            </w:pPr>
            <w:r>
              <w:rPr>
                <w:rFonts w:hint="eastAsia"/>
              </w:rPr>
              <w:t>不组织</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1.10.1</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投标预备会</w:t>
            </w:r>
          </w:p>
        </w:tc>
        <w:tc>
          <w:tcPr>
            <w:tcW w:w="6092" w:type="dxa"/>
            <w:vAlign w:val="center"/>
          </w:tcPr>
          <w:p w:rsidR="005B02D5" w:rsidRDefault="00966564">
            <w:pPr>
              <w:pStyle w:val="1111"/>
            </w:pPr>
            <w:r>
              <w:rPr>
                <w:rFonts w:hint="eastAsia"/>
              </w:rPr>
              <w:t>不召开</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1.11</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分包</w:t>
            </w:r>
          </w:p>
        </w:tc>
        <w:tc>
          <w:tcPr>
            <w:tcW w:w="6092" w:type="dxa"/>
            <w:vAlign w:val="center"/>
          </w:tcPr>
          <w:p w:rsidR="005B02D5" w:rsidRDefault="00966564">
            <w:pPr>
              <w:pStyle w:val="1111"/>
              <w:rPr>
                <w:rFonts w:cs="宋体"/>
                <w:color w:val="000000" w:themeColor="text1"/>
              </w:rPr>
            </w:pPr>
            <w:r>
              <w:rPr>
                <w:rFonts w:cs="宋体" w:hint="eastAsia"/>
                <w:color w:val="000000" w:themeColor="text1"/>
              </w:rPr>
              <w:t>不允许</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1.12</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rPr>
              <w:t>偏离</w:t>
            </w:r>
          </w:p>
        </w:tc>
        <w:tc>
          <w:tcPr>
            <w:tcW w:w="6092" w:type="dxa"/>
            <w:vAlign w:val="center"/>
          </w:tcPr>
          <w:p w:rsidR="005B02D5" w:rsidRDefault="00966564">
            <w:pPr>
              <w:pStyle w:val="1111"/>
              <w:rPr>
                <w:rFonts w:cs="宋体"/>
              </w:rPr>
            </w:pPr>
            <w:r>
              <w:rPr>
                <w:rFonts w:hint="eastAsia"/>
              </w:rPr>
              <w:t>允许细微偏差</w:t>
            </w:r>
          </w:p>
        </w:tc>
      </w:tr>
      <w:tr w:rsidR="005B02D5">
        <w:trPr>
          <w:trHeight w:val="663"/>
        </w:trPr>
        <w:tc>
          <w:tcPr>
            <w:tcW w:w="900" w:type="dxa"/>
            <w:vAlign w:val="center"/>
          </w:tcPr>
          <w:p w:rsidR="005B02D5" w:rsidRDefault="00966564">
            <w:pPr>
              <w:snapToGrid w:val="0"/>
              <w:jc w:val="center"/>
              <w:rPr>
                <w:rFonts w:ascii="宋体" w:hAnsi="宋体" w:cs="宋体"/>
                <w:kern w:val="0"/>
                <w:szCs w:val="21"/>
              </w:rPr>
            </w:pPr>
            <w:r>
              <w:rPr>
                <w:rFonts w:ascii="宋体" w:hAnsi="宋体" w:cs="宋体"/>
                <w:kern w:val="0"/>
                <w:szCs w:val="21"/>
              </w:rPr>
              <w:t>2.1</w:t>
            </w:r>
          </w:p>
        </w:tc>
        <w:tc>
          <w:tcPr>
            <w:tcW w:w="2506" w:type="dxa"/>
            <w:vAlign w:val="center"/>
          </w:tcPr>
          <w:p w:rsidR="005B02D5" w:rsidRDefault="00966564">
            <w:pPr>
              <w:pStyle w:val="TableParagraph"/>
              <w:jc w:val="center"/>
              <w:rPr>
                <w:rFonts w:ascii="宋体" w:cs="宋体"/>
                <w:szCs w:val="21"/>
                <w:lang w:eastAsia="zh-CN"/>
              </w:rPr>
            </w:pPr>
            <w:r>
              <w:rPr>
                <w:rFonts w:ascii="宋体" w:cs="宋体" w:hint="eastAsia"/>
                <w:szCs w:val="21"/>
                <w:lang w:eastAsia="zh-CN"/>
              </w:rPr>
              <w:t>构成招标文件的其他材料</w:t>
            </w:r>
          </w:p>
        </w:tc>
        <w:tc>
          <w:tcPr>
            <w:tcW w:w="6092" w:type="dxa"/>
            <w:vAlign w:val="center"/>
          </w:tcPr>
          <w:p w:rsidR="005B02D5" w:rsidRDefault="00966564">
            <w:pPr>
              <w:pStyle w:val="1111"/>
              <w:rPr>
                <w:rFonts w:cs="宋体"/>
              </w:rPr>
            </w:pPr>
            <w:r>
              <w:rPr>
                <w:rFonts w:hint="eastAsia"/>
              </w:rPr>
              <w:t>招标人对招标文件所作的澄清、修改等资料。</w:t>
            </w:r>
          </w:p>
        </w:tc>
      </w:tr>
      <w:tr w:rsidR="005B02D5">
        <w:trPr>
          <w:trHeight w:val="1375"/>
        </w:trPr>
        <w:tc>
          <w:tcPr>
            <w:tcW w:w="900" w:type="dxa"/>
            <w:vAlign w:val="center"/>
          </w:tcPr>
          <w:p w:rsidR="005B02D5" w:rsidRDefault="00966564">
            <w:pPr>
              <w:snapToGrid w:val="0"/>
              <w:jc w:val="center"/>
              <w:rPr>
                <w:rFonts w:ascii="宋体" w:hAnsi="宋体" w:cs="宋体"/>
                <w:kern w:val="0"/>
                <w:szCs w:val="21"/>
              </w:rPr>
            </w:pPr>
            <w:r>
              <w:rPr>
                <w:rFonts w:ascii="宋体" w:hAnsi="宋体" w:cs="宋体" w:hint="eastAsia"/>
                <w:kern w:val="0"/>
                <w:szCs w:val="21"/>
              </w:rPr>
              <w:t>2.2.1</w:t>
            </w:r>
          </w:p>
        </w:tc>
        <w:tc>
          <w:tcPr>
            <w:tcW w:w="2506" w:type="dxa"/>
            <w:vAlign w:val="center"/>
          </w:tcPr>
          <w:p w:rsidR="005B02D5" w:rsidRDefault="00966564">
            <w:pPr>
              <w:pStyle w:val="TableParagraph"/>
              <w:jc w:val="center"/>
              <w:rPr>
                <w:szCs w:val="21"/>
                <w:lang w:eastAsia="zh-CN"/>
              </w:rPr>
            </w:pPr>
            <w:r>
              <w:rPr>
                <w:rFonts w:hint="eastAsia"/>
                <w:szCs w:val="21"/>
                <w:lang w:eastAsia="zh-CN"/>
              </w:rPr>
              <w:t>投标人要求澄清招标文件</w:t>
            </w:r>
          </w:p>
        </w:tc>
        <w:tc>
          <w:tcPr>
            <w:tcW w:w="6092" w:type="dxa"/>
            <w:vAlign w:val="center"/>
          </w:tcPr>
          <w:p w:rsidR="005B02D5" w:rsidRDefault="00966564">
            <w:pPr>
              <w:pStyle w:val="1111"/>
            </w:pPr>
            <w:r>
              <w:rPr>
                <w:rFonts w:cs="宋体" w:hint="eastAsia"/>
              </w:rPr>
              <w:t>递</w:t>
            </w:r>
            <w:r>
              <w:rPr>
                <w:rFonts w:hint="eastAsia"/>
              </w:rPr>
              <w:t>交投标文件截止之日16天前。</w:t>
            </w:r>
          </w:p>
          <w:p w:rsidR="005B02D5" w:rsidRDefault="00966564">
            <w:pPr>
              <w:pStyle w:val="1111"/>
              <w:rPr>
                <w:rFonts w:cs="宋体"/>
              </w:rPr>
            </w:pPr>
            <w:r>
              <w:rPr>
                <w:rFonts w:hint="eastAsia"/>
              </w:rPr>
              <w:t>形式：投标人要求澄清招标文件加盖公章的电子文档扫描件通过</w:t>
            </w:r>
            <w:r>
              <w:t>QQ</w:t>
            </w:r>
            <w:r>
              <w:rPr>
                <w:rFonts w:hint="eastAsia"/>
              </w:rPr>
              <w:t>邮箱（</w:t>
            </w:r>
            <w:r w:rsidR="00346F90">
              <w:rPr>
                <w:rFonts w:hAnsi="宋体" w:cs="宋体" w:hint="eastAsia"/>
                <w:sz w:val="24"/>
              </w:rPr>
              <w:t>3093716831@qq.com</w:t>
            </w:r>
            <w:r>
              <w:rPr>
                <w:rFonts w:hint="eastAsia"/>
              </w:rPr>
              <w:t>）提交。</w:t>
            </w:r>
          </w:p>
        </w:tc>
      </w:tr>
      <w:tr w:rsidR="005B02D5">
        <w:trPr>
          <w:trHeight w:val="984"/>
        </w:trPr>
        <w:tc>
          <w:tcPr>
            <w:tcW w:w="900" w:type="dxa"/>
            <w:vAlign w:val="center"/>
          </w:tcPr>
          <w:p w:rsidR="005B02D5" w:rsidRDefault="00966564">
            <w:pPr>
              <w:pStyle w:val="TableParagraph"/>
              <w:jc w:val="center"/>
              <w:rPr>
                <w:szCs w:val="21"/>
              </w:rPr>
            </w:pPr>
            <w:r>
              <w:rPr>
                <w:rFonts w:hint="eastAsia"/>
                <w:szCs w:val="21"/>
              </w:rPr>
              <w:t>2.2.2</w:t>
            </w:r>
          </w:p>
        </w:tc>
        <w:tc>
          <w:tcPr>
            <w:tcW w:w="2506" w:type="dxa"/>
            <w:vAlign w:val="center"/>
          </w:tcPr>
          <w:p w:rsidR="005B02D5" w:rsidRDefault="00966564">
            <w:pPr>
              <w:pStyle w:val="TableParagraph"/>
              <w:jc w:val="center"/>
              <w:rPr>
                <w:szCs w:val="21"/>
                <w:lang w:eastAsia="zh-CN"/>
              </w:rPr>
            </w:pPr>
            <w:r>
              <w:rPr>
                <w:rFonts w:hint="eastAsia"/>
                <w:szCs w:val="21"/>
                <w:lang w:eastAsia="zh-CN"/>
              </w:rPr>
              <w:t>招标文件澄清发出的形式</w:t>
            </w:r>
          </w:p>
        </w:tc>
        <w:tc>
          <w:tcPr>
            <w:tcW w:w="6092" w:type="dxa"/>
            <w:vAlign w:val="center"/>
          </w:tcPr>
          <w:p w:rsidR="005B02D5" w:rsidRDefault="00966564">
            <w:pPr>
              <w:pStyle w:val="1111"/>
            </w:pPr>
            <w:r>
              <w:rPr>
                <w:rFonts w:hint="eastAsia"/>
              </w:rPr>
              <w:t>问题澄清通知电子文档扫描件在递交投标文件截止之日15天前，通过QQ邮箱</w:t>
            </w:r>
            <w:r>
              <w:rPr>
                <w:rFonts w:cs="宋体" w:hint="eastAsia"/>
              </w:rPr>
              <w:t>（</w:t>
            </w:r>
            <w:r w:rsidR="00346F90">
              <w:rPr>
                <w:rFonts w:hAnsi="宋体" w:cs="宋体" w:hint="eastAsia"/>
                <w:sz w:val="24"/>
              </w:rPr>
              <w:t>3093716831@qq.com</w:t>
            </w:r>
            <w:r>
              <w:rPr>
                <w:rFonts w:cs="宋体" w:hint="eastAsia"/>
              </w:rPr>
              <w:t>）</w:t>
            </w:r>
            <w:r>
              <w:rPr>
                <w:rFonts w:hint="eastAsia"/>
              </w:rPr>
              <w:t>发出</w:t>
            </w:r>
          </w:p>
        </w:tc>
      </w:tr>
      <w:tr w:rsidR="005B02D5">
        <w:trPr>
          <w:trHeight w:val="1409"/>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2.2.3</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投标人确认收到招标文件澄清</w:t>
            </w:r>
          </w:p>
        </w:tc>
        <w:tc>
          <w:tcPr>
            <w:tcW w:w="6092" w:type="dxa"/>
            <w:vAlign w:val="center"/>
          </w:tcPr>
          <w:p w:rsidR="005B02D5" w:rsidRDefault="00966564">
            <w:pPr>
              <w:pStyle w:val="1111"/>
            </w:pPr>
            <w:r>
              <w:rPr>
                <w:rFonts w:hint="eastAsia"/>
              </w:rPr>
              <w:t>时间：收到澄清后24小时内（以发出时间为准）</w:t>
            </w:r>
          </w:p>
          <w:p w:rsidR="005B02D5" w:rsidRDefault="00966564">
            <w:pPr>
              <w:pStyle w:val="1111"/>
              <w:rPr>
                <w:rFonts w:cs="宋体"/>
                <w:u w:val="single"/>
              </w:rPr>
            </w:pPr>
            <w:r>
              <w:rPr>
                <w:rFonts w:hint="eastAsia"/>
              </w:rPr>
              <w:t>形式：投标人收到问题澄清通知的确认通知电子文档扫描件通过</w:t>
            </w:r>
            <w:r>
              <w:t>QQ</w:t>
            </w:r>
            <w:r>
              <w:rPr>
                <w:rFonts w:hint="eastAsia"/>
              </w:rPr>
              <w:t>邮箱（</w:t>
            </w:r>
            <w:r w:rsidR="00346F90">
              <w:rPr>
                <w:rFonts w:hAnsi="宋体" w:cs="宋体" w:hint="eastAsia"/>
                <w:sz w:val="24"/>
              </w:rPr>
              <w:t>3093716831@qq.com</w:t>
            </w:r>
            <w:r>
              <w:rPr>
                <w:rFonts w:hint="eastAsia"/>
              </w:rPr>
              <w:t>）提交。</w:t>
            </w:r>
          </w:p>
        </w:tc>
      </w:tr>
      <w:tr w:rsidR="005B02D5">
        <w:trPr>
          <w:trHeight w:val="662"/>
        </w:trPr>
        <w:tc>
          <w:tcPr>
            <w:tcW w:w="900" w:type="dxa"/>
            <w:vAlign w:val="center"/>
          </w:tcPr>
          <w:p w:rsidR="005B02D5" w:rsidRDefault="00966564">
            <w:pPr>
              <w:pStyle w:val="TableParagraph"/>
              <w:jc w:val="center"/>
              <w:rPr>
                <w:szCs w:val="21"/>
              </w:rPr>
            </w:pPr>
            <w:r>
              <w:rPr>
                <w:rFonts w:hint="eastAsia"/>
                <w:szCs w:val="21"/>
              </w:rPr>
              <w:t>2.3.1</w:t>
            </w:r>
          </w:p>
        </w:tc>
        <w:tc>
          <w:tcPr>
            <w:tcW w:w="2506" w:type="dxa"/>
            <w:vAlign w:val="center"/>
          </w:tcPr>
          <w:p w:rsidR="005B02D5" w:rsidRDefault="00966564">
            <w:pPr>
              <w:pStyle w:val="TableParagraph"/>
              <w:jc w:val="center"/>
              <w:rPr>
                <w:szCs w:val="21"/>
                <w:lang w:eastAsia="zh-CN"/>
              </w:rPr>
            </w:pPr>
            <w:r>
              <w:rPr>
                <w:rFonts w:hint="eastAsia"/>
                <w:szCs w:val="21"/>
                <w:lang w:eastAsia="zh-CN"/>
              </w:rPr>
              <w:t>招标文件修改发出的形式</w:t>
            </w:r>
          </w:p>
        </w:tc>
        <w:tc>
          <w:tcPr>
            <w:tcW w:w="6092" w:type="dxa"/>
            <w:vAlign w:val="center"/>
          </w:tcPr>
          <w:p w:rsidR="005B02D5" w:rsidRDefault="00966564">
            <w:pPr>
              <w:pStyle w:val="1111"/>
            </w:pPr>
            <w:r>
              <w:rPr>
                <w:rFonts w:hint="eastAsia"/>
              </w:rPr>
              <w:t>招标文件修改电子文档通过QQ邮箱</w:t>
            </w:r>
            <w:r>
              <w:rPr>
                <w:rFonts w:cs="宋体" w:hint="eastAsia"/>
              </w:rPr>
              <w:t>（</w:t>
            </w:r>
            <w:r w:rsidR="00346F90">
              <w:rPr>
                <w:rFonts w:hAnsi="宋体" w:cs="宋体" w:hint="eastAsia"/>
                <w:sz w:val="24"/>
              </w:rPr>
              <w:t>3093716831@qq.com</w:t>
            </w:r>
            <w:r>
              <w:rPr>
                <w:rFonts w:cs="宋体" w:hint="eastAsia"/>
              </w:rPr>
              <w:t>）</w:t>
            </w:r>
            <w:r>
              <w:rPr>
                <w:rFonts w:hint="eastAsia"/>
              </w:rPr>
              <w:t>发出。</w:t>
            </w:r>
          </w:p>
        </w:tc>
      </w:tr>
      <w:tr w:rsidR="005B02D5">
        <w:trPr>
          <w:trHeight w:val="1408"/>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2.3.2</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投标人确认收到招标文件修改</w:t>
            </w:r>
          </w:p>
        </w:tc>
        <w:tc>
          <w:tcPr>
            <w:tcW w:w="6092" w:type="dxa"/>
            <w:vAlign w:val="center"/>
          </w:tcPr>
          <w:p w:rsidR="005B02D5" w:rsidRDefault="00966564">
            <w:pPr>
              <w:pStyle w:val="1111"/>
            </w:pPr>
            <w:r>
              <w:rPr>
                <w:rFonts w:hint="eastAsia"/>
              </w:rPr>
              <w:t>时间：收到修改后24小时内（以发出时间为准）</w:t>
            </w:r>
          </w:p>
          <w:p w:rsidR="005B02D5" w:rsidRDefault="00966564">
            <w:pPr>
              <w:pStyle w:val="1111"/>
              <w:rPr>
                <w:rFonts w:cs="宋体"/>
              </w:rPr>
            </w:pPr>
            <w:r>
              <w:rPr>
                <w:rFonts w:hint="eastAsia"/>
              </w:rPr>
              <w:t>形式：投标人收到招标文件修改的确认通知电子文档扫描件通过QQ邮箱（</w:t>
            </w:r>
            <w:r w:rsidR="00346F90">
              <w:rPr>
                <w:rFonts w:hAnsi="宋体" w:cs="宋体" w:hint="eastAsia"/>
                <w:sz w:val="24"/>
              </w:rPr>
              <w:t>3093716831@qq.com</w:t>
            </w:r>
            <w:r>
              <w:rPr>
                <w:rFonts w:hint="eastAsia"/>
              </w:rPr>
              <w:t>）提交。</w:t>
            </w:r>
          </w:p>
        </w:tc>
      </w:tr>
      <w:tr w:rsidR="005B02D5">
        <w:trPr>
          <w:trHeight w:val="974"/>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3.1.1</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构成投标文件的其他材料</w:t>
            </w:r>
          </w:p>
        </w:tc>
        <w:tc>
          <w:tcPr>
            <w:tcW w:w="6092" w:type="dxa"/>
            <w:vAlign w:val="center"/>
          </w:tcPr>
          <w:p w:rsidR="005B02D5" w:rsidRDefault="00966564">
            <w:pPr>
              <w:pStyle w:val="1111"/>
              <w:rPr>
                <w:rFonts w:cs="宋体"/>
              </w:rPr>
            </w:pPr>
            <w:r>
              <w:rPr>
                <w:rFonts w:hint="eastAsia"/>
              </w:rPr>
              <w:t>招标文件澄清、招标文件修改（如有）需附在投标文件其他资料项中。</w:t>
            </w:r>
          </w:p>
        </w:tc>
      </w:tr>
      <w:tr w:rsidR="005B02D5">
        <w:trPr>
          <w:trHeight w:val="988"/>
        </w:trPr>
        <w:tc>
          <w:tcPr>
            <w:tcW w:w="900" w:type="dxa"/>
            <w:shd w:val="clear" w:color="auto" w:fill="auto"/>
            <w:vAlign w:val="center"/>
          </w:tcPr>
          <w:p w:rsidR="005B02D5" w:rsidRDefault="00966564">
            <w:pPr>
              <w:pStyle w:val="TableParagraph"/>
              <w:jc w:val="center"/>
              <w:rPr>
                <w:szCs w:val="21"/>
              </w:rPr>
            </w:pPr>
            <w:r>
              <w:rPr>
                <w:szCs w:val="21"/>
              </w:rPr>
              <w:lastRenderedPageBreak/>
              <w:t>3.2.1</w:t>
            </w:r>
          </w:p>
        </w:tc>
        <w:tc>
          <w:tcPr>
            <w:tcW w:w="2506" w:type="dxa"/>
            <w:shd w:val="clear" w:color="auto" w:fill="auto"/>
            <w:vAlign w:val="center"/>
          </w:tcPr>
          <w:p w:rsidR="005B02D5" w:rsidRDefault="00966564">
            <w:pPr>
              <w:pStyle w:val="TableParagraph"/>
              <w:jc w:val="center"/>
              <w:rPr>
                <w:szCs w:val="21"/>
                <w:lang w:eastAsia="zh-CN"/>
              </w:rPr>
            </w:pPr>
            <w:r>
              <w:rPr>
                <w:rFonts w:hint="eastAsia"/>
                <w:szCs w:val="21"/>
                <w:lang w:eastAsia="zh-CN"/>
              </w:rPr>
              <w:t>税金的计算方法</w:t>
            </w:r>
          </w:p>
        </w:tc>
        <w:tc>
          <w:tcPr>
            <w:tcW w:w="6092" w:type="dxa"/>
            <w:shd w:val="clear" w:color="auto" w:fill="auto"/>
            <w:vAlign w:val="center"/>
          </w:tcPr>
          <w:p w:rsidR="005B02D5" w:rsidRDefault="00966564">
            <w:pPr>
              <w:pStyle w:val="1111"/>
              <w:rPr>
                <w:highlight w:val="green"/>
              </w:rPr>
            </w:pPr>
            <w:r>
              <w:rPr>
                <w:rFonts w:hint="eastAsia"/>
              </w:rPr>
              <w:t>投标人按一般计税方法缴纳增值税。</w:t>
            </w:r>
          </w:p>
        </w:tc>
      </w:tr>
      <w:tr w:rsidR="005B02D5">
        <w:trPr>
          <w:trHeight w:val="844"/>
        </w:trPr>
        <w:tc>
          <w:tcPr>
            <w:tcW w:w="900" w:type="dxa"/>
            <w:vAlign w:val="center"/>
          </w:tcPr>
          <w:p w:rsidR="005B02D5" w:rsidRDefault="00966564">
            <w:pPr>
              <w:pStyle w:val="TableParagraph"/>
              <w:jc w:val="center"/>
              <w:rPr>
                <w:szCs w:val="21"/>
              </w:rPr>
            </w:pPr>
            <w:r>
              <w:rPr>
                <w:rFonts w:hint="eastAsia"/>
                <w:szCs w:val="21"/>
              </w:rPr>
              <w:t>3.2.4</w:t>
            </w:r>
          </w:p>
        </w:tc>
        <w:tc>
          <w:tcPr>
            <w:tcW w:w="2506" w:type="dxa"/>
            <w:vAlign w:val="center"/>
          </w:tcPr>
          <w:p w:rsidR="005B02D5" w:rsidRDefault="00966564">
            <w:pPr>
              <w:pStyle w:val="TableParagraph"/>
              <w:jc w:val="center"/>
              <w:rPr>
                <w:szCs w:val="21"/>
              </w:rPr>
            </w:pPr>
            <w:r>
              <w:rPr>
                <w:rFonts w:hint="eastAsia"/>
                <w:szCs w:val="21"/>
              </w:rPr>
              <w:t>最高投标限价</w:t>
            </w:r>
          </w:p>
        </w:tc>
        <w:tc>
          <w:tcPr>
            <w:tcW w:w="6092" w:type="dxa"/>
            <w:vAlign w:val="center"/>
          </w:tcPr>
          <w:p w:rsidR="005B02D5" w:rsidRDefault="00966564">
            <w:pPr>
              <w:pStyle w:val="1111"/>
            </w:pPr>
            <w:r>
              <w:rPr>
                <w:rFonts w:hint="eastAsia"/>
              </w:rPr>
              <w:t>最高投标限价500万元（含税价）。</w:t>
            </w:r>
          </w:p>
        </w:tc>
      </w:tr>
      <w:tr w:rsidR="005B02D5">
        <w:trPr>
          <w:trHeight w:val="686"/>
        </w:trPr>
        <w:tc>
          <w:tcPr>
            <w:tcW w:w="900" w:type="dxa"/>
            <w:vAlign w:val="center"/>
          </w:tcPr>
          <w:p w:rsidR="005B02D5" w:rsidRDefault="00966564">
            <w:pPr>
              <w:pStyle w:val="TableParagraph"/>
              <w:jc w:val="center"/>
              <w:rPr>
                <w:szCs w:val="21"/>
              </w:rPr>
            </w:pPr>
            <w:r>
              <w:rPr>
                <w:rFonts w:hint="eastAsia"/>
                <w:szCs w:val="21"/>
              </w:rPr>
              <w:t>3.2.5</w:t>
            </w:r>
          </w:p>
        </w:tc>
        <w:tc>
          <w:tcPr>
            <w:tcW w:w="2506" w:type="dxa"/>
            <w:vAlign w:val="center"/>
          </w:tcPr>
          <w:p w:rsidR="005B02D5" w:rsidRDefault="00966564">
            <w:pPr>
              <w:pStyle w:val="TableParagraph"/>
              <w:jc w:val="center"/>
              <w:rPr>
                <w:szCs w:val="21"/>
              </w:rPr>
            </w:pPr>
            <w:r>
              <w:rPr>
                <w:rFonts w:hint="eastAsia"/>
                <w:szCs w:val="21"/>
              </w:rPr>
              <w:t>投标报价的其他要求</w:t>
            </w:r>
          </w:p>
        </w:tc>
        <w:tc>
          <w:tcPr>
            <w:tcW w:w="6092" w:type="dxa"/>
            <w:vAlign w:val="center"/>
          </w:tcPr>
          <w:p w:rsidR="005B02D5" w:rsidRDefault="00966564">
            <w:pPr>
              <w:pStyle w:val="1111"/>
            </w:pPr>
            <w:r>
              <w:rPr>
                <w:rFonts w:hint="eastAsia"/>
              </w:rPr>
              <w:t>见报价清单说明。</w:t>
            </w:r>
          </w:p>
        </w:tc>
      </w:tr>
      <w:tr w:rsidR="005B02D5">
        <w:trPr>
          <w:trHeight w:val="652"/>
        </w:trPr>
        <w:tc>
          <w:tcPr>
            <w:tcW w:w="900" w:type="dxa"/>
            <w:vAlign w:val="center"/>
          </w:tcPr>
          <w:p w:rsidR="005B02D5" w:rsidRDefault="00966564">
            <w:pPr>
              <w:pStyle w:val="Default"/>
              <w:jc w:val="center"/>
              <w:rPr>
                <w:szCs w:val="21"/>
              </w:rPr>
            </w:pPr>
            <w:r>
              <w:rPr>
                <w:rFonts w:hint="eastAsia"/>
                <w:szCs w:val="21"/>
              </w:rPr>
              <w:t>3.2.7</w:t>
            </w:r>
          </w:p>
        </w:tc>
        <w:tc>
          <w:tcPr>
            <w:tcW w:w="2506" w:type="dxa"/>
            <w:vAlign w:val="center"/>
          </w:tcPr>
          <w:p w:rsidR="005B02D5" w:rsidRDefault="00966564">
            <w:pPr>
              <w:pStyle w:val="Default"/>
              <w:jc w:val="center"/>
              <w:rPr>
                <w:szCs w:val="21"/>
              </w:rPr>
            </w:pPr>
            <w:r>
              <w:rPr>
                <w:sz w:val="21"/>
                <w:szCs w:val="21"/>
              </w:rPr>
              <w:t>价格调整</w:t>
            </w:r>
          </w:p>
        </w:tc>
        <w:tc>
          <w:tcPr>
            <w:tcW w:w="6092" w:type="dxa"/>
            <w:vAlign w:val="center"/>
          </w:tcPr>
          <w:p w:rsidR="005B02D5" w:rsidRDefault="00966564">
            <w:pPr>
              <w:pStyle w:val="1111"/>
            </w:pPr>
            <w:r>
              <w:t>合同执行期间，检测项目单价不调整。</w:t>
            </w:r>
          </w:p>
        </w:tc>
      </w:tr>
      <w:tr w:rsidR="005B02D5">
        <w:trPr>
          <w:trHeight w:val="652"/>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3.3.1</w:t>
            </w:r>
          </w:p>
        </w:tc>
        <w:tc>
          <w:tcPr>
            <w:tcW w:w="2506"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投标有效期</w:t>
            </w:r>
          </w:p>
        </w:tc>
        <w:tc>
          <w:tcPr>
            <w:tcW w:w="6092" w:type="dxa"/>
            <w:vAlign w:val="center"/>
          </w:tcPr>
          <w:p w:rsidR="005B02D5" w:rsidRDefault="00966564">
            <w:pPr>
              <w:pStyle w:val="1111"/>
              <w:rPr>
                <w:rFonts w:hAnsi="宋体" w:cs="宋体"/>
              </w:rPr>
            </w:pPr>
            <w:r>
              <w:rPr>
                <w:rFonts w:hAnsi="宋体" w:cs="宋体" w:hint="eastAsia"/>
              </w:rPr>
              <w:t>自投标人提交投标文件截止之日起计算</w:t>
            </w:r>
            <w:r>
              <w:rPr>
                <w:rFonts w:hAnsi="宋体" w:cs="宋体" w:hint="eastAsia"/>
                <w:u w:val="single"/>
              </w:rPr>
              <w:t>90</w:t>
            </w:r>
            <w:r>
              <w:rPr>
                <w:rFonts w:hAnsi="宋体" w:cs="宋体" w:hint="eastAsia"/>
              </w:rPr>
              <w:t>天</w:t>
            </w:r>
          </w:p>
        </w:tc>
      </w:tr>
      <w:tr w:rsidR="005B02D5">
        <w:trPr>
          <w:trHeight w:val="3327"/>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3.4.1</w:t>
            </w:r>
          </w:p>
        </w:tc>
        <w:tc>
          <w:tcPr>
            <w:tcW w:w="2506"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投标保证金</w:t>
            </w:r>
          </w:p>
        </w:tc>
        <w:tc>
          <w:tcPr>
            <w:tcW w:w="6092" w:type="dxa"/>
            <w:vAlign w:val="center"/>
          </w:tcPr>
          <w:p w:rsidR="005B02D5" w:rsidRDefault="00966564">
            <w:pPr>
              <w:pStyle w:val="1111"/>
            </w:pPr>
            <w:r>
              <w:rPr>
                <w:rFonts w:hint="eastAsia"/>
              </w:rPr>
              <w:t>投标保证金的金额：人民币叁万元（30000.00元）。</w:t>
            </w:r>
          </w:p>
          <w:p w:rsidR="005B02D5" w:rsidRDefault="00966564">
            <w:pPr>
              <w:pStyle w:val="1111"/>
            </w:pPr>
            <w:r>
              <w:rPr>
                <w:rFonts w:hint="eastAsia"/>
              </w:rPr>
              <w:t>投标保证金：可采用银行保函或银行转帐形式缴纳，必须为投标人基本账户转出。</w:t>
            </w:r>
          </w:p>
          <w:p w:rsidR="005B02D5" w:rsidRDefault="00966564">
            <w:pPr>
              <w:pStyle w:val="1111"/>
            </w:pPr>
            <w:r>
              <w:rPr>
                <w:rFonts w:hint="eastAsia"/>
              </w:rPr>
              <w:t>户</w:t>
            </w:r>
            <w:r>
              <w:t xml:space="preserve">   名</w:t>
            </w:r>
            <w:r>
              <w:rPr>
                <w:rFonts w:hint="eastAsia"/>
              </w:rPr>
              <w:t>：中资锐诚工程项目管理有限公司。</w:t>
            </w:r>
          </w:p>
          <w:p w:rsidR="005B02D5" w:rsidRDefault="00966564">
            <w:pPr>
              <w:pStyle w:val="1111"/>
            </w:pPr>
            <w:r>
              <w:rPr>
                <w:rFonts w:hint="eastAsia"/>
              </w:rPr>
              <w:t>开户银行：中国工商银行股份有限公司成都八里庄支行。</w:t>
            </w:r>
          </w:p>
          <w:p w:rsidR="005B02D5" w:rsidRDefault="00966564">
            <w:pPr>
              <w:pStyle w:val="1111"/>
            </w:pPr>
            <w:r>
              <w:rPr>
                <w:rFonts w:hint="eastAsia"/>
              </w:rPr>
              <w:t>账号</w:t>
            </w:r>
            <w:r>
              <w:t xml:space="preserve"> ：4402212009006969939</w:t>
            </w:r>
          </w:p>
          <w:p w:rsidR="005B02D5" w:rsidRDefault="00966564">
            <w:pPr>
              <w:pStyle w:val="1111"/>
            </w:pPr>
            <w:r>
              <w:rPr>
                <w:rFonts w:hint="eastAsia"/>
              </w:rPr>
              <w:t>投标人的投标保证金应提前办理，如银行转帐形式缴纳，须于投标文件提交截止期前汇到招标代理机构的银行帐号上，并于截标前携带缴款凭据原件换取收款收据，并将收据复印件装订于投标文件中。若不符合招标文件规定按照废标处理。</w:t>
            </w:r>
          </w:p>
        </w:tc>
      </w:tr>
      <w:tr w:rsidR="005B02D5">
        <w:trPr>
          <w:trHeight w:val="1032"/>
        </w:trPr>
        <w:tc>
          <w:tcPr>
            <w:tcW w:w="900" w:type="dxa"/>
            <w:vAlign w:val="center"/>
          </w:tcPr>
          <w:p w:rsidR="005B02D5" w:rsidRDefault="00966564">
            <w:pPr>
              <w:pStyle w:val="TableParagraph"/>
              <w:jc w:val="center"/>
              <w:rPr>
                <w:szCs w:val="21"/>
              </w:rPr>
            </w:pPr>
            <w:r>
              <w:rPr>
                <w:rFonts w:hint="eastAsia"/>
                <w:szCs w:val="21"/>
              </w:rPr>
              <w:t>3.4.3</w:t>
            </w:r>
          </w:p>
        </w:tc>
        <w:tc>
          <w:tcPr>
            <w:tcW w:w="2506" w:type="dxa"/>
            <w:vAlign w:val="center"/>
          </w:tcPr>
          <w:p w:rsidR="005B02D5" w:rsidRDefault="00966564">
            <w:pPr>
              <w:pStyle w:val="TableParagraph"/>
              <w:jc w:val="center"/>
              <w:rPr>
                <w:szCs w:val="21"/>
                <w:lang w:eastAsia="zh-CN"/>
              </w:rPr>
            </w:pPr>
            <w:r>
              <w:rPr>
                <w:rFonts w:hint="eastAsia"/>
                <w:szCs w:val="21"/>
                <w:lang w:eastAsia="zh-CN"/>
              </w:rPr>
              <w:t>投标保证金的利息计算原则</w:t>
            </w:r>
          </w:p>
        </w:tc>
        <w:tc>
          <w:tcPr>
            <w:tcW w:w="6092" w:type="dxa"/>
            <w:vAlign w:val="center"/>
          </w:tcPr>
          <w:p w:rsidR="005B02D5" w:rsidRDefault="00966564">
            <w:pPr>
              <w:pStyle w:val="1111"/>
            </w:pPr>
            <w:r>
              <w:rPr>
                <w:rFonts w:hint="eastAsia"/>
              </w:rPr>
              <w:t>投标保证金的利息计算原则：（1）计算利息的起始日期为投标截止当日；（2）投标保证金的利息按照第（1）款所述计息时间内招标人指定汇入银行公告的活期存款利率计；（3）投标保证金按无息计算，招标人退还投标保证金不计息。</w:t>
            </w:r>
          </w:p>
        </w:tc>
      </w:tr>
      <w:tr w:rsidR="005B02D5">
        <w:trPr>
          <w:trHeight w:val="2684"/>
        </w:trPr>
        <w:tc>
          <w:tcPr>
            <w:tcW w:w="900" w:type="dxa"/>
            <w:vAlign w:val="center"/>
          </w:tcPr>
          <w:p w:rsidR="005B02D5" w:rsidRDefault="00966564">
            <w:pPr>
              <w:pStyle w:val="TableParagraph"/>
              <w:jc w:val="center"/>
              <w:rPr>
                <w:szCs w:val="21"/>
              </w:rPr>
            </w:pPr>
            <w:r>
              <w:rPr>
                <w:rFonts w:hint="eastAsia"/>
                <w:szCs w:val="21"/>
              </w:rPr>
              <w:t>3.4.4</w:t>
            </w:r>
          </w:p>
        </w:tc>
        <w:tc>
          <w:tcPr>
            <w:tcW w:w="2506" w:type="dxa"/>
            <w:vAlign w:val="center"/>
          </w:tcPr>
          <w:p w:rsidR="005B02D5" w:rsidRDefault="00966564">
            <w:pPr>
              <w:pStyle w:val="TableParagraph"/>
              <w:jc w:val="center"/>
              <w:rPr>
                <w:szCs w:val="21"/>
                <w:lang w:eastAsia="zh-CN"/>
              </w:rPr>
            </w:pPr>
            <w:r>
              <w:rPr>
                <w:rFonts w:hint="eastAsia"/>
                <w:szCs w:val="21"/>
                <w:lang w:eastAsia="zh-CN"/>
              </w:rPr>
              <w:t>其他可以不予退还投标保证金的情形</w:t>
            </w:r>
          </w:p>
        </w:tc>
        <w:tc>
          <w:tcPr>
            <w:tcW w:w="6092" w:type="dxa"/>
            <w:vAlign w:val="center"/>
          </w:tcPr>
          <w:p w:rsidR="005B02D5" w:rsidRDefault="00966564">
            <w:pPr>
              <w:pStyle w:val="1111"/>
            </w:pPr>
            <w:r>
              <w:rPr>
                <w:rFonts w:hint="eastAsia"/>
              </w:rPr>
              <w:t>有下列情形之一的，投标保证金不予退还。</w:t>
            </w:r>
          </w:p>
          <w:p w:rsidR="005B02D5" w:rsidRDefault="00966564">
            <w:pPr>
              <w:pStyle w:val="1111"/>
            </w:pPr>
            <w:r>
              <w:rPr>
                <w:rFonts w:hint="eastAsia"/>
              </w:rPr>
              <w:t>（1）投标人在规定的投标有效期内撤销或修改投标文件；</w:t>
            </w:r>
          </w:p>
          <w:p w:rsidR="005B02D5" w:rsidRDefault="00966564">
            <w:pPr>
              <w:pStyle w:val="1111"/>
            </w:pPr>
            <w:r>
              <w:rPr>
                <w:rFonts w:hint="eastAsia"/>
              </w:rPr>
              <w:t>（2）中标人在收到中标通知书后，拒签合同协议书或未按招标文件规定提交履约担保；</w:t>
            </w:r>
          </w:p>
          <w:p w:rsidR="005B02D5" w:rsidRDefault="00966564">
            <w:pPr>
              <w:pStyle w:val="1111"/>
            </w:pPr>
            <w:r>
              <w:rPr>
                <w:rFonts w:hint="eastAsia"/>
              </w:rPr>
              <w:t>（3）投标人不接受依据评标办法的规定对投标文件中细微偏差进行澄清和修正；</w:t>
            </w:r>
          </w:p>
          <w:p w:rsidR="005B02D5" w:rsidRDefault="00966564">
            <w:pPr>
              <w:pStyle w:val="1111"/>
            </w:pPr>
            <w:r>
              <w:rPr>
                <w:rFonts w:hint="eastAsia"/>
              </w:rPr>
              <w:t>（4）投标人以他人名义投标、与他人串通投标、以行贿手段谋取中标、弄虚作假等行为。</w:t>
            </w:r>
          </w:p>
        </w:tc>
      </w:tr>
      <w:tr w:rsidR="005B02D5">
        <w:trPr>
          <w:trHeight w:val="2258"/>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lastRenderedPageBreak/>
              <w:t>3.5.1</w:t>
            </w:r>
          </w:p>
        </w:tc>
        <w:tc>
          <w:tcPr>
            <w:tcW w:w="2506" w:type="dxa"/>
            <w:vAlign w:val="center"/>
          </w:tcPr>
          <w:p w:rsidR="005B02D5" w:rsidRDefault="00966564">
            <w:pPr>
              <w:pStyle w:val="TableParagraph"/>
              <w:jc w:val="center"/>
              <w:rPr>
                <w:szCs w:val="21"/>
                <w:lang w:eastAsia="zh-CN"/>
              </w:rPr>
            </w:pPr>
            <w:r>
              <w:rPr>
                <w:rFonts w:hint="eastAsia"/>
                <w:szCs w:val="21"/>
                <w:lang w:eastAsia="zh-CN"/>
              </w:rPr>
              <w:t>“投标人基本情况表”</w:t>
            </w:r>
          </w:p>
        </w:tc>
        <w:tc>
          <w:tcPr>
            <w:tcW w:w="6092" w:type="dxa"/>
            <w:vAlign w:val="center"/>
          </w:tcPr>
          <w:p w:rsidR="005B02D5" w:rsidRDefault="00966564">
            <w:pPr>
              <w:pStyle w:val="1111"/>
              <w:rPr>
                <w:rFonts w:cs="宋体"/>
                <w:bCs/>
              </w:rPr>
            </w:pPr>
            <w:r>
              <w:rPr>
                <w:rFonts w:cs="宋体" w:hint="eastAsia"/>
                <w:bCs/>
              </w:rPr>
              <w:t>“投标人基本情况表”应附企业法人营业执照副本和组织机构代码证副本（按照“三证合一”或“五证合一”登记制度进行登记的，可仅提供营业执照副本，下同），资质证书副本、</w:t>
            </w:r>
            <w:r>
              <w:rPr>
                <w:rFonts w:hAnsiTheme="minorEastAsia" w:cstheme="minorEastAsia" w:hint="eastAsia"/>
              </w:rPr>
              <w:t>公路工程试验检测机构综合甲级资质证书，</w:t>
            </w:r>
            <w:r>
              <w:rPr>
                <w:rFonts w:hAnsiTheme="minorEastAsia" w:cstheme="minorEastAsia" w:hint="eastAsia"/>
                <w:color w:val="000000"/>
              </w:rPr>
              <w:t>基本账户开户许可证、计量认证证书全部</w:t>
            </w:r>
            <w:r>
              <w:rPr>
                <w:rFonts w:cs="宋体" w:hint="eastAsia"/>
                <w:bCs/>
              </w:rPr>
              <w:t>的复印件</w:t>
            </w:r>
            <w:r>
              <w:rPr>
                <w:rFonts w:hAnsiTheme="minorEastAsia" w:cstheme="minorEastAsia" w:hint="eastAsia"/>
                <w:color w:val="000000"/>
              </w:rPr>
              <w:t>（并加盖公章）</w:t>
            </w:r>
            <w:r>
              <w:rPr>
                <w:rFonts w:cs="宋体" w:hint="eastAsia"/>
                <w:bCs/>
              </w:rPr>
              <w:t>，以及投标人在国家企业信用信息公示系统中基础信息（体现股东及出资详细信息）的网页截图或由法定的社会验资机构出具的验资报告或注册地工商部门出具的股东出资情况证明复印件。</w:t>
            </w:r>
          </w:p>
          <w:p w:rsidR="005B02D5" w:rsidRDefault="00966564">
            <w:pPr>
              <w:pStyle w:val="1111"/>
              <w:rPr>
                <w:rFonts w:cs="宋体"/>
                <w:bCs/>
              </w:rPr>
            </w:pPr>
            <w:r>
              <w:rPr>
                <w:rFonts w:cs="宋体" w:hint="eastAsia"/>
                <w:bCs/>
              </w:rPr>
              <w:t>已取消基本账户开户许可证的投标人，则应附其开立基本存款账户银行出具并盖有银行章的基本存款账户信息单（包括账户名称、账户号码、开户银行、法定代表人或单位负责人、基本存款账户编号）的彩色扫描件并加盖投标人单位章，以及所在省份取消企业银行账户许可的相关文件。</w:t>
            </w:r>
          </w:p>
        </w:tc>
      </w:tr>
      <w:tr w:rsidR="005B02D5">
        <w:trPr>
          <w:trHeight w:val="2258"/>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3.5.2</w:t>
            </w:r>
          </w:p>
        </w:tc>
        <w:tc>
          <w:tcPr>
            <w:tcW w:w="2506" w:type="dxa"/>
            <w:vAlign w:val="center"/>
          </w:tcPr>
          <w:p w:rsidR="005B02D5" w:rsidRDefault="00966564">
            <w:pPr>
              <w:pStyle w:val="TableParagraph"/>
              <w:jc w:val="center"/>
              <w:rPr>
                <w:szCs w:val="21"/>
                <w:lang w:eastAsia="zh-CN"/>
              </w:rPr>
            </w:pPr>
            <w:r>
              <w:rPr>
                <w:rFonts w:ascii="宋体" w:cs="宋体" w:hint="eastAsia"/>
                <w:bCs/>
                <w:szCs w:val="21"/>
                <w:lang w:eastAsia="zh-CN"/>
              </w:rPr>
              <w:t>“近年完成的类似项目情况表”</w:t>
            </w:r>
          </w:p>
        </w:tc>
        <w:tc>
          <w:tcPr>
            <w:tcW w:w="6092" w:type="dxa"/>
            <w:vAlign w:val="center"/>
          </w:tcPr>
          <w:p w:rsidR="005B02D5" w:rsidRDefault="00966564">
            <w:pPr>
              <w:pStyle w:val="1111"/>
            </w:pPr>
            <w:r>
              <w:rPr>
                <w:rFonts w:hint="eastAsia"/>
              </w:rPr>
              <w:t>“近年完成的类似项目”应是已列入交通运输部“</w:t>
            </w:r>
            <w:r>
              <w:rPr>
                <w:rFonts w:hAnsi="宋体" w:cs="宋体" w:hint="eastAsia"/>
                <w:bCs/>
              </w:rPr>
              <w:t>全国公路建设市场信用信息管理系统</w:t>
            </w:r>
            <w:r>
              <w:rPr>
                <w:rFonts w:hint="eastAsia"/>
              </w:rPr>
              <w:t>”并公开的业绩，具体时间要求：</w:t>
            </w:r>
            <w:r>
              <w:t>2015</w:t>
            </w:r>
            <w:r>
              <w:rPr>
                <w:rFonts w:hint="eastAsia"/>
              </w:rPr>
              <w:t>年</w:t>
            </w:r>
            <w:r>
              <w:t>1</w:t>
            </w:r>
            <w:r>
              <w:rPr>
                <w:rFonts w:hint="eastAsia"/>
              </w:rPr>
              <w:t>月</w:t>
            </w:r>
            <w:r>
              <w:t>1</w:t>
            </w:r>
            <w:r>
              <w:rPr>
                <w:rFonts w:hint="eastAsia"/>
              </w:rPr>
              <w:t>日至投标截止时间，以竣（交）工验收时间为准。“近年完成的类似项目情况表”应附在交通运输部“</w:t>
            </w:r>
            <w:r>
              <w:rPr>
                <w:rFonts w:hAnsi="宋体" w:cs="宋体" w:hint="eastAsia"/>
                <w:bCs/>
              </w:rPr>
              <w:t>全国公路建设市场信用信息管理系统</w:t>
            </w:r>
            <w:r>
              <w:rPr>
                <w:rFonts w:hint="eastAsia"/>
              </w:rPr>
              <w:t>”中查询到的企业“工程项目”相关项目网页截图复印件。除网页截图复印件外，投标人无须再提供任何业绩证明材料。</w:t>
            </w:r>
          </w:p>
        </w:tc>
      </w:tr>
      <w:tr w:rsidR="005B02D5">
        <w:trPr>
          <w:trHeight w:val="1844"/>
        </w:trPr>
        <w:tc>
          <w:tcPr>
            <w:tcW w:w="900" w:type="dxa"/>
            <w:vAlign w:val="center"/>
          </w:tcPr>
          <w:p w:rsidR="005B02D5" w:rsidRDefault="00966564">
            <w:pPr>
              <w:jc w:val="center"/>
              <w:rPr>
                <w:rFonts w:ascii="宋体" w:hAnsi="宋体" w:cs="宋体"/>
                <w:kern w:val="0"/>
                <w:szCs w:val="21"/>
              </w:rPr>
            </w:pPr>
            <w:r>
              <w:rPr>
                <w:rFonts w:ascii="宋体" w:hAnsi="宋体" w:cs="宋体" w:hint="eastAsia"/>
                <w:kern w:val="0"/>
                <w:szCs w:val="21"/>
              </w:rPr>
              <w:t>3.5.3</w:t>
            </w:r>
          </w:p>
        </w:tc>
        <w:tc>
          <w:tcPr>
            <w:tcW w:w="2506" w:type="dxa"/>
            <w:vAlign w:val="center"/>
          </w:tcPr>
          <w:p w:rsidR="005B02D5" w:rsidRDefault="00966564">
            <w:pPr>
              <w:pStyle w:val="TableParagraph"/>
              <w:jc w:val="center"/>
              <w:rPr>
                <w:szCs w:val="21"/>
                <w:lang w:eastAsia="zh-CN"/>
              </w:rPr>
            </w:pPr>
            <w:r>
              <w:rPr>
                <w:rFonts w:hint="eastAsia"/>
                <w:szCs w:val="21"/>
                <w:lang w:eastAsia="zh-CN"/>
              </w:rPr>
              <w:t>“投标人的信誉情况表”</w:t>
            </w:r>
          </w:p>
        </w:tc>
        <w:tc>
          <w:tcPr>
            <w:tcW w:w="6092" w:type="dxa"/>
            <w:vAlign w:val="center"/>
          </w:tcPr>
          <w:p w:rsidR="005B02D5" w:rsidRDefault="00966564">
            <w:pPr>
              <w:pStyle w:val="1111"/>
            </w:pPr>
            <w:r>
              <w:rPr>
                <w:rFonts w:hint="eastAsia"/>
              </w:rPr>
              <w:t>“投标人的信誉情况”应附投标人在“信用中国”网站（</w:t>
            </w:r>
            <w:r>
              <w:t>www.creditchina.gov.cn</w:t>
            </w:r>
            <w:r>
              <w:rPr>
                <w:rFonts w:hint="eastAsia"/>
              </w:rPr>
              <w:t>）、国家企业信用信息公示系统中未被列入失信被执行人名单的网页截图复印件，</w:t>
            </w:r>
            <w:r>
              <w:rPr>
                <w:rFonts w:eastAsiaTheme="minorEastAsia" w:hint="eastAsia"/>
                <w:bCs/>
              </w:rPr>
              <w:t>以及书面承诺近三年（</w:t>
            </w:r>
            <w:r>
              <w:rPr>
                <w:rFonts w:eastAsiaTheme="minorEastAsia"/>
                <w:bCs/>
              </w:rPr>
              <w:t>201</w:t>
            </w:r>
            <w:r>
              <w:rPr>
                <w:rFonts w:eastAsiaTheme="minorEastAsia" w:hint="eastAsia"/>
                <w:bCs/>
              </w:rPr>
              <w:t>7年</w:t>
            </w:r>
            <w:r>
              <w:rPr>
                <w:rFonts w:eastAsiaTheme="minorEastAsia"/>
                <w:bCs/>
              </w:rPr>
              <w:t>1</w:t>
            </w:r>
            <w:r>
              <w:rPr>
                <w:rFonts w:eastAsiaTheme="minorEastAsia" w:hint="eastAsia"/>
                <w:bCs/>
              </w:rPr>
              <w:t>月</w:t>
            </w:r>
            <w:r>
              <w:rPr>
                <w:rFonts w:eastAsiaTheme="minorEastAsia"/>
                <w:bCs/>
              </w:rPr>
              <w:t>1</w:t>
            </w:r>
            <w:r>
              <w:rPr>
                <w:rFonts w:eastAsiaTheme="minorEastAsia" w:hint="eastAsia"/>
                <w:bCs/>
              </w:rPr>
              <w:t>日至投标截止时间）投标人及其法定代表人、拟委任的项目负责人均无行贿犯罪行为。</w:t>
            </w:r>
          </w:p>
        </w:tc>
      </w:tr>
      <w:tr w:rsidR="005B02D5">
        <w:trPr>
          <w:trHeight w:val="971"/>
        </w:trPr>
        <w:tc>
          <w:tcPr>
            <w:tcW w:w="900" w:type="dxa"/>
            <w:vAlign w:val="center"/>
          </w:tcPr>
          <w:p w:rsidR="005B02D5" w:rsidRDefault="00966564">
            <w:pPr>
              <w:widowControl/>
              <w:snapToGrid w:val="0"/>
              <w:spacing w:line="300" w:lineRule="exact"/>
              <w:jc w:val="center"/>
              <w:rPr>
                <w:rFonts w:ascii="宋体" w:hAnsi="宋体" w:cs="宋体"/>
                <w:kern w:val="0"/>
                <w:szCs w:val="21"/>
                <w:highlight w:val="yellow"/>
              </w:rPr>
            </w:pPr>
            <w:r>
              <w:rPr>
                <w:rFonts w:ascii="宋体" w:hAnsi="宋体" w:cs="宋体" w:hint="eastAsia"/>
                <w:kern w:val="0"/>
                <w:szCs w:val="21"/>
              </w:rPr>
              <w:t>3.5.4</w:t>
            </w:r>
          </w:p>
        </w:tc>
        <w:tc>
          <w:tcPr>
            <w:tcW w:w="2506" w:type="dxa"/>
            <w:vAlign w:val="center"/>
          </w:tcPr>
          <w:p w:rsidR="005B02D5" w:rsidRDefault="00966564">
            <w:pPr>
              <w:pStyle w:val="TableParagraph"/>
              <w:jc w:val="center"/>
              <w:rPr>
                <w:szCs w:val="21"/>
                <w:lang w:eastAsia="zh-CN"/>
              </w:rPr>
            </w:pPr>
            <w:r>
              <w:rPr>
                <w:rFonts w:hint="eastAsia"/>
                <w:lang w:eastAsia="zh-CN"/>
              </w:rPr>
              <w:t>“拟委任的项目主要人员资历表”</w:t>
            </w:r>
          </w:p>
        </w:tc>
        <w:tc>
          <w:tcPr>
            <w:tcW w:w="6092" w:type="dxa"/>
            <w:vAlign w:val="center"/>
          </w:tcPr>
          <w:p w:rsidR="005B02D5" w:rsidRDefault="00966564">
            <w:pPr>
              <w:pStyle w:val="1111"/>
              <w:rPr>
                <w:rFonts w:eastAsiaTheme="minorEastAsia" w:hAnsi="宋体" w:cs="宋体"/>
                <w:bCs/>
              </w:rPr>
            </w:pPr>
            <w:r>
              <w:rPr>
                <w:rFonts w:eastAsiaTheme="minorEastAsia" w:hAnsi="宋体" w:cs="宋体" w:hint="eastAsia"/>
                <w:bCs/>
              </w:rPr>
              <w:t>“拟委任的项目主要人员资历表”的项目主要人员是指项目负责人和技术负责人及其他主要人员。应附身份证、职称证书、执业资格证书等清晰可辨的复印件或彩色影印件（并加盖公章）；以及投标人所属社保机构出具的拟委任的项目负责人和技术负责人的社保缴费证明或其他能够证明拟委任的项目负责人和技术负责人参加社保的有效证明材料复印件（证明材料至少应能体现其2019年10月至2020年3月在投标人本单位正常参保的情况）</w:t>
            </w:r>
          </w:p>
          <w:p w:rsidR="005B02D5" w:rsidRDefault="00966564">
            <w:pPr>
              <w:pStyle w:val="1111"/>
              <w:rPr>
                <w:rFonts w:asciiTheme="majorEastAsia" w:eastAsiaTheme="majorEastAsia" w:cs="宋体"/>
                <w:bCs/>
              </w:rPr>
            </w:pPr>
            <w:r>
              <w:rPr>
                <w:rFonts w:asciiTheme="majorEastAsia" w:eastAsiaTheme="majorEastAsia" w:hint="eastAsia"/>
              </w:rPr>
              <w:t>“拟委任的主要人员资历表”</w:t>
            </w:r>
            <w:r>
              <w:rPr>
                <w:rFonts w:asciiTheme="majorEastAsia" w:eastAsiaTheme="majorEastAsia" w:cs="宋体" w:hint="eastAsia"/>
                <w:bCs/>
              </w:rPr>
              <w:t>还应附</w:t>
            </w:r>
            <w:r>
              <w:rPr>
                <w:rFonts w:asciiTheme="majorEastAsia" w:eastAsiaTheme="majorEastAsia" w:cs="宋体" w:hint="eastAsia"/>
              </w:rPr>
              <w:t>交通运输部</w:t>
            </w:r>
            <w:r>
              <w:rPr>
                <w:rFonts w:asciiTheme="majorEastAsia" w:eastAsiaTheme="majorEastAsia" w:cs="宋体" w:hint="eastAsia"/>
                <w:bCs/>
              </w:rPr>
              <w:t>“全国公路建设市场信用信息管理系统”</w:t>
            </w:r>
            <w:r w:rsidR="00C62CCC">
              <w:rPr>
                <w:rFonts w:asciiTheme="majorEastAsia" w:eastAsiaTheme="majorEastAsia" w:cs="宋体" w:hint="eastAsia"/>
                <w:bCs/>
              </w:rPr>
              <w:t xml:space="preserve"> 或省级交通运输主管部门相关信息系统</w:t>
            </w:r>
            <w:r>
              <w:rPr>
                <w:rFonts w:asciiTheme="majorEastAsia" w:eastAsiaTheme="majorEastAsia" w:cs="宋体" w:hint="eastAsia"/>
                <w:bCs/>
              </w:rPr>
              <w:t>中载明的、能够证明</w:t>
            </w:r>
            <w:r>
              <w:rPr>
                <w:rFonts w:asciiTheme="majorEastAsia" w:eastAsiaTheme="majorEastAsia" w:hint="eastAsia"/>
              </w:rPr>
              <w:t>项目负责人和技术负责人及其他主要人员</w:t>
            </w:r>
            <w:r>
              <w:rPr>
                <w:rFonts w:asciiTheme="majorEastAsia" w:eastAsiaTheme="majorEastAsia" w:cs="宋体" w:hint="eastAsia"/>
                <w:bCs/>
              </w:rPr>
              <w:lastRenderedPageBreak/>
              <w:t>具有相关业绩的网页截图复印件。除网页截图复印件外，投标人无须再提供任何业绩证明材料。</w:t>
            </w:r>
          </w:p>
          <w:p w:rsidR="005B02D5" w:rsidRDefault="00966564">
            <w:pPr>
              <w:pStyle w:val="1111"/>
              <w:rPr>
                <w:rFonts w:cs="宋体"/>
                <w:bCs/>
              </w:rPr>
            </w:pPr>
            <w:r>
              <w:rPr>
                <w:rFonts w:cs="宋体" w:hint="eastAsia"/>
                <w:bCs/>
              </w:rPr>
              <w:t>如投标人未提供相关网页截图复印件或相关项目网页截图中的信息无法证实投标人满足招标文件评标办法规定的资格审查条件（项目主要人员最低要求），则该证书或业绩不予认定。</w:t>
            </w:r>
          </w:p>
          <w:p w:rsidR="005B02D5" w:rsidRDefault="00966564">
            <w:pPr>
              <w:pStyle w:val="1111"/>
              <w:rPr>
                <w:rFonts w:cs="宋体"/>
                <w:bCs/>
              </w:rPr>
            </w:pPr>
            <w:r>
              <w:rPr>
                <w:rFonts w:cs="宋体" w:hint="eastAsia"/>
                <w:bCs/>
              </w:rPr>
              <w:t>如项目主要人员目前仍在其他项目上任职，则投标人应提供由该项目委托人出具的、承诺上述人员能够从该项目撤离的书面证明材料原件。</w:t>
            </w:r>
          </w:p>
        </w:tc>
      </w:tr>
      <w:tr w:rsidR="005B02D5">
        <w:trPr>
          <w:trHeight w:val="971"/>
        </w:trPr>
        <w:tc>
          <w:tcPr>
            <w:tcW w:w="900" w:type="dxa"/>
            <w:vAlign w:val="center"/>
          </w:tcPr>
          <w:p w:rsidR="005B02D5" w:rsidRDefault="00966564">
            <w:pPr>
              <w:widowControl/>
              <w:snapToGrid w:val="0"/>
              <w:spacing w:line="300" w:lineRule="exact"/>
              <w:jc w:val="center"/>
              <w:rPr>
                <w:rFonts w:ascii="宋体" w:hAnsi="宋体" w:cs="宋体"/>
                <w:kern w:val="0"/>
                <w:szCs w:val="21"/>
                <w:highlight w:val="yellow"/>
              </w:rPr>
            </w:pPr>
            <w:r>
              <w:rPr>
                <w:rFonts w:ascii="宋体" w:hAnsi="宋体" w:cs="宋体" w:hint="eastAsia"/>
                <w:kern w:val="0"/>
                <w:szCs w:val="21"/>
              </w:rPr>
              <w:lastRenderedPageBreak/>
              <w:t>3.5.8</w:t>
            </w:r>
          </w:p>
        </w:tc>
        <w:tc>
          <w:tcPr>
            <w:tcW w:w="2506" w:type="dxa"/>
            <w:vAlign w:val="center"/>
          </w:tcPr>
          <w:p w:rsidR="005B02D5" w:rsidRDefault="00966564">
            <w:pPr>
              <w:pStyle w:val="TableParagraph"/>
              <w:jc w:val="center"/>
              <w:rPr>
                <w:szCs w:val="21"/>
                <w:lang w:eastAsia="zh-CN"/>
              </w:rPr>
            </w:pPr>
            <w:r>
              <w:rPr>
                <w:rFonts w:hint="eastAsia"/>
                <w:lang w:eastAsia="zh-CN"/>
              </w:rPr>
              <w:t>相关信息的真实性、完整性和准确性</w:t>
            </w:r>
          </w:p>
        </w:tc>
        <w:tc>
          <w:tcPr>
            <w:tcW w:w="6092" w:type="dxa"/>
          </w:tcPr>
          <w:p w:rsidR="005B02D5" w:rsidRDefault="00966564">
            <w:pPr>
              <w:pStyle w:val="1111"/>
              <w:rPr>
                <w:rFonts w:hAnsi="宋体" w:cs="宋体"/>
                <w:color w:val="000000" w:themeColor="text1"/>
              </w:rPr>
            </w:pPr>
            <w:r>
              <w:rPr>
                <w:rFonts w:hint="eastAsia"/>
                <w:color w:val="000000" w:themeColor="text1"/>
              </w:rPr>
              <w:t>投标人在投标文件中填报的信息应是招标文件要求的有关网站进行核查的信息，应与投标人在其中公开发布的相关信息一致。投标人应根据本单位实际情况及时完成相关信息的申报、录入和动态更新，并对相关信息真实性、完整性负责。</w:t>
            </w:r>
          </w:p>
        </w:tc>
      </w:tr>
      <w:tr w:rsidR="005B02D5">
        <w:trPr>
          <w:trHeight w:val="971"/>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3.6</w:t>
            </w:r>
          </w:p>
        </w:tc>
        <w:tc>
          <w:tcPr>
            <w:tcW w:w="2506" w:type="dxa"/>
            <w:vAlign w:val="center"/>
          </w:tcPr>
          <w:p w:rsidR="005B02D5" w:rsidRDefault="00966564">
            <w:pPr>
              <w:pStyle w:val="TableParagraph"/>
              <w:jc w:val="center"/>
              <w:rPr>
                <w:rFonts w:ascii="宋体" w:cs="宋体"/>
                <w:szCs w:val="21"/>
                <w:lang w:eastAsia="zh-CN"/>
              </w:rPr>
            </w:pPr>
            <w:r>
              <w:rPr>
                <w:rFonts w:hint="eastAsia"/>
                <w:szCs w:val="21"/>
                <w:lang w:eastAsia="zh-CN"/>
              </w:rPr>
              <w:t>是否允许递交备选投标方案</w:t>
            </w:r>
          </w:p>
        </w:tc>
        <w:tc>
          <w:tcPr>
            <w:tcW w:w="6092" w:type="dxa"/>
            <w:vAlign w:val="center"/>
          </w:tcPr>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不允许</w:t>
            </w:r>
          </w:p>
        </w:tc>
      </w:tr>
      <w:tr w:rsidR="005B02D5">
        <w:trPr>
          <w:trHeight w:val="3835"/>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3.7.3</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ascii="宋体" w:hAnsi="宋体" w:cs="宋体" w:hint="eastAsia"/>
                <w:kern w:val="0"/>
                <w:szCs w:val="21"/>
              </w:rPr>
              <w:t>签字或盖章要求</w:t>
            </w:r>
          </w:p>
        </w:tc>
        <w:tc>
          <w:tcPr>
            <w:tcW w:w="6092" w:type="dxa"/>
            <w:vAlign w:val="center"/>
          </w:tcPr>
          <w:p w:rsidR="005B02D5" w:rsidRDefault="00966564">
            <w:pPr>
              <w:pStyle w:val="1111"/>
            </w:pPr>
            <w:r>
              <w:rPr>
                <w:rFonts w:hint="eastAsia"/>
              </w:rPr>
              <w:t>投标文件正本应使用不褪色的墨水书写或打印，投标文件内任何有文字页须经投标人的法定代表人或其授权的代理人逐页签署姓名，不得用签名章代替。</w:t>
            </w:r>
          </w:p>
          <w:p w:rsidR="005B02D5" w:rsidRDefault="00966564">
            <w:pPr>
              <w:pStyle w:val="1111"/>
            </w:pPr>
            <w:r>
              <w:rPr>
                <w:rFonts w:hint="eastAsia"/>
              </w:rPr>
              <w:t>如果投标文件由授权代理人签署，其代理人的授权书应按招标文件规定的格式出具，并由授权人和被授权人亲笔签名，禁止使用印章或签名章。</w:t>
            </w:r>
          </w:p>
          <w:p w:rsidR="005B02D5" w:rsidRDefault="00966564">
            <w:pPr>
              <w:pStyle w:val="1111"/>
            </w:pPr>
            <w:r>
              <w:rPr>
                <w:rFonts w:hint="eastAsia"/>
              </w:rPr>
              <w:t>如果由投标人的法定代表人签署投标文件，则不需提交授权书。</w:t>
            </w:r>
          </w:p>
          <w:p w:rsidR="005B02D5" w:rsidRDefault="00966564">
            <w:pPr>
              <w:pStyle w:val="1111"/>
            </w:pPr>
            <w:r>
              <w:rPr>
                <w:rFonts w:hint="eastAsia"/>
              </w:rPr>
              <w:t>投标文件的任何一处涂改、行间插字或删除，均应由前款规定的投标文件签署人在修改处签署姓名并加盖投标人公章。</w:t>
            </w:r>
          </w:p>
        </w:tc>
      </w:tr>
      <w:tr w:rsidR="005B02D5">
        <w:trPr>
          <w:trHeight w:val="1693"/>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3.7.4</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ascii="宋体" w:hAnsi="宋体" w:cs="宋体" w:hint="eastAsia"/>
                <w:kern w:val="0"/>
                <w:szCs w:val="21"/>
              </w:rPr>
              <w:t>投标文件份数</w:t>
            </w:r>
          </w:p>
        </w:tc>
        <w:tc>
          <w:tcPr>
            <w:tcW w:w="6092" w:type="dxa"/>
            <w:vAlign w:val="center"/>
          </w:tcPr>
          <w:p w:rsidR="005B02D5" w:rsidRDefault="00966564">
            <w:pPr>
              <w:pStyle w:val="1111"/>
              <w:rPr>
                <w:rFonts w:cs="宋体"/>
              </w:rPr>
            </w:pPr>
            <w:r>
              <w:rPr>
                <w:rFonts w:hint="eastAsia"/>
              </w:rPr>
              <w:t>投标文件正本一份，副本四份，同时递交投标文件电子文件1份（U盘）。正本和副本的封面上应清楚地标记“正本”或“副本”的字样。当副本和正本不一致时，以正本为准。副本可是正本的复制件，须加盖企业原色公章。</w:t>
            </w:r>
          </w:p>
        </w:tc>
      </w:tr>
      <w:tr w:rsidR="005B02D5">
        <w:trPr>
          <w:trHeight w:val="1914"/>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3.7.5</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ascii="宋体" w:hAnsi="宋体" w:cs="宋体" w:hint="eastAsia"/>
                <w:kern w:val="0"/>
                <w:szCs w:val="21"/>
              </w:rPr>
              <w:t>装订的其他要求</w:t>
            </w:r>
          </w:p>
        </w:tc>
        <w:tc>
          <w:tcPr>
            <w:tcW w:w="6092" w:type="dxa"/>
            <w:vAlign w:val="center"/>
          </w:tcPr>
          <w:p w:rsidR="005B02D5" w:rsidRDefault="00966564">
            <w:pPr>
              <w:pStyle w:val="1111"/>
              <w:rPr>
                <w:rFonts w:cs="宋体"/>
              </w:rPr>
            </w:pPr>
            <w:r>
              <w:rPr>
                <w:rFonts w:hint="eastAsia"/>
              </w:rPr>
              <w:t>投标文件的正本与副本应分别装订成册，每册厚度不得超过4cm，不得采用活页装订，不得采用硬纸板封面。否则，招标人对由于投标文件装订松散而造成的丢失或其他后果不承担任何责任。投标文件应编制目录，并且从目录开始逐页标注连续页码。</w:t>
            </w:r>
          </w:p>
        </w:tc>
      </w:tr>
      <w:tr w:rsidR="005B02D5">
        <w:trPr>
          <w:trHeight w:val="3109"/>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lastRenderedPageBreak/>
              <w:t>4.1.2</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hint="eastAsia"/>
                <w:szCs w:val="21"/>
              </w:rPr>
              <w:t>封套上应载明的信息</w:t>
            </w:r>
          </w:p>
        </w:tc>
        <w:tc>
          <w:tcPr>
            <w:tcW w:w="6092" w:type="dxa"/>
            <w:vAlign w:val="center"/>
          </w:tcPr>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投标文件第一个信封（商务及技术文件）封套：</w:t>
            </w:r>
            <w:r>
              <w:rPr>
                <w:rFonts w:asciiTheme="minorEastAsia" w:eastAsiaTheme="minorEastAsia" w:hAnsi="宋体" w:cstheme="minorBidi"/>
              </w:rPr>
              <w:t xml:space="preserve"> </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招标人名称：陕西旬凤韩黄高速公路有限公司</w:t>
            </w:r>
          </w:p>
          <w:tbl>
            <w:tblPr>
              <w:tblW w:w="8379" w:type="dxa"/>
              <w:tblLayout w:type="fixed"/>
              <w:tblLook w:val="04A0"/>
            </w:tblPr>
            <w:tblGrid>
              <w:gridCol w:w="8379"/>
            </w:tblGrid>
            <w:tr w:rsidR="005B02D5">
              <w:trPr>
                <w:trHeight w:val="4790"/>
              </w:trPr>
              <w:tc>
                <w:tcPr>
                  <w:tcW w:w="8379" w:type="dxa"/>
                </w:tcPr>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招标人地址：陕西宝鸡市凤翔县西城国际百合小区商业7号楼</w:t>
                  </w:r>
                </w:p>
                <w:p w:rsidR="005B02D5" w:rsidRDefault="00966564">
                  <w:pPr>
                    <w:pStyle w:val="1111"/>
                  </w:pPr>
                  <w:r>
                    <w:rPr>
                      <w:rFonts w:hint="eastAsia"/>
                    </w:rPr>
                    <w:t>项目名称：陕西旬凤高速公路项目交工验收质量检测</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第一个信封（商务及技术文件）投标文件</w:t>
                  </w:r>
                  <w:r>
                    <w:rPr>
                      <w:rFonts w:asciiTheme="minorEastAsia" w:eastAsiaTheme="minorEastAsia" w:hAnsi="宋体" w:cstheme="minorBidi"/>
                    </w:rPr>
                    <w:t xml:space="preserve"> </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招标项目编号：XFJC 2020-04</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在2020年5月29日9时00分前不得开启</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投标人名称：</w:t>
                  </w:r>
                  <w:r>
                    <w:rPr>
                      <w:rFonts w:asciiTheme="minorEastAsia" w:eastAsiaTheme="minorEastAsia" w:hAnsi="宋体" w:cstheme="minorBidi"/>
                    </w:rPr>
                    <w:t xml:space="preserve"> </w:t>
                  </w:r>
                </w:p>
                <w:p w:rsidR="005B02D5" w:rsidRDefault="005B02D5">
                  <w:pPr>
                    <w:pStyle w:val="1111"/>
                    <w:rPr>
                      <w:rFonts w:asciiTheme="minorEastAsia" w:eastAsiaTheme="minorEastAsia" w:hAnsi="宋体" w:cstheme="minorBidi"/>
                    </w:rPr>
                  </w:pP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投标文件第二个信封（报价文件）封套：</w:t>
                  </w:r>
                  <w:r>
                    <w:rPr>
                      <w:rFonts w:asciiTheme="minorEastAsia" w:eastAsiaTheme="minorEastAsia" w:hAnsi="宋体" w:cstheme="minorBidi"/>
                    </w:rPr>
                    <w:t xml:space="preserve"> </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招标人名称：陕西旬凤韩黄高速公路有限公司</w:t>
                  </w:r>
                </w:p>
                <w:p w:rsidR="005B02D5" w:rsidRDefault="00966564">
                  <w:pPr>
                    <w:pStyle w:val="1111"/>
                  </w:pPr>
                  <w:r>
                    <w:rPr>
                      <w:rFonts w:asciiTheme="minorEastAsia" w:eastAsiaTheme="minorEastAsia" w:hAnsi="宋体" w:cstheme="minorBidi" w:hint="eastAsia"/>
                    </w:rPr>
                    <w:t>招标人地址：陕西宝鸡市凤翔县西城国际百合小区商业7号楼</w:t>
                  </w:r>
                </w:p>
                <w:p w:rsidR="005B02D5" w:rsidRDefault="00966564">
                  <w:pPr>
                    <w:pStyle w:val="1111"/>
                  </w:pPr>
                  <w:r>
                    <w:rPr>
                      <w:rFonts w:hint="eastAsia"/>
                    </w:rPr>
                    <w:t>项目名称：陕西旬凤高速公路项目交工验收质量检测</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第二个信封（报价文件）投标文件</w:t>
                  </w:r>
                  <w:r>
                    <w:rPr>
                      <w:rFonts w:asciiTheme="minorEastAsia" w:eastAsiaTheme="minorEastAsia" w:hAnsi="宋体" w:cstheme="minorBidi"/>
                    </w:rPr>
                    <w:t xml:space="preserve"> </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招标项目编号：XFJC 2020-04</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在投标文件第二个信封（报价文件）开标前不得开启</w:t>
                  </w:r>
                  <w:r>
                    <w:rPr>
                      <w:rFonts w:asciiTheme="minorEastAsia" w:eastAsiaTheme="minorEastAsia" w:hAnsi="宋体" w:cstheme="minorBidi"/>
                    </w:rPr>
                    <w:t xml:space="preserve"> </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投标人名称：</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投标人地址：</w:t>
                  </w:r>
                </w:p>
                <w:p w:rsidR="005B02D5" w:rsidRDefault="005B02D5">
                  <w:pPr>
                    <w:pStyle w:val="1111"/>
                    <w:rPr>
                      <w:rFonts w:asciiTheme="minorEastAsia" w:eastAsiaTheme="minorEastAsia" w:hAnsi="宋体" w:cstheme="minorBidi"/>
                    </w:rPr>
                  </w:pP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银行保函封套：</w:t>
                  </w:r>
                  <w:r>
                    <w:rPr>
                      <w:rFonts w:asciiTheme="minorEastAsia" w:eastAsiaTheme="minorEastAsia" w:hAnsi="宋体" w:cstheme="minorBidi"/>
                    </w:rPr>
                    <w:t xml:space="preserve"> </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招标人名称：陕西旬凤韩黄高速公路有限公司</w:t>
                  </w:r>
                </w:p>
                <w:p w:rsidR="005B02D5" w:rsidRDefault="00966564">
                  <w:pPr>
                    <w:pStyle w:val="1111"/>
                  </w:pPr>
                  <w:r>
                    <w:rPr>
                      <w:rFonts w:asciiTheme="minorEastAsia" w:eastAsiaTheme="minorEastAsia" w:hAnsi="宋体" w:cstheme="minorBidi" w:hint="eastAsia"/>
                    </w:rPr>
                    <w:t>招标人地址：陕西宝鸡市凤翔县西城国际百合小区商业7号楼</w:t>
                  </w:r>
                </w:p>
                <w:p w:rsidR="005B02D5" w:rsidRDefault="00966564">
                  <w:pPr>
                    <w:pStyle w:val="1111"/>
                  </w:pPr>
                  <w:r>
                    <w:rPr>
                      <w:rFonts w:hint="eastAsia"/>
                    </w:rPr>
                    <w:t>项目名称：陕西旬凤高速公路项目交工验收质量检测</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投标保证金：（银行保函原件或收款收据原件）</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招标项目编号：XFJC 2020-04</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投标人名称：</w:t>
                  </w:r>
                </w:p>
              </w:tc>
            </w:tr>
          </w:tbl>
          <w:p w:rsidR="005B02D5" w:rsidRDefault="005B02D5">
            <w:pPr>
              <w:pStyle w:val="1111"/>
              <w:rPr>
                <w:rFonts w:hAnsi="宋体" w:cs="宋体"/>
              </w:rPr>
            </w:pPr>
          </w:p>
        </w:tc>
      </w:tr>
      <w:tr w:rsidR="005B02D5">
        <w:trPr>
          <w:trHeight w:val="700"/>
        </w:trPr>
        <w:tc>
          <w:tcPr>
            <w:tcW w:w="900"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4.2.1</w:t>
            </w:r>
          </w:p>
        </w:tc>
        <w:tc>
          <w:tcPr>
            <w:tcW w:w="2506" w:type="dxa"/>
            <w:vAlign w:val="center"/>
          </w:tcPr>
          <w:p w:rsidR="005B02D5" w:rsidRDefault="00966564">
            <w:pPr>
              <w:widowControl/>
              <w:snapToGrid w:val="0"/>
              <w:spacing w:line="300" w:lineRule="exact"/>
              <w:jc w:val="center"/>
              <w:rPr>
                <w:rFonts w:ascii="宋体" w:hAnsi="宋体" w:cs="宋体"/>
                <w:kern w:val="0"/>
                <w:szCs w:val="21"/>
              </w:rPr>
            </w:pPr>
            <w:r>
              <w:rPr>
                <w:rFonts w:ascii="宋体" w:hAnsi="宋体" w:cs="宋体" w:hint="eastAsia"/>
                <w:kern w:val="0"/>
                <w:szCs w:val="21"/>
              </w:rPr>
              <w:t>投标截止时间</w:t>
            </w:r>
          </w:p>
        </w:tc>
        <w:tc>
          <w:tcPr>
            <w:tcW w:w="6092" w:type="dxa"/>
            <w:vAlign w:val="center"/>
          </w:tcPr>
          <w:p w:rsidR="005B02D5" w:rsidRDefault="00966564">
            <w:pPr>
              <w:pStyle w:val="1111"/>
              <w:rPr>
                <w:rFonts w:hAnsi="宋体" w:cs="宋体"/>
              </w:rPr>
            </w:pPr>
            <w:r>
              <w:rPr>
                <w:rFonts w:hAnsi="宋体" w:cs="宋体" w:hint="eastAsia"/>
              </w:rPr>
              <w:t>2020年5月29日北京时间9时00分</w:t>
            </w:r>
          </w:p>
        </w:tc>
      </w:tr>
      <w:tr w:rsidR="005B02D5">
        <w:trPr>
          <w:trHeight w:val="710"/>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4.2.2</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ascii="宋体" w:hAnsi="宋体" w:cs="宋体" w:hint="eastAsia"/>
                <w:kern w:val="0"/>
                <w:szCs w:val="21"/>
              </w:rPr>
              <w:t>递交投标文件地点</w:t>
            </w:r>
          </w:p>
        </w:tc>
        <w:tc>
          <w:tcPr>
            <w:tcW w:w="6092" w:type="dxa"/>
            <w:vAlign w:val="center"/>
          </w:tcPr>
          <w:p w:rsidR="005B02D5" w:rsidRDefault="00966564">
            <w:pPr>
              <w:pStyle w:val="1111"/>
              <w:rPr>
                <w:rFonts w:hAnsi="宋体" w:cs="宋体"/>
              </w:rPr>
            </w:pPr>
            <w:r>
              <w:rPr>
                <w:rFonts w:asciiTheme="minorEastAsia" w:eastAsiaTheme="minorEastAsia" w:hint="eastAsia"/>
              </w:rPr>
              <w:t>同招标公告</w:t>
            </w:r>
          </w:p>
        </w:tc>
      </w:tr>
      <w:tr w:rsidR="005B02D5">
        <w:trPr>
          <w:trHeight w:val="712"/>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4.2.3</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ascii="宋体" w:hAnsi="宋体" w:cs="宋体" w:hint="eastAsia"/>
                <w:kern w:val="0"/>
                <w:szCs w:val="21"/>
              </w:rPr>
              <w:t>是否退还投标文件</w:t>
            </w:r>
          </w:p>
        </w:tc>
        <w:tc>
          <w:tcPr>
            <w:tcW w:w="6092" w:type="dxa"/>
            <w:vAlign w:val="center"/>
          </w:tcPr>
          <w:p w:rsidR="005B02D5" w:rsidRDefault="00966564">
            <w:pPr>
              <w:pStyle w:val="1111"/>
              <w:rPr>
                <w:rFonts w:hAnsi="宋体" w:cs="宋体"/>
              </w:rPr>
            </w:pPr>
            <w:r>
              <w:rPr>
                <w:rFonts w:asciiTheme="minorEastAsia" w:eastAsiaTheme="minorEastAsia" w:hint="eastAsia"/>
              </w:rPr>
              <w:t>不</w:t>
            </w:r>
            <w:r>
              <w:rPr>
                <w:rFonts w:hAnsi="宋体" w:cs="宋体" w:hint="eastAsia"/>
              </w:rPr>
              <w:t>退还</w:t>
            </w:r>
          </w:p>
        </w:tc>
      </w:tr>
      <w:tr w:rsidR="005B02D5">
        <w:trPr>
          <w:trHeight w:val="836"/>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4.2.6</w:t>
            </w:r>
          </w:p>
        </w:tc>
        <w:tc>
          <w:tcPr>
            <w:tcW w:w="2506" w:type="dxa"/>
            <w:vAlign w:val="center"/>
          </w:tcPr>
          <w:p w:rsidR="005B02D5" w:rsidRDefault="00966564">
            <w:pPr>
              <w:pStyle w:val="18"/>
              <w:jc w:val="center"/>
              <w:rPr>
                <w:rFonts w:asciiTheme="minorEastAsia" w:eastAsiaTheme="minorEastAsia"/>
                <w:szCs w:val="21"/>
              </w:rPr>
            </w:pPr>
            <w:r>
              <w:rPr>
                <w:rFonts w:asciiTheme="minorEastAsia" w:eastAsiaTheme="minorEastAsia" w:hint="eastAsia"/>
                <w:szCs w:val="21"/>
              </w:rPr>
              <w:t>招标人通知延后投标截止时间的时间</w:t>
            </w:r>
          </w:p>
        </w:tc>
        <w:tc>
          <w:tcPr>
            <w:tcW w:w="6092" w:type="dxa"/>
            <w:vAlign w:val="center"/>
          </w:tcPr>
          <w:p w:rsidR="005B02D5" w:rsidRDefault="00966564">
            <w:pPr>
              <w:pStyle w:val="1111"/>
              <w:rPr>
                <w:rFonts w:hAnsi="宋体" w:cs="宋体"/>
                <w:bdr w:val="single" w:sz="4" w:space="0" w:color="auto"/>
              </w:rPr>
            </w:pPr>
            <w:r>
              <w:rPr>
                <w:rFonts w:hAnsi="宋体" w:cs="宋体" w:hint="eastAsia"/>
              </w:rPr>
              <w:t>原定投标截止时间</w:t>
            </w:r>
            <w:r>
              <w:rPr>
                <w:rFonts w:hAnsi="宋体" w:cs="宋体" w:hint="eastAsia"/>
                <w:u w:val="single"/>
              </w:rPr>
              <w:t>7</w:t>
            </w:r>
            <w:r>
              <w:rPr>
                <w:rFonts w:hAnsi="宋体" w:cs="宋体" w:hint="eastAsia"/>
              </w:rPr>
              <w:t>天前</w:t>
            </w:r>
          </w:p>
        </w:tc>
      </w:tr>
      <w:tr w:rsidR="005B02D5">
        <w:trPr>
          <w:trHeight w:val="833"/>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5.1</w:t>
            </w:r>
          </w:p>
        </w:tc>
        <w:tc>
          <w:tcPr>
            <w:tcW w:w="2506" w:type="dxa"/>
            <w:vAlign w:val="center"/>
          </w:tcPr>
          <w:p w:rsidR="005B02D5" w:rsidRDefault="00966564">
            <w:pPr>
              <w:widowControl/>
              <w:snapToGrid w:val="0"/>
              <w:spacing w:line="280" w:lineRule="exact"/>
              <w:jc w:val="center"/>
              <w:rPr>
                <w:rFonts w:ascii="宋体" w:hAnsi="宋体" w:cs="宋体"/>
                <w:kern w:val="0"/>
                <w:szCs w:val="21"/>
              </w:rPr>
            </w:pPr>
            <w:r>
              <w:rPr>
                <w:rFonts w:ascii="宋体" w:hAnsi="宋体" w:cs="宋体" w:hint="eastAsia"/>
                <w:kern w:val="0"/>
                <w:szCs w:val="21"/>
              </w:rPr>
              <w:t>开标时间和地点</w:t>
            </w:r>
          </w:p>
        </w:tc>
        <w:tc>
          <w:tcPr>
            <w:tcW w:w="6092" w:type="dxa"/>
            <w:vAlign w:val="center"/>
          </w:tcPr>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投标文件第一个信封（商务及技术文件）开标时间：同投标截止时间。</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lastRenderedPageBreak/>
              <w:t>投标文件第一个信封（商务及技术文件）开标地点：同递交投标文件地点。</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投标文件第二个信封（报价文件）开标时间：招标人电话通知。</w:t>
            </w:r>
          </w:p>
          <w:p w:rsidR="005B02D5" w:rsidRDefault="00966564">
            <w:pPr>
              <w:pStyle w:val="1111"/>
              <w:rPr>
                <w:rFonts w:hAnsi="宋体" w:cs="宋体"/>
              </w:rPr>
            </w:pPr>
            <w:r>
              <w:rPr>
                <w:rFonts w:asciiTheme="minorEastAsia" w:eastAsiaTheme="minorEastAsia" w:hAnsi="宋体" w:cstheme="minorBidi" w:hint="eastAsia"/>
              </w:rPr>
              <w:t>投标文件第二个信封（报价文件）开标地点：招标人电话通知</w:t>
            </w:r>
          </w:p>
        </w:tc>
      </w:tr>
      <w:tr w:rsidR="005B02D5">
        <w:trPr>
          <w:trHeight w:val="1060"/>
        </w:trPr>
        <w:tc>
          <w:tcPr>
            <w:tcW w:w="900" w:type="dxa"/>
            <w:vAlign w:val="center"/>
          </w:tcPr>
          <w:p w:rsidR="005B02D5" w:rsidRDefault="00966564">
            <w:pPr>
              <w:widowControl/>
              <w:snapToGrid w:val="0"/>
              <w:jc w:val="center"/>
              <w:rPr>
                <w:rFonts w:ascii="宋体" w:hAnsi="宋体" w:cs="宋体"/>
                <w:szCs w:val="21"/>
              </w:rPr>
            </w:pPr>
            <w:r>
              <w:rPr>
                <w:rFonts w:ascii="宋体" w:hAnsi="宋体" w:cs="宋体"/>
                <w:szCs w:val="21"/>
              </w:rPr>
              <w:lastRenderedPageBreak/>
              <w:t xml:space="preserve">5.2.1 </w:t>
            </w:r>
          </w:p>
          <w:p w:rsidR="005B02D5" w:rsidRDefault="005B02D5">
            <w:pPr>
              <w:widowControl/>
              <w:snapToGrid w:val="0"/>
              <w:jc w:val="center"/>
              <w:rPr>
                <w:rFonts w:ascii="宋体" w:hAnsi="宋体" w:cs="宋体"/>
                <w:szCs w:val="21"/>
              </w:rPr>
            </w:pPr>
          </w:p>
        </w:tc>
        <w:tc>
          <w:tcPr>
            <w:tcW w:w="2506" w:type="dxa"/>
            <w:vAlign w:val="center"/>
          </w:tcPr>
          <w:p w:rsidR="005B02D5" w:rsidRDefault="00966564">
            <w:pPr>
              <w:pStyle w:val="Default"/>
              <w:jc w:val="center"/>
              <w:rPr>
                <w:szCs w:val="21"/>
              </w:rPr>
            </w:pPr>
            <w:r>
              <w:rPr>
                <w:rFonts w:hint="eastAsia"/>
                <w:sz w:val="21"/>
                <w:szCs w:val="21"/>
              </w:rPr>
              <w:t>第一个信封（商务及技术文件）开标程序</w:t>
            </w:r>
            <w:r>
              <w:rPr>
                <w:sz w:val="21"/>
                <w:szCs w:val="21"/>
              </w:rPr>
              <w:t xml:space="preserve"> </w:t>
            </w:r>
          </w:p>
        </w:tc>
        <w:tc>
          <w:tcPr>
            <w:tcW w:w="6092" w:type="dxa"/>
            <w:vAlign w:val="center"/>
          </w:tcPr>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（1）密封情况检查：检查商务及技术文件是否存在提前开启情况；</w:t>
            </w:r>
          </w:p>
          <w:p w:rsidR="005B02D5" w:rsidRDefault="00966564">
            <w:pPr>
              <w:pStyle w:val="1111"/>
            </w:pPr>
            <w:r>
              <w:rPr>
                <w:rFonts w:asciiTheme="minorEastAsia" w:eastAsiaTheme="minorEastAsia" w:hAnsi="宋体" w:cstheme="minorBidi" w:hint="eastAsia"/>
              </w:rPr>
              <w:t>（2）开标顺序：投标文件递交顺序。</w:t>
            </w:r>
          </w:p>
        </w:tc>
      </w:tr>
      <w:tr w:rsidR="005B02D5">
        <w:trPr>
          <w:trHeight w:val="983"/>
        </w:trPr>
        <w:tc>
          <w:tcPr>
            <w:tcW w:w="900" w:type="dxa"/>
            <w:vAlign w:val="center"/>
          </w:tcPr>
          <w:p w:rsidR="005B02D5" w:rsidRDefault="00966564">
            <w:pPr>
              <w:widowControl/>
              <w:snapToGrid w:val="0"/>
              <w:jc w:val="center"/>
              <w:rPr>
                <w:rFonts w:ascii="宋体" w:hAnsi="宋体" w:cs="宋体"/>
                <w:szCs w:val="21"/>
              </w:rPr>
            </w:pPr>
            <w:r>
              <w:rPr>
                <w:rFonts w:ascii="宋体" w:hAnsi="宋体" w:cs="宋体"/>
                <w:szCs w:val="21"/>
              </w:rPr>
              <w:t>5.2.</w:t>
            </w:r>
            <w:r>
              <w:rPr>
                <w:rFonts w:ascii="宋体" w:hAnsi="宋体" w:cs="宋体" w:hint="eastAsia"/>
                <w:szCs w:val="21"/>
              </w:rPr>
              <w:t>3</w:t>
            </w:r>
          </w:p>
        </w:tc>
        <w:tc>
          <w:tcPr>
            <w:tcW w:w="2506" w:type="dxa"/>
            <w:vAlign w:val="center"/>
          </w:tcPr>
          <w:p w:rsidR="005B02D5" w:rsidRDefault="00966564">
            <w:pPr>
              <w:pStyle w:val="Default"/>
              <w:jc w:val="center"/>
              <w:rPr>
                <w:szCs w:val="21"/>
              </w:rPr>
            </w:pPr>
            <w:r>
              <w:rPr>
                <w:rFonts w:hint="eastAsia"/>
                <w:sz w:val="21"/>
                <w:szCs w:val="21"/>
              </w:rPr>
              <w:t>第二个信封（报价文件）开标程序</w:t>
            </w:r>
            <w:r>
              <w:rPr>
                <w:sz w:val="21"/>
                <w:szCs w:val="21"/>
              </w:rPr>
              <w:t xml:space="preserve"> </w:t>
            </w:r>
          </w:p>
        </w:tc>
        <w:tc>
          <w:tcPr>
            <w:tcW w:w="6092" w:type="dxa"/>
            <w:vAlign w:val="center"/>
          </w:tcPr>
          <w:p w:rsidR="005B02D5" w:rsidRDefault="00966564">
            <w:pPr>
              <w:pStyle w:val="1111"/>
              <w:rPr>
                <w:rFonts w:asciiTheme="minorEastAsia" w:eastAsiaTheme="minorEastAsia" w:hAnsi="宋体" w:cstheme="minorBidi"/>
              </w:rPr>
            </w:pPr>
            <w:r>
              <w:rPr>
                <w:rFonts w:hint="eastAsia"/>
              </w:rPr>
              <w:t>（</w:t>
            </w:r>
            <w:r>
              <w:rPr>
                <w:rFonts w:asciiTheme="minorEastAsia" w:eastAsiaTheme="minorEastAsia" w:hAnsi="宋体" w:cstheme="minorBidi" w:hint="eastAsia"/>
              </w:rPr>
              <w:t>1）密封情况检查：检查报价文件是否存在提前开启情况</w:t>
            </w:r>
          </w:p>
          <w:p w:rsidR="005B02D5" w:rsidRDefault="00966564">
            <w:pPr>
              <w:pStyle w:val="1111"/>
            </w:pPr>
            <w:r>
              <w:rPr>
                <w:rFonts w:hint="eastAsia"/>
              </w:rPr>
              <w:t>（2）开标顺序：按照宣布通过第一个信封（商务与技术文件）评审名单的顺序。</w:t>
            </w:r>
          </w:p>
        </w:tc>
      </w:tr>
      <w:tr w:rsidR="005B02D5">
        <w:trPr>
          <w:trHeight w:val="1408"/>
        </w:trPr>
        <w:tc>
          <w:tcPr>
            <w:tcW w:w="900" w:type="dxa"/>
            <w:vAlign w:val="center"/>
          </w:tcPr>
          <w:p w:rsidR="005B02D5" w:rsidRDefault="00966564">
            <w:pPr>
              <w:widowControl/>
              <w:jc w:val="center"/>
              <w:rPr>
                <w:rFonts w:ascii="宋体" w:hAnsi="宋体" w:cs="宋体"/>
                <w:kern w:val="0"/>
                <w:szCs w:val="21"/>
              </w:rPr>
            </w:pPr>
            <w:r>
              <w:rPr>
                <w:rFonts w:ascii="宋体" w:hAnsi="宋体" w:cs="宋体" w:hint="eastAsia"/>
                <w:kern w:val="0"/>
                <w:szCs w:val="21"/>
              </w:rPr>
              <w:t>5.2.4</w:t>
            </w:r>
          </w:p>
        </w:tc>
        <w:tc>
          <w:tcPr>
            <w:tcW w:w="2506" w:type="dxa"/>
            <w:vAlign w:val="center"/>
          </w:tcPr>
          <w:p w:rsidR="005B02D5" w:rsidRDefault="00966564">
            <w:pPr>
              <w:widowControl/>
              <w:jc w:val="center"/>
              <w:rPr>
                <w:rFonts w:ascii="宋体" w:hAnsi="宋体" w:cs="宋体"/>
                <w:kern w:val="0"/>
                <w:szCs w:val="21"/>
              </w:rPr>
            </w:pPr>
            <w:r>
              <w:rPr>
                <w:rFonts w:ascii="宋体" w:hAnsi="宋体" w:cs="宋体" w:hint="eastAsia"/>
                <w:kern w:val="0"/>
                <w:szCs w:val="21"/>
              </w:rPr>
              <w:t>不参与评标基准价计算的其他形式</w:t>
            </w:r>
          </w:p>
        </w:tc>
        <w:tc>
          <w:tcPr>
            <w:tcW w:w="6092" w:type="dxa"/>
            <w:vAlign w:val="center"/>
          </w:tcPr>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1.投标文件的封套、投标函标明的标段号、单位名称不一致；</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2.不同投标人的投标文件相互混装；</w:t>
            </w:r>
          </w:p>
          <w:p w:rsidR="005B02D5" w:rsidRDefault="00966564">
            <w:pPr>
              <w:pStyle w:val="1111"/>
              <w:rPr>
                <w:rFonts w:asciiTheme="minorEastAsia" w:eastAsiaTheme="minorEastAsia" w:hAnsi="宋体" w:cstheme="minorBidi"/>
              </w:rPr>
            </w:pPr>
            <w:r>
              <w:rPr>
                <w:rFonts w:asciiTheme="minorEastAsia" w:eastAsiaTheme="minorEastAsia" w:hAnsi="宋体" w:cstheme="minorBidi" w:hint="eastAsia"/>
              </w:rPr>
              <w:t>3.本投标人须知前附</w:t>
            </w:r>
            <w:r>
              <w:rPr>
                <w:rFonts w:hAnsi="宋体" w:cs="宋体" w:hint="eastAsia"/>
                <w:kern w:val="0"/>
              </w:rPr>
              <w:t>表5.2.5款规定的现场废标项目。</w:t>
            </w:r>
          </w:p>
        </w:tc>
      </w:tr>
      <w:tr w:rsidR="005B02D5">
        <w:trPr>
          <w:trHeight w:val="1408"/>
        </w:trPr>
        <w:tc>
          <w:tcPr>
            <w:tcW w:w="900" w:type="dxa"/>
            <w:vAlign w:val="center"/>
          </w:tcPr>
          <w:p w:rsidR="005B02D5" w:rsidRDefault="00966564">
            <w:pPr>
              <w:widowControl/>
              <w:jc w:val="center"/>
              <w:rPr>
                <w:rFonts w:ascii="宋体" w:hAnsi="宋体" w:cs="宋体"/>
                <w:kern w:val="0"/>
                <w:szCs w:val="21"/>
              </w:rPr>
            </w:pPr>
            <w:r>
              <w:rPr>
                <w:rFonts w:ascii="宋体" w:hAnsi="宋体" w:cs="宋体" w:hint="eastAsia"/>
                <w:kern w:val="0"/>
                <w:szCs w:val="21"/>
              </w:rPr>
              <w:t>5.2.5</w:t>
            </w:r>
          </w:p>
        </w:tc>
        <w:tc>
          <w:tcPr>
            <w:tcW w:w="2506" w:type="dxa"/>
            <w:vAlign w:val="center"/>
          </w:tcPr>
          <w:p w:rsidR="005B02D5" w:rsidRDefault="00966564">
            <w:pPr>
              <w:widowControl/>
              <w:jc w:val="center"/>
              <w:rPr>
                <w:rFonts w:ascii="宋体" w:hAnsi="宋体" w:cs="宋体"/>
                <w:kern w:val="0"/>
                <w:szCs w:val="21"/>
              </w:rPr>
            </w:pPr>
            <w:r>
              <w:rPr>
                <w:rFonts w:ascii="宋体" w:hAnsi="宋体" w:cs="宋体" w:hint="eastAsia"/>
                <w:kern w:val="0"/>
                <w:szCs w:val="21"/>
              </w:rPr>
              <w:t>现场废标</w:t>
            </w:r>
          </w:p>
        </w:tc>
        <w:tc>
          <w:tcPr>
            <w:tcW w:w="6092" w:type="dxa"/>
            <w:vAlign w:val="center"/>
          </w:tcPr>
          <w:p w:rsidR="005B02D5" w:rsidRDefault="00966564">
            <w:pPr>
              <w:pStyle w:val="1111"/>
              <w:rPr>
                <w:rFonts w:asciiTheme="minorEastAsia" w:eastAsiaTheme="minorEastAsia"/>
              </w:rPr>
            </w:pPr>
            <w:r>
              <w:rPr>
                <w:rFonts w:asciiTheme="minorEastAsia" w:eastAsiaTheme="minorEastAsia" w:hint="eastAsia"/>
              </w:rPr>
              <w:t>开标过程中，若招标人发现投标文件出现以下任一情况，经监标人确认后当场宣布为废标：</w:t>
            </w:r>
          </w:p>
          <w:p w:rsidR="005B02D5" w:rsidRDefault="00966564">
            <w:pPr>
              <w:pStyle w:val="1111"/>
              <w:rPr>
                <w:rFonts w:asciiTheme="minorEastAsia" w:eastAsiaTheme="minorEastAsia"/>
              </w:rPr>
            </w:pPr>
            <w:r>
              <w:rPr>
                <w:rFonts w:asciiTheme="minorEastAsia" w:eastAsiaTheme="minorEastAsia" w:hint="eastAsia"/>
              </w:rPr>
              <w:t>（1）未在投标函上填写投标总价或投标总价的大写有错误；</w:t>
            </w:r>
          </w:p>
          <w:p w:rsidR="005B02D5" w:rsidRDefault="00966564">
            <w:pPr>
              <w:pStyle w:val="1111"/>
              <w:rPr>
                <w:rFonts w:asciiTheme="minorEastAsia" w:eastAsiaTheme="minorEastAsia"/>
              </w:rPr>
            </w:pPr>
            <w:r>
              <w:rPr>
                <w:rFonts w:asciiTheme="minorEastAsia" w:eastAsiaTheme="minorEastAsia" w:hint="eastAsia"/>
              </w:rPr>
              <w:t>（2）投标报价（含税价）等于或超出招标人公布的最高限价；</w:t>
            </w:r>
          </w:p>
          <w:p w:rsidR="005B02D5" w:rsidRDefault="00966564">
            <w:pPr>
              <w:pStyle w:val="1111"/>
              <w:rPr>
                <w:rFonts w:asciiTheme="minorEastAsia" w:eastAsiaTheme="minorEastAsia"/>
              </w:rPr>
            </w:pPr>
            <w:r>
              <w:rPr>
                <w:rFonts w:asciiTheme="minorEastAsia" w:eastAsiaTheme="minorEastAsia" w:hint="eastAsia"/>
              </w:rPr>
              <w:t>（3）投标函未按照招标文件规定签署并加盖公章；</w:t>
            </w:r>
          </w:p>
          <w:p w:rsidR="005B02D5" w:rsidRDefault="00966564">
            <w:pPr>
              <w:pStyle w:val="1111"/>
              <w:rPr>
                <w:rFonts w:hAnsi="宋体" w:cs="宋体"/>
                <w:b/>
              </w:rPr>
            </w:pPr>
            <w:r>
              <w:rPr>
                <w:rFonts w:asciiTheme="minorEastAsia" w:eastAsiaTheme="minorEastAsia" w:hint="eastAsia"/>
              </w:rPr>
              <w:t>（4）投标文件的正、副本份数不满足招标文件的规定。</w:t>
            </w:r>
          </w:p>
        </w:tc>
      </w:tr>
      <w:tr w:rsidR="005B02D5">
        <w:trPr>
          <w:trHeight w:val="416"/>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6.1.1</w:t>
            </w:r>
          </w:p>
        </w:tc>
        <w:tc>
          <w:tcPr>
            <w:tcW w:w="2506"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评标委员会的组建</w:t>
            </w:r>
          </w:p>
        </w:tc>
        <w:tc>
          <w:tcPr>
            <w:tcW w:w="6092" w:type="dxa"/>
            <w:vAlign w:val="center"/>
          </w:tcPr>
          <w:p w:rsidR="005B02D5" w:rsidRDefault="00966564">
            <w:pPr>
              <w:pStyle w:val="1111"/>
              <w:rPr>
                <w:rFonts w:asciiTheme="minorEastAsia" w:eastAsiaTheme="minorEastAsia"/>
              </w:rPr>
            </w:pPr>
            <w:r>
              <w:rPr>
                <w:rFonts w:asciiTheme="minorEastAsia" w:eastAsiaTheme="minorEastAsia" w:hint="eastAsia"/>
              </w:rPr>
              <w:t>评标委员会构成：5人，其中招标人代表1人、专家4人；</w:t>
            </w:r>
          </w:p>
          <w:p w:rsidR="005B02D5" w:rsidRDefault="00966564">
            <w:pPr>
              <w:pStyle w:val="1111"/>
              <w:rPr>
                <w:rFonts w:asciiTheme="minorEastAsia" w:eastAsiaTheme="minorEastAsia"/>
              </w:rPr>
            </w:pPr>
            <w:r>
              <w:rPr>
                <w:rFonts w:asciiTheme="minorEastAsia" w:eastAsiaTheme="minorEastAsia" w:hint="eastAsia"/>
              </w:rPr>
              <w:t>评标专家确定方式：在专家库中随机抽取；</w:t>
            </w:r>
          </w:p>
          <w:p w:rsidR="005B02D5" w:rsidRDefault="00966564">
            <w:pPr>
              <w:pStyle w:val="1111"/>
              <w:rPr>
                <w:rFonts w:hAnsi="宋体" w:cs="宋体"/>
              </w:rPr>
            </w:pPr>
            <w:r>
              <w:rPr>
                <w:rFonts w:asciiTheme="minorEastAsia" w:eastAsiaTheme="minorEastAsia" w:hint="eastAsia"/>
              </w:rPr>
              <w:t>评标委员会负责人由评标委员会成员推举产生</w:t>
            </w:r>
            <w:r>
              <w:rPr>
                <w:rFonts w:asciiTheme="minorEastAsia" w:eastAsiaTheme="minorEastAsia"/>
              </w:rPr>
              <w:t>,</w:t>
            </w:r>
            <w:r>
              <w:rPr>
                <w:rFonts w:asciiTheme="minorEastAsia" w:eastAsiaTheme="minorEastAsia" w:hint="eastAsia"/>
              </w:rPr>
              <w:t>评标委员会负责人与评标委员会的其他成员有同等的表决权。</w:t>
            </w:r>
          </w:p>
        </w:tc>
      </w:tr>
      <w:tr w:rsidR="005B02D5">
        <w:trPr>
          <w:trHeight w:val="824"/>
        </w:trPr>
        <w:tc>
          <w:tcPr>
            <w:tcW w:w="900" w:type="dxa"/>
            <w:vAlign w:val="center"/>
          </w:tcPr>
          <w:p w:rsidR="005B02D5" w:rsidRDefault="00966564">
            <w:pPr>
              <w:pStyle w:val="TableParagraph"/>
              <w:jc w:val="center"/>
              <w:rPr>
                <w:color w:val="26262D"/>
                <w:szCs w:val="21"/>
              </w:rPr>
            </w:pPr>
            <w:r>
              <w:rPr>
                <w:rFonts w:hint="eastAsia"/>
                <w:color w:val="26262D"/>
                <w:szCs w:val="21"/>
              </w:rPr>
              <w:t>6.3.2</w:t>
            </w:r>
          </w:p>
        </w:tc>
        <w:tc>
          <w:tcPr>
            <w:tcW w:w="2506" w:type="dxa"/>
            <w:vAlign w:val="center"/>
          </w:tcPr>
          <w:p w:rsidR="005B02D5" w:rsidRDefault="00966564">
            <w:pPr>
              <w:pStyle w:val="TableParagraph"/>
              <w:jc w:val="center"/>
              <w:rPr>
                <w:color w:val="26262D"/>
                <w:szCs w:val="21"/>
                <w:lang w:eastAsia="zh-CN"/>
              </w:rPr>
            </w:pPr>
            <w:r>
              <w:rPr>
                <w:rFonts w:hint="eastAsia"/>
                <w:color w:val="26262D"/>
                <w:szCs w:val="21"/>
                <w:lang w:eastAsia="zh-CN"/>
              </w:rPr>
              <w:t>评标</w:t>
            </w:r>
            <w:r>
              <w:rPr>
                <w:rFonts w:hint="eastAsia"/>
                <w:color w:val="4F5257"/>
                <w:szCs w:val="21"/>
                <w:lang w:eastAsia="zh-CN"/>
              </w:rPr>
              <w:t>委员会</w:t>
            </w:r>
            <w:r>
              <w:rPr>
                <w:rFonts w:hint="eastAsia"/>
                <w:color w:val="26262D"/>
                <w:szCs w:val="21"/>
                <w:lang w:eastAsia="zh-CN"/>
              </w:rPr>
              <w:t>推荐中标候选人的人数</w:t>
            </w:r>
          </w:p>
        </w:tc>
        <w:tc>
          <w:tcPr>
            <w:tcW w:w="6092" w:type="dxa"/>
            <w:vAlign w:val="center"/>
          </w:tcPr>
          <w:p w:rsidR="005B02D5" w:rsidRDefault="00966564">
            <w:pPr>
              <w:pStyle w:val="1111"/>
            </w:pPr>
            <w:r>
              <w:rPr>
                <w:rFonts w:hint="eastAsia"/>
              </w:rPr>
              <w:t>不超过3个中标候选人。</w:t>
            </w:r>
          </w:p>
        </w:tc>
      </w:tr>
      <w:tr w:rsidR="005B02D5">
        <w:trPr>
          <w:trHeight w:val="1001"/>
        </w:trPr>
        <w:tc>
          <w:tcPr>
            <w:tcW w:w="900" w:type="dxa"/>
            <w:vAlign w:val="center"/>
          </w:tcPr>
          <w:p w:rsidR="005B02D5" w:rsidRDefault="00966564">
            <w:pPr>
              <w:widowControl/>
              <w:snapToGrid w:val="0"/>
              <w:jc w:val="center"/>
              <w:rPr>
                <w:rFonts w:ascii="宋体" w:hAnsi="宋体" w:cs="宋体"/>
                <w:kern w:val="0"/>
                <w:szCs w:val="21"/>
              </w:rPr>
            </w:pPr>
            <w:r>
              <w:rPr>
                <w:rFonts w:ascii="宋体" w:hAnsi="宋体" w:cs="宋体" w:hint="eastAsia"/>
                <w:kern w:val="0"/>
                <w:szCs w:val="21"/>
              </w:rPr>
              <w:t>7.1</w:t>
            </w:r>
          </w:p>
        </w:tc>
        <w:tc>
          <w:tcPr>
            <w:tcW w:w="2506" w:type="dxa"/>
            <w:vAlign w:val="center"/>
          </w:tcPr>
          <w:p w:rsidR="005B02D5" w:rsidRDefault="00966564">
            <w:pPr>
              <w:pStyle w:val="TableParagraph"/>
              <w:jc w:val="center"/>
              <w:rPr>
                <w:rFonts w:ascii="宋体" w:cs="宋体"/>
                <w:szCs w:val="21"/>
                <w:lang w:eastAsia="zh-CN"/>
              </w:rPr>
            </w:pPr>
            <w:r>
              <w:rPr>
                <w:rFonts w:hint="eastAsia"/>
                <w:color w:val="26262D"/>
                <w:szCs w:val="21"/>
                <w:lang w:eastAsia="zh-CN"/>
              </w:rPr>
              <w:t>中标候选人公示媒介及期限</w:t>
            </w:r>
          </w:p>
        </w:tc>
        <w:tc>
          <w:tcPr>
            <w:tcW w:w="6092" w:type="dxa"/>
            <w:vAlign w:val="center"/>
          </w:tcPr>
          <w:p w:rsidR="005B02D5" w:rsidRDefault="00966564">
            <w:pPr>
              <w:pStyle w:val="1111"/>
              <w:rPr>
                <w:color w:val="26262D"/>
              </w:rPr>
            </w:pPr>
            <w:r>
              <w:rPr>
                <w:rFonts w:hint="eastAsia"/>
                <w:color w:val="3B3B42"/>
              </w:rPr>
              <w:t>公</w:t>
            </w:r>
            <w:r>
              <w:rPr>
                <w:rFonts w:hint="eastAsia"/>
                <w:color w:val="26262D"/>
              </w:rPr>
              <w:t>示媒介：同招标公告；</w:t>
            </w:r>
          </w:p>
          <w:p w:rsidR="005B02D5" w:rsidRDefault="00966564">
            <w:pPr>
              <w:pStyle w:val="1111"/>
              <w:rPr>
                <w:rFonts w:cs="宋体"/>
              </w:rPr>
            </w:pPr>
            <w:r>
              <w:rPr>
                <w:rFonts w:hint="eastAsia"/>
                <w:color w:val="26262D"/>
              </w:rPr>
              <w:t>公示期限：中标候选人公示期不得少于</w:t>
            </w:r>
            <w:r>
              <w:rPr>
                <w:color w:val="26262D"/>
              </w:rPr>
              <w:t>3</w:t>
            </w:r>
            <w:r>
              <w:rPr>
                <w:rFonts w:hint="eastAsia"/>
                <w:color w:val="26262D"/>
              </w:rPr>
              <w:t>日。</w:t>
            </w:r>
          </w:p>
        </w:tc>
      </w:tr>
      <w:tr w:rsidR="005B02D5">
        <w:trPr>
          <w:trHeight w:val="844"/>
        </w:trPr>
        <w:tc>
          <w:tcPr>
            <w:tcW w:w="900" w:type="dxa"/>
            <w:tcBorders>
              <w:bottom w:val="single" w:sz="4" w:space="0" w:color="auto"/>
            </w:tcBorders>
            <w:vAlign w:val="center"/>
          </w:tcPr>
          <w:p w:rsidR="005B02D5" w:rsidRDefault="00966564">
            <w:pPr>
              <w:pStyle w:val="TableParagraph"/>
              <w:jc w:val="center"/>
              <w:rPr>
                <w:color w:val="131318"/>
                <w:szCs w:val="21"/>
              </w:rPr>
            </w:pPr>
            <w:r>
              <w:rPr>
                <w:rFonts w:hint="eastAsia"/>
                <w:color w:val="131318"/>
                <w:szCs w:val="21"/>
              </w:rPr>
              <w:t>7.4</w:t>
            </w:r>
          </w:p>
        </w:tc>
        <w:tc>
          <w:tcPr>
            <w:tcW w:w="2506" w:type="dxa"/>
            <w:tcBorders>
              <w:bottom w:val="single" w:sz="4" w:space="0" w:color="auto"/>
            </w:tcBorders>
            <w:vAlign w:val="center"/>
          </w:tcPr>
          <w:p w:rsidR="005B02D5" w:rsidRDefault="00966564">
            <w:pPr>
              <w:pStyle w:val="TableParagraph"/>
              <w:jc w:val="center"/>
              <w:rPr>
                <w:color w:val="3B3B42"/>
                <w:szCs w:val="21"/>
                <w:lang w:eastAsia="zh-CN"/>
              </w:rPr>
            </w:pPr>
            <w:r>
              <w:rPr>
                <w:rFonts w:hint="eastAsia"/>
                <w:color w:val="3B3B42"/>
                <w:szCs w:val="21"/>
                <w:lang w:eastAsia="zh-CN"/>
              </w:rPr>
              <w:t>是否授权评标委员会确定中</w:t>
            </w:r>
            <w:r>
              <w:rPr>
                <w:rFonts w:hint="eastAsia"/>
                <w:color w:val="26262D"/>
                <w:szCs w:val="21"/>
                <w:lang w:eastAsia="zh-CN"/>
              </w:rPr>
              <w:t>标人</w:t>
            </w:r>
          </w:p>
        </w:tc>
        <w:tc>
          <w:tcPr>
            <w:tcW w:w="6092" w:type="dxa"/>
            <w:tcBorders>
              <w:bottom w:val="single" w:sz="4" w:space="0" w:color="auto"/>
            </w:tcBorders>
            <w:vAlign w:val="center"/>
          </w:tcPr>
          <w:p w:rsidR="005B02D5" w:rsidRDefault="00966564">
            <w:pPr>
              <w:pStyle w:val="1111"/>
              <w:rPr>
                <w:rFonts w:cs="宋体"/>
              </w:rPr>
            </w:pPr>
            <w:r>
              <w:rPr>
                <w:rFonts w:hint="eastAsia"/>
                <w:color w:val="26262D"/>
              </w:rPr>
              <w:t>否</w:t>
            </w:r>
          </w:p>
        </w:tc>
      </w:tr>
      <w:tr w:rsidR="005B02D5">
        <w:trPr>
          <w:trHeight w:val="399"/>
        </w:trPr>
        <w:tc>
          <w:tcPr>
            <w:tcW w:w="900" w:type="dxa"/>
            <w:tcBorders>
              <w:bottom w:val="single" w:sz="4" w:space="0" w:color="auto"/>
            </w:tcBorders>
            <w:vAlign w:val="center"/>
          </w:tcPr>
          <w:p w:rsidR="005B02D5" w:rsidRDefault="00966564">
            <w:pPr>
              <w:pStyle w:val="TableParagraph"/>
              <w:jc w:val="center"/>
              <w:rPr>
                <w:color w:val="131318"/>
                <w:szCs w:val="21"/>
              </w:rPr>
            </w:pPr>
            <w:r>
              <w:rPr>
                <w:rFonts w:hint="eastAsia"/>
                <w:color w:val="131318"/>
                <w:szCs w:val="21"/>
              </w:rPr>
              <w:t>7.4.1</w:t>
            </w:r>
          </w:p>
        </w:tc>
        <w:tc>
          <w:tcPr>
            <w:tcW w:w="2506" w:type="dxa"/>
            <w:tcBorders>
              <w:bottom w:val="single" w:sz="4" w:space="0" w:color="auto"/>
            </w:tcBorders>
            <w:vAlign w:val="center"/>
          </w:tcPr>
          <w:p w:rsidR="005B02D5" w:rsidRDefault="00966564">
            <w:pPr>
              <w:pStyle w:val="TableParagraph"/>
              <w:jc w:val="center"/>
              <w:rPr>
                <w:color w:val="26262D"/>
                <w:szCs w:val="21"/>
              </w:rPr>
            </w:pPr>
            <w:r>
              <w:rPr>
                <w:rFonts w:hint="eastAsia"/>
                <w:color w:val="26262D"/>
                <w:szCs w:val="21"/>
              </w:rPr>
              <w:t>定标方式</w:t>
            </w:r>
          </w:p>
        </w:tc>
        <w:tc>
          <w:tcPr>
            <w:tcW w:w="6092" w:type="dxa"/>
            <w:tcBorders>
              <w:bottom w:val="single" w:sz="4" w:space="0" w:color="auto"/>
            </w:tcBorders>
            <w:vAlign w:val="center"/>
          </w:tcPr>
          <w:p w:rsidR="005B02D5" w:rsidRDefault="00966564">
            <w:pPr>
              <w:pStyle w:val="1111"/>
              <w:rPr>
                <w:color w:val="26262D"/>
              </w:rPr>
            </w:pPr>
            <w:r>
              <w:rPr>
                <w:rFonts w:hint="eastAsia"/>
                <w:color w:val="26262D"/>
              </w:rPr>
              <w:t>招标人不授权评标委员会确定中标人。招标人将依据评标委员会推荐的中标候选人，原则上排名第一的中标候选人为中标人。</w:t>
            </w:r>
          </w:p>
        </w:tc>
      </w:tr>
      <w:tr w:rsidR="005B02D5">
        <w:trPr>
          <w:trHeight w:val="2158"/>
        </w:trPr>
        <w:tc>
          <w:tcPr>
            <w:tcW w:w="900" w:type="dxa"/>
            <w:vAlign w:val="center"/>
          </w:tcPr>
          <w:p w:rsidR="005B02D5" w:rsidRDefault="00966564">
            <w:pPr>
              <w:pStyle w:val="TableParagraph"/>
              <w:jc w:val="center"/>
              <w:rPr>
                <w:color w:val="131318"/>
                <w:szCs w:val="21"/>
              </w:rPr>
            </w:pPr>
            <w:r>
              <w:rPr>
                <w:rFonts w:hint="eastAsia"/>
                <w:color w:val="131318"/>
                <w:szCs w:val="21"/>
              </w:rPr>
              <w:lastRenderedPageBreak/>
              <w:t>7.4.2</w:t>
            </w:r>
          </w:p>
        </w:tc>
        <w:tc>
          <w:tcPr>
            <w:tcW w:w="2506" w:type="dxa"/>
            <w:vAlign w:val="center"/>
          </w:tcPr>
          <w:p w:rsidR="005B02D5" w:rsidRDefault="00966564">
            <w:pPr>
              <w:pStyle w:val="TableParagraph"/>
              <w:jc w:val="center"/>
              <w:rPr>
                <w:color w:val="26262D"/>
                <w:szCs w:val="21"/>
              </w:rPr>
            </w:pPr>
            <w:r>
              <w:rPr>
                <w:rFonts w:hint="eastAsia"/>
                <w:color w:val="26262D"/>
                <w:szCs w:val="21"/>
              </w:rPr>
              <w:t>中标候选人</w:t>
            </w:r>
          </w:p>
          <w:p w:rsidR="005B02D5" w:rsidRDefault="00966564">
            <w:pPr>
              <w:pStyle w:val="TableParagraph"/>
              <w:jc w:val="center"/>
              <w:rPr>
                <w:color w:val="26262D"/>
                <w:szCs w:val="21"/>
              </w:rPr>
            </w:pPr>
            <w:r>
              <w:rPr>
                <w:rFonts w:hint="eastAsia"/>
                <w:color w:val="26262D"/>
                <w:szCs w:val="21"/>
              </w:rPr>
              <w:t>放弃中标</w:t>
            </w:r>
          </w:p>
        </w:tc>
        <w:tc>
          <w:tcPr>
            <w:tcW w:w="6092" w:type="dxa"/>
            <w:vAlign w:val="center"/>
          </w:tcPr>
          <w:p w:rsidR="005B02D5" w:rsidRDefault="00966564">
            <w:pPr>
              <w:pStyle w:val="1111"/>
              <w:rPr>
                <w:color w:val="26262D"/>
              </w:rPr>
            </w:pPr>
            <w:r>
              <w:rPr>
                <w:rFonts w:hint="eastAsia"/>
                <w:color w:val="26262D"/>
              </w:rPr>
              <w:t>排名第一的中标候选人放弃中标；或者不能履行合同；或者不按照招标文件要求提交履约担保；或者被查实存在影响中标结果的违法行为等情形不符合中标条件的，招标人可以按照评标委员会提出的中标候选人名单排序依次确定其他中标候选人为中标人，也可以重新招标。</w:t>
            </w:r>
          </w:p>
        </w:tc>
      </w:tr>
      <w:tr w:rsidR="005B02D5">
        <w:trPr>
          <w:trHeight w:val="686"/>
        </w:trPr>
        <w:tc>
          <w:tcPr>
            <w:tcW w:w="900" w:type="dxa"/>
            <w:vAlign w:val="center"/>
          </w:tcPr>
          <w:p w:rsidR="005B02D5" w:rsidRDefault="00966564">
            <w:pPr>
              <w:pStyle w:val="TableParagraph"/>
              <w:jc w:val="center"/>
              <w:rPr>
                <w:color w:val="131318"/>
                <w:szCs w:val="21"/>
              </w:rPr>
            </w:pPr>
            <w:r>
              <w:rPr>
                <w:rFonts w:hint="eastAsia"/>
                <w:color w:val="131318"/>
                <w:szCs w:val="21"/>
              </w:rPr>
              <w:t>7.5</w:t>
            </w:r>
          </w:p>
        </w:tc>
        <w:tc>
          <w:tcPr>
            <w:tcW w:w="2506" w:type="dxa"/>
            <w:vAlign w:val="center"/>
          </w:tcPr>
          <w:p w:rsidR="005B02D5" w:rsidRDefault="00966564">
            <w:pPr>
              <w:pStyle w:val="TableParagraph"/>
              <w:jc w:val="center"/>
              <w:rPr>
                <w:color w:val="26262D"/>
                <w:szCs w:val="21"/>
                <w:lang w:eastAsia="zh-CN"/>
              </w:rPr>
            </w:pPr>
            <w:r>
              <w:rPr>
                <w:rFonts w:hint="eastAsia"/>
                <w:color w:val="26262D"/>
                <w:szCs w:val="21"/>
                <w:lang w:eastAsia="zh-CN"/>
              </w:rPr>
              <w:t>中标通知书</w:t>
            </w:r>
            <w:r>
              <w:rPr>
                <w:rFonts w:hint="eastAsia"/>
                <w:color w:val="3B3B42"/>
                <w:szCs w:val="21"/>
                <w:lang w:eastAsia="zh-CN"/>
              </w:rPr>
              <w:t>发出的形式</w:t>
            </w:r>
          </w:p>
        </w:tc>
        <w:tc>
          <w:tcPr>
            <w:tcW w:w="6092" w:type="dxa"/>
            <w:vAlign w:val="center"/>
          </w:tcPr>
          <w:p w:rsidR="005B02D5" w:rsidRDefault="00966564">
            <w:pPr>
              <w:pStyle w:val="1111"/>
              <w:rPr>
                <w:color w:val="26262D"/>
              </w:rPr>
            </w:pPr>
            <w:r>
              <w:rPr>
                <w:rFonts w:hint="eastAsia"/>
                <w:color w:val="26262D"/>
              </w:rPr>
              <w:t>中标通知书以书面的形式</w:t>
            </w:r>
            <w:r>
              <w:rPr>
                <w:rFonts w:hint="eastAsia"/>
                <w:color w:val="3B3B42"/>
              </w:rPr>
              <w:t>向中标人发出中标通知书，以网站公告的形式向所有投标人发出中标结果通知。</w:t>
            </w:r>
          </w:p>
        </w:tc>
      </w:tr>
      <w:tr w:rsidR="005B02D5">
        <w:trPr>
          <w:trHeight w:val="994"/>
        </w:trPr>
        <w:tc>
          <w:tcPr>
            <w:tcW w:w="900" w:type="dxa"/>
            <w:vAlign w:val="center"/>
          </w:tcPr>
          <w:p w:rsidR="005B02D5" w:rsidRDefault="00966564">
            <w:pPr>
              <w:pStyle w:val="TableParagraph"/>
              <w:jc w:val="center"/>
              <w:rPr>
                <w:color w:val="131318"/>
                <w:szCs w:val="21"/>
              </w:rPr>
            </w:pPr>
            <w:r>
              <w:rPr>
                <w:rFonts w:hint="eastAsia"/>
                <w:color w:val="131318"/>
                <w:szCs w:val="21"/>
              </w:rPr>
              <w:t>7.6</w:t>
            </w:r>
          </w:p>
        </w:tc>
        <w:tc>
          <w:tcPr>
            <w:tcW w:w="2506" w:type="dxa"/>
            <w:vAlign w:val="center"/>
          </w:tcPr>
          <w:p w:rsidR="005B02D5" w:rsidRDefault="00966564">
            <w:pPr>
              <w:pStyle w:val="TableParagraph"/>
              <w:jc w:val="center"/>
              <w:rPr>
                <w:color w:val="3B3B42"/>
                <w:szCs w:val="21"/>
                <w:lang w:eastAsia="zh-CN"/>
              </w:rPr>
            </w:pPr>
            <w:r>
              <w:rPr>
                <w:rFonts w:hint="eastAsia"/>
                <w:color w:val="3B3B42"/>
                <w:szCs w:val="21"/>
                <w:lang w:eastAsia="zh-CN"/>
              </w:rPr>
              <w:t>中标结果公告媒介及期限</w:t>
            </w:r>
          </w:p>
        </w:tc>
        <w:tc>
          <w:tcPr>
            <w:tcW w:w="6092" w:type="dxa"/>
            <w:vAlign w:val="center"/>
          </w:tcPr>
          <w:p w:rsidR="005B02D5" w:rsidRDefault="00966564">
            <w:pPr>
              <w:pStyle w:val="1111"/>
              <w:rPr>
                <w:color w:val="131318"/>
              </w:rPr>
            </w:pPr>
            <w:r>
              <w:rPr>
                <w:rFonts w:hint="eastAsia"/>
                <w:color w:val="3B3B42"/>
              </w:rPr>
              <w:t>公告媒介</w:t>
            </w:r>
            <w:r>
              <w:rPr>
                <w:rFonts w:hint="eastAsia"/>
                <w:color w:val="131318"/>
              </w:rPr>
              <w:t>：同招标公告</w:t>
            </w:r>
          </w:p>
          <w:p w:rsidR="005B02D5" w:rsidRDefault="00966564">
            <w:pPr>
              <w:pStyle w:val="1111"/>
              <w:rPr>
                <w:color w:val="3B3B42"/>
              </w:rPr>
            </w:pPr>
            <w:r>
              <w:rPr>
                <w:rFonts w:hint="eastAsia"/>
                <w:color w:val="3B3B42"/>
              </w:rPr>
              <w:t>公</w:t>
            </w:r>
            <w:r>
              <w:rPr>
                <w:rFonts w:hint="eastAsia"/>
                <w:color w:val="131318"/>
              </w:rPr>
              <w:t>告期限：</w:t>
            </w:r>
            <w:r>
              <w:rPr>
                <w:color w:val="131318"/>
                <w:u w:val="single"/>
              </w:rPr>
              <w:t>3</w:t>
            </w:r>
            <w:r>
              <w:rPr>
                <w:rFonts w:hint="eastAsia"/>
                <w:color w:val="131318"/>
                <w:u w:val="single"/>
              </w:rPr>
              <w:t>工作</w:t>
            </w:r>
            <w:r>
              <w:rPr>
                <w:rFonts w:hint="eastAsia"/>
                <w:color w:val="010101"/>
              </w:rPr>
              <w:t>日</w:t>
            </w:r>
          </w:p>
        </w:tc>
      </w:tr>
      <w:tr w:rsidR="005B02D5">
        <w:trPr>
          <w:trHeight w:val="2539"/>
        </w:trPr>
        <w:tc>
          <w:tcPr>
            <w:tcW w:w="900" w:type="dxa"/>
            <w:vAlign w:val="center"/>
          </w:tcPr>
          <w:p w:rsidR="005B02D5" w:rsidRDefault="00966564">
            <w:pPr>
              <w:pStyle w:val="TableParagraph"/>
              <w:jc w:val="center"/>
              <w:rPr>
                <w:color w:val="131318"/>
                <w:szCs w:val="21"/>
              </w:rPr>
            </w:pPr>
            <w:r>
              <w:rPr>
                <w:rFonts w:hint="eastAsia"/>
                <w:color w:val="131318"/>
                <w:szCs w:val="21"/>
              </w:rPr>
              <w:t>7.7.1</w:t>
            </w:r>
          </w:p>
        </w:tc>
        <w:tc>
          <w:tcPr>
            <w:tcW w:w="2506" w:type="dxa"/>
            <w:vAlign w:val="center"/>
          </w:tcPr>
          <w:p w:rsidR="005B02D5" w:rsidRDefault="00966564">
            <w:pPr>
              <w:pStyle w:val="TableParagraph"/>
              <w:jc w:val="center"/>
              <w:rPr>
                <w:color w:val="26262D"/>
                <w:szCs w:val="21"/>
              </w:rPr>
            </w:pPr>
            <w:r>
              <w:rPr>
                <w:rFonts w:hint="eastAsia"/>
                <w:color w:val="26262D"/>
                <w:szCs w:val="21"/>
              </w:rPr>
              <w:t>履约保证金</w:t>
            </w:r>
          </w:p>
        </w:tc>
        <w:tc>
          <w:tcPr>
            <w:tcW w:w="6092" w:type="dxa"/>
            <w:vAlign w:val="center"/>
          </w:tcPr>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要求中标人提交履约保证金：</w:t>
            </w:r>
          </w:p>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履约保证金的形式：银行保函或银行转帐形式；</w:t>
            </w:r>
          </w:p>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履约保证金的金额为签约合同价的10%：</w:t>
            </w:r>
            <w:r>
              <w:rPr>
                <w:rFonts w:asciiTheme="minorEastAsia" w:eastAsiaTheme="minorEastAsia" w:hAnsi="宋体" w:cstheme="minorBidi"/>
                <w:color w:val="26262D"/>
              </w:rPr>
              <w:t>。</w:t>
            </w:r>
          </w:p>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采用银行保函时，出具保函的银行级别：支行及以上的国有及股份制商业银行。</w:t>
            </w:r>
          </w:p>
        </w:tc>
      </w:tr>
      <w:tr w:rsidR="005B02D5">
        <w:trPr>
          <w:trHeight w:val="1860"/>
        </w:trPr>
        <w:tc>
          <w:tcPr>
            <w:tcW w:w="900" w:type="dxa"/>
            <w:vAlign w:val="center"/>
          </w:tcPr>
          <w:p w:rsidR="005B02D5" w:rsidRDefault="00966564">
            <w:pPr>
              <w:pStyle w:val="TableParagraph"/>
              <w:jc w:val="center"/>
              <w:rPr>
                <w:color w:val="131318"/>
                <w:szCs w:val="21"/>
              </w:rPr>
            </w:pPr>
            <w:r>
              <w:rPr>
                <w:rFonts w:hint="eastAsia"/>
                <w:color w:val="131318"/>
                <w:szCs w:val="21"/>
              </w:rPr>
              <w:t>8.5.1</w:t>
            </w:r>
          </w:p>
        </w:tc>
        <w:tc>
          <w:tcPr>
            <w:tcW w:w="2506" w:type="dxa"/>
            <w:vAlign w:val="center"/>
          </w:tcPr>
          <w:p w:rsidR="005B02D5" w:rsidRDefault="00966564">
            <w:pPr>
              <w:pStyle w:val="TableParagraph"/>
              <w:jc w:val="center"/>
              <w:rPr>
                <w:color w:val="26262D"/>
                <w:szCs w:val="21"/>
              </w:rPr>
            </w:pPr>
            <w:r>
              <w:rPr>
                <w:rFonts w:hint="eastAsia"/>
                <w:color w:val="26262D"/>
                <w:szCs w:val="21"/>
              </w:rPr>
              <w:t>监督</w:t>
            </w:r>
            <w:r>
              <w:rPr>
                <w:rFonts w:hint="eastAsia"/>
                <w:color w:val="4F5257"/>
                <w:szCs w:val="21"/>
              </w:rPr>
              <w:t>部</w:t>
            </w:r>
            <w:r>
              <w:rPr>
                <w:rFonts w:hint="eastAsia"/>
                <w:color w:val="26262D"/>
                <w:szCs w:val="21"/>
              </w:rPr>
              <w:t>门</w:t>
            </w:r>
          </w:p>
        </w:tc>
        <w:tc>
          <w:tcPr>
            <w:tcW w:w="6092" w:type="dxa"/>
            <w:vAlign w:val="center"/>
          </w:tcPr>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监督部门：陕西旬凤韩黄高速公路有限公司工程经济部</w:t>
            </w:r>
          </w:p>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地    址：陕西省凤翔县西城国际百合小区商业7号楼</w:t>
            </w:r>
          </w:p>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电    话：</w:t>
            </w:r>
            <w:r>
              <w:rPr>
                <w:rFonts w:asciiTheme="minorEastAsia" w:eastAsiaTheme="minorEastAsia" w:hAnsi="宋体" w:cstheme="minorBidi"/>
                <w:color w:val="26262D"/>
              </w:rPr>
              <w:t>0917</w:t>
            </w:r>
            <w:r>
              <w:rPr>
                <w:rFonts w:asciiTheme="minorEastAsia" w:eastAsiaTheme="minorEastAsia" w:hAnsi="宋体" w:cstheme="minorBidi" w:hint="eastAsia"/>
                <w:color w:val="26262D"/>
              </w:rPr>
              <w:t>-</w:t>
            </w:r>
            <w:r>
              <w:rPr>
                <w:rFonts w:asciiTheme="minorEastAsia" w:eastAsiaTheme="minorEastAsia" w:hAnsi="宋体" w:cstheme="minorBidi"/>
                <w:color w:val="26262D"/>
              </w:rPr>
              <w:t>7281359</w:t>
            </w:r>
          </w:p>
          <w:p w:rsidR="005B02D5" w:rsidRDefault="00966564">
            <w:pPr>
              <w:pStyle w:val="1111"/>
              <w:rPr>
                <w:rFonts w:asciiTheme="minorEastAsia" w:eastAsiaTheme="minorEastAsia" w:hAnsi="宋体" w:cstheme="minorBidi"/>
                <w:color w:val="26262D"/>
              </w:rPr>
            </w:pPr>
            <w:r>
              <w:rPr>
                <w:rFonts w:asciiTheme="minorEastAsia" w:eastAsiaTheme="minorEastAsia" w:hAnsi="宋体" w:cstheme="minorBidi" w:hint="eastAsia"/>
                <w:color w:val="26262D"/>
              </w:rPr>
              <w:t>传    真：</w:t>
            </w:r>
            <w:r>
              <w:rPr>
                <w:rFonts w:asciiTheme="minorEastAsia" w:eastAsiaTheme="minorEastAsia" w:hAnsi="宋体" w:cstheme="minorBidi"/>
                <w:color w:val="26262D"/>
              </w:rPr>
              <w:t>0917</w:t>
            </w:r>
            <w:r>
              <w:rPr>
                <w:rFonts w:asciiTheme="minorEastAsia" w:eastAsiaTheme="minorEastAsia" w:hAnsi="宋体" w:cstheme="minorBidi" w:hint="eastAsia"/>
                <w:color w:val="26262D"/>
              </w:rPr>
              <w:t>-</w:t>
            </w:r>
            <w:r>
              <w:rPr>
                <w:rFonts w:asciiTheme="minorEastAsia" w:eastAsiaTheme="minorEastAsia" w:hAnsi="宋体" w:cstheme="minorBidi"/>
                <w:color w:val="26262D"/>
              </w:rPr>
              <w:t>7280310</w:t>
            </w:r>
          </w:p>
          <w:p w:rsidR="005B02D5" w:rsidRDefault="00966564">
            <w:pPr>
              <w:pStyle w:val="1111"/>
              <w:rPr>
                <w:rFonts w:hAnsi="宋体" w:cs="宋体"/>
              </w:rPr>
            </w:pPr>
            <w:r>
              <w:rPr>
                <w:rFonts w:asciiTheme="minorEastAsia" w:eastAsiaTheme="minorEastAsia" w:hAnsi="宋体" w:cstheme="minorBidi" w:hint="eastAsia"/>
                <w:color w:val="26262D"/>
              </w:rPr>
              <w:t xml:space="preserve">邮    </w:t>
            </w:r>
            <w:r>
              <w:rPr>
                <w:rFonts w:asciiTheme="minorEastAsia" w:eastAsiaTheme="minorEastAsia" w:hAnsi="宋体" w:cstheme="minorBidi"/>
                <w:color w:val="26262D"/>
              </w:rPr>
              <w:t>编：721400</w:t>
            </w:r>
          </w:p>
        </w:tc>
      </w:tr>
      <w:tr w:rsidR="005B02D5">
        <w:trPr>
          <w:trHeight w:val="983"/>
        </w:trPr>
        <w:tc>
          <w:tcPr>
            <w:tcW w:w="900" w:type="dxa"/>
            <w:vAlign w:val="center"/>
          </w:tcPr>
          <w:p w:rsidR="005B02D5" w:rsidRDefault="00966564">
            <w:pPr>
              <w:pStyle w:val="TableParagraph"/>
              <w:jc w:val="center"/>
              <w:rPr>
                <w:szCs w:val="21"/>
              </w:rPr>
            </w:pPr>
            <w:r>
              <w:rPr>
                <w:rFonts w:hint="eastAsia"/>
                <w:szCs w:val="21"/>
              </w:rPr>
              <w:t>9</w:t>
            </w:r>
          </w:p>
        </w:tc>
        <w:tc>
          <w:tcPr>
            <w:tcW w:w="2506" w:type="dxa"/>
            <w:vAlign w:val="center"/>
          </w:tcPr>
          <w:p w:rsidR="005B02D5" w:rsidRDefault="00966564">
            <w:pPr>
              <w:pStyle w:val="TableParagraph"/>
              <w:jc w:val="center"/>
              <w:rPr>
                <w:szCs w:val="21"/>
                <w:lang w:eastAsia="zh-CN"/>
              </w:rPr>
            </w:pPr>
            <w:r>
              <w:rPr>
                <w:rFonts w:hint="eastAsia"/>
                <w:szCs w:val="21"/>
                <w:lang w:eastAsia="zh-CN"/>
              </w:rPr>
              <w:t>是否采用电子招标投标</w:t>
            </w:r>
          </w:p>
        </w:tc>
        <w:tc>
          <w:tcPr>
            <w:tcW w:w="6092" w:type="dxa"/>
            <w:vAlign w:val="center"/>
          </w:tcPr>
          <w:p w:rsidR="005B02D5" w:rsidRDefault="00966564">
            <w:pPr>
              <w:pStyle w:val="1111"/>
              <w:rPr>
                <w:rFonts w:hAnsi="宋体" w:cs="宋体"/>
              </w:rPr>
            </w:pPr>
            <w:r>
              <w:rPr>
                <w:rFonts w:asciiTheme="minorEastAsia" w:eastAsiaTheme="minorEastAsia" w:hAnsi="宋体" w:cstheme="minorBidi" w:hint="eastAsia"/>
                <w:color w:val="26262D"/>
              </w:rPr>
              <w:t>否</w:t>
            </w:r>
          </w:p>
        </w:tc>
      </w:tr>
      <w:tr w:rsidR="005B02D5">
        <w:trPr>
          <w:trHeight w:val="558"/>
        </w:trPr>
        <w:tc>
          <w:tcPr>
            <w:tcW w:w="9498" w:type="dxa"/>
            <w:gridSpan w:val="3"/>
            <w:vAlign w:val="center"/>
          </w:tcPr>
          <w:p w:rsidR="005B02D5" w:rsidRDefault="00966564">
            <w:pPr>
              <w:pStyle w:val="TableParagraph"/>
              <w:jc w:val="center"/>
              <w:rPr>
                <w:szCs w:val="21"/>
                <w:lang w:eastAsia="zh-CN"/>
              </w:rPr>
            </w:pPr>
            <w:r>
              <w:rPr>
                <w:rFonts w:hint="eastAsia"/>
                <w:b/>
                <w:szCs w:val="21"/>
              </w:rPr>
              <w:t>需要补充的其他内容</w:t>
            </w:r>
          </w:p>
        </w:tc>
      </w:tr>
      <w:tr w:rsidR="005B02D5">
        <w:trPr>
          <w:trHeight w:val="1333"/>
        </w:trPr>
        <w:tc>
          <w:tcPr>
            <w:tcW w:w="900" w:type="dxa"/>
            <w:vAlign w:val="center"/>
          </w:tcPr>
          <w:p w:rsidR="005B02D5" w:rsidRDefault="00966564">
            <w:pPr>
              <w:widowControl/>
              <w:snapToGrid w:val="0"/>
              <w:jc w:val="center"/>
              <w:rPr>
                <w:rFonts w:ascii="宋体" w:hAnsi="宋体" w:cs="宋体"/>
                <w:kern w:val="0"/>
                <w:szCs w:val="21"/>
              </w:rPr>
            </w:pPr>
            <w:r>
              <w:rPr>
                <w:rFonts w:hint="eastAsia"/>
                <w:szCs w:val="21"/>
              </w:rPr>
              <w:t>10.1</w:t>
            </w:r>
          </w:p>
        </w:tc>
        <w:tc>
          <w:tcPr>
            <w:tcW w:w="2506" w:type="dxa"/>
            <w:vAlign w:val="center"/>
          </w:tcPr>
          <w:p w:rsidR="005B02D5" w:rsidRDefault="00966564">
            <w:pPr>
              <w:widowControl/>
              <w:snapToGrid w:val="0"/>
              <w:ind w:firstLineChars="400" w:firstLine="840"/>
              <w:rPr>
                <w:rFonts w:ascii="宋体" w:hAnsi="宋体" w:cs="宋体"/>
                <w:bCs/>
                <w:kern w:val="0"/>
                <w:szCs w:val="21"/>
              </w:rPr>
            </w:pPr>
            <w:r>
              <w:rPr>
                <w:rFonts w:hint="eastAsia"/>
                <w:szCs w:val="21"/>
              </w:rPr>
              <w:t>重新招标</w:t>
            </w:r>
          </w:p>
        </w:tc>
        <w:tc>
          <w:tcPr>
            <w:tcW w:w="6092" w:type="dxa"/>
            <w:vAlign w:val="center"/>
          </w:tcPr>
          <w:p w:rsidR="005B02D5" w:rsidRDefault="00966564">
            <w:pPr>
              <w:pStyle w:val="1111"/>
            </w:pPr>
            <w:r>
              <w:rPr>
                <w:rFonts w:hint="eastAsia"/>
              </w:rPr>
              <w:t>有下列情形之一的，招标人可重新招标：</w:t>
            </w:r>
          </w:p>
          <w:p w:rsidR="005B02D5" w:rsidRDefault="00966564">
            <w:pPr>
              <w:pStyle w:val="1111"/>
            </w:pPr>
            <w:r>
              <w:rPr>
                <w:rFonts w:hint="eastAsia"/>
              </w:rPr>
              <w:t>（1）投标截止时间止，递交投标文件的投标人少于三个的；</w:t>
            </w:r>
          </w:p>
          <w:p w:rsidR="005B02D5" w:rsidRDefault="00966564">
            <w:pPr>
              <w:pStyle w:val="1111"/>
            </w:pPr>
            <w:r>
              <w:rPr>
                <w:rFonts w:hint="eastAsia"/>
              </w:rPr>
              <w:t>（2）经评标委员会评审后否决所有投标的；</w:t>
            </w:r>
          </w:p>
          <w:p w:rsidR="005B02D5" w:rsidRDefault="00966564">
            <w:pPr>
              <w:pStyle w:val="1111"/>
            </w:pPr>
            <w:r>
              <w:rPr>
                <w:rFonts w:hint="eastAsia"/>
              </w:rPr>
              <w:t>（3）评标委员会推荐的中标候选人均未能与招标人签订合同协议书的；</w:t>
            </w:r>
          </w:p>
          <w:p w:rsidR="005B02D5" w:rsidRDefault="00966564">
            <w:pPr>
              <w:pStyle w:val="1111"/>
            </w:pPr>
            <w:r>
              <w:rPr>
                <w:rFonts w:hint="eastAsia"/>
              </w:rPr>
              <w:t>（</w:t>
            </w:r>
            <w:r>
              <w:t>4）投标人须知前附表7.4.2款情形。</w:t>
            </w:r>
          </w:p>
        </w:tc>
      </w:tr>
      <w:tr w:rsidR="005B02D5">
        <w:trPr>
          <w:trHeight w:val="1333"/>
        </w:trPr>
        <w:tc>
          <w:tcPr>
            <w:tcW w:w="900" w:type="dxa"/>
            <w:vAlign w:val="center"/>
          </w:tcPr>
          <w:p w:rsidR="005B02D5" w:rsidRDefault="00966564">
            <w:pPr>
              <w:pStyle w:val="TableParagraph"/>
              <w:jc w:val="center"/>
              <w:rPr>
                <w:szCs w:val="21"/>
                <w:lang w:eastAsia="zh-CN"/>
              </w:rPr>
            </w:pPr>
            <w:r>
              <w:rPr>
                <w:rFonts w:hint="eastAsia"/>
                <w:szCs w:val="21"/>
              </w:rPr>
              <w:t>10.</w:t>
            </w:r>
            <w:r>
              <w:rPr>
                <w:rFonts w:hint="eastAsia"/>
                <w:szCs w:val="21"/>
                <w:lang w:eastAsia="zh-CN"/>
              </w:rPr>
              <w:t>2</w:t>
            </w:r>
          </w:p>
        </w:tc>
        <w:tc>
          <w:tcPr>
            <w:tcW w:w="2506" w:type="dxa"/>
            <w:vAlign w:val="center"/>
          </w:tcPr>
          <w:p w:rsidR="005B02D5" w:rsidRDefault="00966564">
            <w:pPr>
              <w:autoSpaceDE w:val="0"/>
              <w:autoSpaceDN w:val="0"/>
              <w:adjustRightInd w:val="0"/>
              <w:jc w:val="center"/>
              <w:rPr>
                <w:rFonts w:ascii="宋体" w:cs="宋体"/>
                <w:kern w:val="0"/>
                <w:szCs w:val="21"/>
              </w:rPr>
            </w:pPr>
            <w:r>
              <w:rPr>
                <w:rFonts w:ascii="宋体" w:cs="宋体" w:hint="eastAsia"/>
                <w:kern w:val="0"/>
                <w:szCs w:val="21"/>
              </w:rPr>
              <w:t>投标人的通讯要求</w:t>
            </w:r>
          </w:p>
        </w:tc>
        <w:tc>
          <w:tcPr>
            <w:tcW w:w="6092" w:type="dxa"/>
            <w:vAlign w:val="center"/>
          </w:tcPr>
          <w:p w:rsidR="005B02D5" w:rsidRDefault="00966564">
            <w:pPr>
              <w:pStyle w:val="1111"/>
            </w:pPr>
            <w:r>
              <w:rPr>
                <w:rFonts w:cs="宋体" w:hint="eastAsia"/>
              </w:rPr>
              <w:t>（</w:t>
            </w:r>
            <w:r>
              <w:t>1</w:t>
            </w:r>
            <w:r>
              <w:rPr>
                <w:rFonts w:hint="eastAsia"/>
              </w:rPr>
              <w:t>）投标人在送交投标文件之前无需向招标人登记有关投标人信息，不提供联系方式，应按招标文件要求自行参加开标会，自行从招标人指定网站查阅和下载招标文件、补遗书及有关通知，不能下载的应及时与招标人联系，否则后果自行承担。投标人收</w:t>
            </w:r>
            <w:r>
              <w:rPr>
                <w:rFonts w:hint="eastAsia"/>
              </w:rPr>
              <w:lastRenderedPageBreak/>
              <w:t>到补遗书后，不再向招标人发出确认函。</w:t>
            </w:r>
          </w:p>
          <w:p w:rsidR="005B02D5" w:rsidRDefault="00966564">
            <w:pPr>
              <w:pStyle w:val="1111"/>
            </w:pPr>
            <w:r>
              <w:rPr>
                <w:rFonts w:hint="eastAsia"/>
              </w:rPr>
              <w:t>（</w:t>
            </w:r>
            <w:r>
              <w:t>2</w:t>
            </w:r>
            <w:r>
              <w:rPr>
                <w:rFonts w:hint="eastAsia"/>
              </w:rPr>
              <w:t>）投标人在送交投标文件时登记投标人信息及有效的联系方式，至评标结果公示前，必须保证其提供的联系方式处于有效工作状态，否则招标人不承担由此引起的一切后果。</w:t>
            </w:r>
          </w:p>
        </w:tc>
      </w:tr>
    </w:tbl>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vanish/>
          <w:szCs w:val="21"/>
        </w:rPr>
      </w:pPr>
    </w:p>
    <w:p w:rsidR="005B02D5" w:rsidRDefault="005B02D5">
      <w:pPr>
        <w:spacing w:line="20" w:lineRule="exact"/>
        <w:rPr>
          <w:rFonts w:ascii="宋体" w:hAnsi="宋体" w:cs="宋体"/>
        </w:rPr>
      </w:pPr>
    </w:p>
    <w:p w:rsidR="005B02D5" w:rsidRDefault="005B02D5">
      <w:pPr>
        <w:snapToGrid w:val="0"/>
        <w:spacing w:line="400" w:lineRule="exact"/>
        <w:ind w:firstLineChars="200" w:firstLine="480"/>
        <w:rPr>
          <w:rFonts w:ascii="宋体" w:hAnsi="宋体" w:cs="宋体"/>
          <w:sz w:val="24"/>
        </w:rPr>
        <w:sectPr w:rsidR="005B02D5">
          <w:pgSz w:w="11906" w:h="16838"/>
          <w:pgMar w:top="1418" w:right="1134" w:bottom="1134" w:left="1418" w:header="851" w:footer="737" w:gutter="0"/>
          <w:cols w:space="720"/>
          <w:docGrid w:linePitch="312"/>
        </w:sectPr>
      </w:pPr>
    </w:p>
    <w:p w:rsidR="005B02D5" w:rsidRDefault="005B02D5">
      <w:pPr>
        <w:ind w:firstLine="482"/>
        <w:jc w:val="center"/>
        <w:rPr>
          <w:b/>
          <w:sz w:val="24"/>
        </w:rPr>
      </w:pPr>
      <w:bookmarkStart w:id="14" w:name="_Toc275855674"/>
      <w:bookmarkStart w:id="15" w:name="_Toc462906945"/>
      <w:bookmarkStart w:id="16" w:name="_Toc275856057"/>
      <w:bookmarkStart w:id="17" w:name="_Toc32060"/>
      <w:bookmarkStart w:id="18" w:name="_Toc275593615"/>
    </w:p>
    <w:p w:rsidR="005B02D5" w:rsidRDefault="00966564">
      <w:pPr>
        <w:ind w:firstLine="482"/>
        <w:jc w:val="center"/>
        <w:rPr>
          <w:b/>
          <w:sz w:val="28"/>
          <w:szCs w:val="28"/>
        </w:rPr>
      </w:pPr>
      <w:r>
        <w:rPr>
          <w:rFonts w:hint="eastAsia"/>
          <w:b/>
          <w:sz w:val="28"/>
          <w:szCs w:val="28"/>
        </w:rPr>
        <w:t>附录</w:t>
      </w:r>
      <w:r>
        <w:rPr>
          <w:b/>
          <w:sz w:val="28"/>
          <w:szCs w:val="28"/>
        </w:rPr>
        <w:t>1</w:t>
      </w:r>
      <w:r>
        <w:rPr>
          <w:rFonts w:hint="eastAsia"/>
          <w:b/>
          <w:sz w:val="28"/>
          <w:szCs w:val="28"/>
        </w:rPr>
        <w:t>资格审查条件（资质最低要求）</w:t>
      </w:r>
    </w:p>
    <w:p w:rsidR="005B02D5" w:rsidRDefault="005B02D5">
      <w:pPr>
        <w:pStyle w:val="jiange"/>
        <w:rPr>
          <w:sz w:val="28"/>
          <w:szCs w:val="28"/>
        </w:rPr>
      </w:pPr>
    </w:p>
    <w:p w:rsidR="005B02D5" w:rsidRDefault="005B02D5">
      <w:pPr>
        <w:spacing w:line="20" w:lineRule="exact"/>
        <w:ind w:left="241" w:firstLine="40"/>
        <w:rPr>
          <w:rFonts w:cs="宋体"/>
          <w:color w:val="000000" w:themeColor="text1"/>
          <w:sz w:val="2"/>
          <w:szCs w:val="2"/>
        </w:rPr>
      </w:pPr>
    </w:p>
    <w:tbl>
      <w:tblPr>
        <w:tblStyle w:val="af2"/>
        <w:tblW w:w="0" w:type="auto"/>
        <w:tblInd w:w="250" w:type="dxa"/>
        <w:tblBorders>
          <w:insideH w:val="none" w:sz="0" w:space="0" w:color="auto"/>
          <w:insideV w:val="none" w:sz="0" w:space="0" w:color="auto"/>
        </w:tblBorders>
        <w:tblLook w:val="04A0"/>
      </w:tblPr>
      <w:tblGrid>
        <w:gridCol w:w="9072"/>
      </w:tblGrid>
      <w:tr w:rsidR="005B02D5">
        <w:trPr>
          <w:trHeight w:hRule="exact" w:val="11340"/>
        </w:trPr>
        <w:tc>
          <w:tcPr>
            <w:tcW w:w="9072" w:type="dxa"/>
          </w:tcPr>
          <w:p w:rsidR="005B02D5" w:rsidRDefault="005B02D5">
            <w:pPr>
              <w:ind w:firstLine="480"/>
            </w:pPr>
            <w:bookmarkStart w:id="19" w:name="_Hlk526676862"/>
          </w:p>
          <w:p w:rsidR="005B02D5" w:rsidRDefault="00966564">
            <w:pPr>
              <w:adjustRightInd w:val="0"/>
              <w:snapToGrid w:val="0"/>
              <w:spacing w:line="480" w:lineRule="exact"/>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1.具有独立法人资格(企业法人或事业法人)、有效营业执照或事业单位法人证书、基本账户开户许可证；</w:t>
            </w:r>
          </w:p>
          <w:p w:rsidR="005B02D5" w:rsidRDefault="00966564">
            <w:pPr>
              <w:adjustRightInd w:val="0"/>
              <w:snapToGrid w:val="0"/>
              <w:spacing w:line="480" w:lineRule="exact"/>
              <w:ind w:firstLine="480"/>
              <w:rPr>
                <w:sz w:val="24"/>
              </w:rPr>
            </w:pPr>
            <w:r>
              <w:rPr>
                <w:rFonts w:asciiTheme="minorEastAsia" w:eastAsiaTheme="minorEastAsia" w:hAnsiTheme="minorEastAsia" w:cstheme="minorEastAsia" w:hint="eastAsia"/>
                <w:sz w:val="24"/>
              </w:rPr>
              <w:t>2．资质要求：具有交通运输主管部门颁发的公路工程试验检测机构综合甲级资质证书；</w:t>
            </w:r>
            <w:bookmarkStart w:id="20" w:name="_Hlk37747119"/>
            <w:r>
              <w:rPr>
                <w:rFonts w:asciiTheme="minorEastAsia" w:eastAsiaTheme="minorEastAsia" w:hAnsiTheme="minorEastAsia" w:cstheme="minorEastAsia" w:hint="eastAsia"/>
                <w:sz w:val="24"/>
              </w:rPr>
              <w:t>并取得省级及以上技术监督局颁发的计量认证证书。</w:t>
            </w:r>
            <w:bookmarkEnd w:id="20"/>
          </w:p>
          <w:p w:rsidR="005B02D5" w:rsidRDefault="005B02D5">
            <w:pPr>
              <w:pStyle w:val="TableParagraph"/>
              <w:rPr>
                <w:lang w:eastAsia="zh-CN"/>
              </w:rPr>
            </w:pPr>
          </w:p>
        </w:tc>
      </w:tr>
      <w:bookmarkEnd w:id="19"/>
    </w:tbl>
    <w:p w:rsidR="005B02D5" w:rsidRDefault="00966564">
      <w:pPr>
        <w:rPr>
          <w:rFonts w:ascii="宋体" w:hAnsi="宋体" w:cs="宋体"/>
          <w:b/>
          <w:kern w:val="0"/>
          <w:sz w:val="28"/>
          <w:szCs w:val="28"/>
        </w:rPr>
      </w:pPr>
      <w:r>
        <w:rPr>
          <w:rFonts w:ascii="宋体" w:hAnsi="宋体" w:cs="宋体"/>
          <w:b/>
          <w:kern w:val="0"/>
          <w:sz w:val="28"/>
          <w:szCs w:val="28"/>
        </w:rPr>
        <w:br w:type="page"/>
      </w:r>
    </w:p>
    <w:p w:rsidR="005B02D5" w:rsidRDefault="00966564">
      <w:pPr>
        <w:ind w:firstLine="482"/>
        <w:jc w:val="center"/>
        <w:rPr>
          <w:b/>
        </w:rPr>
      </w:pPr>
      <w:r>
        <w:rPr>
          <w:rFonts w:hint="eastAsia"/>
          <w:b/>
          <w:sz w:val="28"/>
          <w:szCs w:val="28"/>
        </w:rPr>
        <w:lastRenderedPageBreak/>
        <w:t>附录</w:t>
      </w:r>
      <w:r>
        <w:rPr>
          <w:b/>
          <w:sz w:val="28"/>
          <w:szCs w:val="28"/>
        </w:rPr>
        <w:t>2</w:t>
      </w:r>
      <w:r>
        <w:rPr>
          <w:rFonts w:hint="eastAsia"/>
          <w:b/>
          <w:sz w:val="28"/>
          <w:szCs w:val="28"/>
        </w:rPr>
        <w:t>资格审查条件（业绩最低要求</w:t>
      </w:r>
      <w:r>
        <w:rPr>
          <w:rFonts w:hint="eastAsia"/>
          <w:b/>
        </w:rPr>
        <w:t>）</w:t>
      </w:r>
    </w:p>
    <w:p w:rsidR="005B02D5" w:rsidRDefault="005B02D5">
      <w:pPr>
        <w:ind w:firstLine="482"/>
        <w:jc w:val="center"/>
        <w:rPr>
          <w:b/>
        </w:rPr>
      </w:pPr>
    </w:p>
    <w:p w:rsidR="005B02D5" w:rsidRDefault="005B02D5">
      <w:pPr>
        <w:pStyle w:val="jiange"/>
      </w:pPr>
    </w:p>
    <w:tbl>
      <w:tblPr>
        <w:tblStyle w:val="af2"/>
        <w:tblW w:w="0" w:type="auto"/>
        <w:tblInd w:w="108" w:type="dxa"/>
        <w:tblLook w:val="04A0"/>
      </w:tblPr>
      <w:tblGrid>
        <w:gridCol w:w="9198"/>
      </w:tblGrid>
      <w:tr w:rsidR="005B02D5">
        <w:trPr>
          <w:trHeight w:hRule="exact" w:val="944"/>
        </w:trPr>
        <w:tc>
          <w:tcPr>
            <w:tcW w:w="9198" w:type="dxa"/>
            <w:vAlign w:val="center"/>
          </w:tcPr>
          <w:p w:rsidR="005B02D5" w:rsidRDefault="00966564">
            <w:pPr>
              <w:jc w:val="center"/>
              <w:rPr>
                <w:b/>
              </w:rPr>
            </w:pPr>
            <w:r>
              <w:rPr>
                <w:rFonts w:hint="eastAsia"/>
                <w:b/>
              </w:rPr>
              <w:t>业绩要求</w:t>
            </w:r>
          </w:p>
        </w:tc>
      </w:tr>
      <w:tr w:rsidR="005B02D5">
        <w:trPr>
          <w:trHeight w:hRule="exact" w:val="9639"/>
        </w:trPr>
        <w:tc>
          <w:tcPr>
            <w:tcW w:w="9198" w:type="dxa"/>
          </w:tcPr>
          <w:p w:rsidR="005B02D5" w:rsidRDefault="00966564">
            <w:pPr>
              <w:pStyle w:val="TableParagraph"/>
              <w:ind w:firstLineChars="250" w:firstLine="600"/>
              <w:rPr>
                <w:szCs w:val="21"/>
                <w:highlight w:val="yellow"/>
                <w:lang w:eastAsia="zh-CN"/>
              </w:rPr>
            </w:pPr>
            <w:r>
              <w:rPr>
                <w:rFonts w:hAnsiTheme="minorEastAsia" w:cs="仿宋" w:hint="eastAsia"/>
                <w:sz w:val="24"/>
                <w:szCs w:val="24"/>
                <w:lang w:eastAsia="zh-CN"/>
              </w:rPr>
              <w:t>近5年（2015年1月1日至投标截止时间，以交工验收时间为准）独立完成过2个或以上新建或改扩建高速公路项目土建工程的交工验收质量检测工作（检测工作内容需涵盖路基、路面、桥梁、隧道、交通安全设施工程等）</w:t>
            </w:r>
            <w:r>
              <w:rPr>
                <w:rFonts w:hAnsiTheme="minorEastAsia" w:cs="仿宋" w:hint="eastAsia"/>
                <w:szCs w:val="21"/>
                <w:lang w:eastAsia="zh-CN"/>
              </w:rPr>
              <w:t>。</w:t>
            </w:r>
          </w:p>
          <w:p w:rsidR="005B02D5" w:rsidRDefault="005B02D5">
            <w:pPr>
              <w:pStyle w:val="TableParagraph"/>
              <w:ind w:firstLineChars="250" w:firstLine="525"/>
              <w:rPr>
                <w:lang w:eastAsia="zh-CN"/>
              </w:rPr>
            </w:pPr>
          </w:p>
        </w:tc>
      </w:tr>
    </w:tbl>
    <w:p w:rsidR="005B02D5" w:rsidRDefault="005B02D5">
      <w:pPr>
        <w:ind w:firstLine="400"/>
        <w:rPr>
          <w:rFonts w:cs="宋体"/>
          <w:color w:val="000000" w:themeColor="text1"/>
          <w:sz w:val="20"/>
          <w:szCs w:val="20"/>
        </w:rPr>
      </w:pPr>
    </w:p>
    <w:p w:rsidR="005B02D5" w:rsidRDefault="00966564">
      <w:pPr>
        <w:ind w:firstLine="482"/>
        <w:jc w:val="center"/>
        <w:rPr>
          <w:rFonts w:ascii="宋体" w:hAnsi="宋体" w:cs="宋体"/>
          <w:b/>
          <w:kern w:val="0"/>
          <w:sz w:val="28"/>
          <w:szCs w:val="28"/>
        </w:rPr>
      </w:pPr>
      <w:r>
        <w:rPr>
          <w:rFonts w:ascii="宋体" w:hAnsi="宋体" w:cs="宋体"/>
          <w:b/>
          <w:kern w:val="0"/>
          <w:sz w:val="28"/>
          <w:szCs w:val="28"/>
        </w:rPr>
        <w:br w:type="page"/>
      </w:r>
    </w:p>
    <w:p w:rsidR="005B02D5" w:rsidRDefault="00966564">
      <w:pPr>
        <w:ind w:firstLine="482"/>
        <w:jc w:val="center"/>
        <w:rPr>
          <w:b/>
          <w:sz w:val="28"/>
          <w:szCs w:val="28"/>
        </w:rPr>
      </w:pPr>
      <w:r>
        <w:rPr>
          <w:rFonts w:hint="eastAsia"/>
          <w:b/>
          <w:sz w:val="28"/>
          <w:szCs w:val="28"/>
        </w:rPr>
        <w:lastRenderedPageBreak/>
        <w:t>附录</w:t>
      </w:r>
      <w:r>
        <w:rPr>
          <w:b/>
          <w:sz w:val="28"/>
          <w:szCs w:val="28"/>
        </w:rPr>
        <w:t xml:space="preserve">3  </w:t>
      </w:r>
      <w:r>
        <w:rPr>
          <w:rFonts w:hint="eastAsia"/>
          <w:b/>
          <w:sz w:val="28"/>
          <w:szCs w:val="28"/>
        </w:rPr>
        <w:t>资格审查条件（信誉最低要求</w:t>
      </w:r>
      <w:r>
        <w:rPr>
          <w:b/>
          <w:sz w:val="28"/>
          <w:szCs w:val="28"/>
        </w:rPr>
        <w:t>）</w:t>
      </w:r>
    </w:p>
    <w:p w:rsidR="005B02D5" w:rsidRDefault="005B02D5">
      <w:pPr>
        <w:ind w:firstLine="482"/>
        <w:jc w:val="center"/>
        <w:rPr>
          <w:b/>
          <w:sz w:val="28"/>
          <w:szCs w:val="28"/>
        </w:rPr>
      </w:pPr>
    </w:p>
    <w:tbl>
      <w:tblPr>
        <w:tblStyle w:val="af2"/>
        <w:tblW w:w="9072" w:type="dxa"/>
        <w:tblInd w:w="250" w:type="dxa"/>
        <w:tblLook w:val="04A0"/>
      </w:tblPr>
      <w:tblGrid>
        <w:gridCol w:w="9072"/>
      </w:tblGrid>
      <w:tr w:rsidR="005B02D5">
        <w:trPr>
          <w:trHeight w:hRule="exact" w:val="889"/>
        </w:trPr>
        <w:tc>
          <w:tcPr>
            <w:tcW w:w="9072" w:type="dxa"/>
            <w:vAlign w:val="center"/>
          </w:tcPr>
          <w:p w:rsidR="005B02D5" w:rsidRDefault="00966564">
            <w:pPr>
              <w:jc w:val="center"/>
              <w:rPr>
                <w:b/>
              </w:rPr>
            </w:pPr>
            <w:r>
              <w:rPr>
                <w:rFonts w:hint="eastAsia"/>
                <w:b/>
              </w:rPr>
              <w:t>信誉要求</w:t>
            </w:r>
          </w:p>
        </w:tc>
      </w:tr>
      <w:tr w:rsidR="005B02D5">
        <w:trPr>
          <w:trHeight w:hRule="exact" w:val="9657"/>
        </w:trPr>
        <w:tc>
          <w:tcPr>
            <w:tcW w:w="9072" w:type="dxa"/>
          </w:tcPr>
          <w:p w:rsidR="005B02D5" w:rsidRDefault="00966564">
            <w:pPr>
              <w:adjustRightInd w:val="0"/>
              <w:snapToGrid w:val="0"/>
              <w:spacing w:line="480" w:lineRule="exact"/>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1.在“信用中国”网站（www.creditchina.gov.cn ）中查询执行期间内为失信被执行人的投标人，其投标将予以否决。</w:t>
            </w:r>
          </w:p>
          <w:p w:rsidR="005B02D5" w:rsidRDefault="00966564">
            <w:pPr>
              <w:adjustRightInd w:val="0"/>
              <w:snapToGrid w:val="0"/>
              <w:spacing w:line="480" w:lineRule="exact"/>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2.在国家企业信用信息公示系统（jtt.sc.gov.cn）中被列入严重违法失信的投标人，其投标将予以否决。</w:t>
            </w:r>
          </w:p>
          <w:p w:rsidR="005B02D5" w:rsidRDefault="00966564">
            <w:pPr>
              <w:adjustRightInd w:val="0"/>
              <w:snapToGrid w:val="0"/>
              <w:spacing w:line="480" w:lineRule="exact"/>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3.投标人或法定代表人、拟委任的项目负责人近三年（2017年1月1日至投标截止时间）有行贿犯罪档案记录的，其投标将予以否决。</w:t>
            </w:r>
          </w:p>
          <w:p w:rsidR="005B02D5" w:rsidRDefault="005B02D5">
            <w:pPr>
              <w:spacing w:line="360" w:lineRule="auto"/>
              <w:ind w:firstLineChars="200" w:firstLine="420"/>
              <w:rPr>
                <w:lang w:eastAsia="zh-TW"/>
              </w:rPr>
            </w:pPr>
          </w:p>
        </w:tc>
      </w:tr>
    </w:tbl>
    <w:p w:rsidR="005B02D5" w:rsidRDefault="005B02D5">
      <w:pPr>
        <w:ind w:firstLine="340"/>
        <w:rPr>
          <w:rFonts w:cs="宋体"/>
          <w:color w:val="000000" w:themeColor="text1"/>
          <w:sz w:val="17"/>
          <w:szCs w:val="17"/>
          <w:lang w:eastAsia="zh-TW"/>
        </w:rPr>
      </w:pPr>
    </w:p>
    <w:p w:rsidR="005B02D5" w:rsidRDefault="00966564">
      <w:pPr>
        <w:ind w:firstLine="482"/>
        <w:jc w:val="center"/>
        <w:rPr>
          <w:rFonts w:ascii="宋体" w:hAnsi="宋体" w:cs="宋体"/>
          <w:b/>
          <w:kern w:val="0"/>
          <w:sz w:val="28"/>
          <w:szCs w:val="28"/>
        </w:rPr>
      </w:pPr>
      <w:r>
        <w:rPr>
          <w:rFonts w:ascii="宋体" w:hAnsi="宋体" w:cs="宋体"/>
          <w:b/>
          <w:kern w:val="0"/>
          <w:sz w:val="28"/>
          <w:szCs w:val="28"/>
        </w:rPr>
        <w:br w:type="page"/>
      </w:r>
    </w:p>
    <w:p w:rsidR="005B02D5" w:rsidRDefault="00966564">
      <w:pPr>
        <w:ind w:firstLine="482"/>
        <w:jc w:val="center"/>
        <w:rPr>
          <w:b/>
          <w:sz w:val="28"/>
          <w:szCs w:val="28"/>
        </w:rPr>
      </w:pPr>
      <w:r>
        <w:rPr>
          <w:rFonts w:hint="eastAsia"/>
          <w:b/>
          <w:sz w:val="28"/>
          <w:szCs w:val="28"/>
        </w:rPr>
        <w:lastRenderedPageBreak/>
        <w:t>附录</w:t>
      </w:r>
      <w:r>
        <w:rPr>
          <w:b/>
          <w:sz w:val="28"/>
          <w:szCs w:val="28"/>
        </w:rPr>
        <w:t>4</w:t>
      </w:r>
      <w:r>
        <w:rPr>
          <w:rFonts w:hint="eastAsia"/>
          <w:b/>
          <w:sz w:val="28"/>
          <w:szCs w:val="28"/>
        </w:rPr>
        <w:t xml:space="preserve">  </w:t>
      </w:r>
      <w:r>
        <w:rPr>
          <w:rFonts w:hint="eastAsia"/>
          <w:b/>
          <w:sz w:val="28"/>
          <w:szCs w:val="28"/>
        </w:rPr>
        <w:t>资格审查条件（项目主要人员最低要求）</w:t>
      </w:r>
    </w:p>
    <w:p w:rsidR="005B02D5" w:rsidRDefault="005B02D5">
      <w:pPr>
        <w:ind w:firstLine="410"/>
        <w:jc w:val="center"/>
        <w:rPr>
          <w:b/>
        </w:rPr>
      </w:pPr>
    </w:p>
    <w:tbl>
      <w:tblPr>
        <w:tblW w:w="9072" w:type="dxa"/>
        <w:tblInd w:w="250" w:type="dxa"/>
        <w:tblLook w:val="04A0"/>
      </w:tblPr>
      <w:tblGrid>
        <w:gridCol w:w="567"/>
        <w:gridCol w:w="1701"/>
        <w:gridCol w:w="796"/>
        <w:gridCol w:w="1189"/>
        <w:gridCol w:w="3540"/>
        <w:gridCol w:w="1279"/>
      </w:tblGrid>
      <w:tr w:rsidR="005B02D5">
        <w:trPr>
          <w:trHeight w:val="6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顺号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项目名称</w:t>
            </w:r>
          </w:p>
        </w:tc>
        <w:tc>
          <w:tcPr>
            <w:tcW w:w="796" w:type="dxa"/>
            <w:tcBorders>
              <w:top w:val="single" w:sz="4" w:space="0" w:color="auto"/>
              <w:left w:val="nil"/>
              <w:bottom w:val="single" w:sz="4" w:space="0" w:color="auto"/>
              <w:right w:val="single" w:sz="4" w:space="0" w:color="auto"/>
            </w:tcBorders>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人数</w:t>
            </w:r>
          </w:p>
        </w:tc>
        <w:tc>
          <w:tcPr>
            <w:tcW w:w="47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最低要求</w:t>
            </w:r>
          </w:p>
        </w:tc>
        <w:tc>
          <w:tcPr>
            <w:tcW w:w="1279" w:type="dxa"/>
            <w:tcBorders>
              <w:top w:val="single" w:sz="4" w:space="0" w:color="auto"/>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备  注</w:t>
            </w:r>
          </w:p>
        </w:tc>
      </w:tr>
      <w:tr w:rsidR="005B02D5">
        <w:trPr>
          <w:trHeight w:val="2034"/>
        </w:trPr>
        <w:tc>
          <w:tcPr>
            <w:tcW w:w="567" w:type="dxa"/>
            <w:tcBorders>
              <w:top w:val="nil"/>
              <w:left w:val="single" w:sz="4" w:space="0" w:color="auto"/>
              <w:bottom w:val="single" w:sz="4" w:space="0" w:color="auto"/>
              <w:right w:val="single" w:sz="4" w:space="0" w:color="auto"/>
            </w:tcBorders>
            <w:shd w:val="clear" w:color="auto" w:fill="auto"/>
            <w:vAlign w:val="center"/>
          </w:tcPr>
          <w:p w:rsidR="005B02D5" w:rsidRDefault="00966564">
            <w:pPr>
              <w:jc w:val="center"/>
              <w:rPr>
                <w:rFonts w:ascii="宋体" w:hAnsi="宋体" w:cs="宋体"/>
                <w:szCs w:val="21"/>
              </w:rPr>
            </w:pPr>
            <w:r>
              <w:rPr>
                <w:rFonts w:ascii="宋体" w:hAnsi="宋体" w:cs="宋体" w:hint="eastAsia"/>
                <w:szCs w:val="21"/>
              </w:rPr>
              <w:t>1</w:t>
            </w:r>
          </w:p>
        </w:tc>
        <w:tc>
          <w:tcPr>
            <w:tcW w:w="1701" w:type="dxa"/>
            <w:tcBorders>
              <w:top w:val="nil"/>
              <w:left w:val="nil"/>
              <w:bottom w:val="single" w:sz="4" w:space="0" w:color="auto"/>
              <w:right w:val="single" w:sz="4" w:space="0" w:color="auto"/>
            </w:tcBorders>
            <w:shd w:val="clear" w:color="auto" w:fill="auto"/>
            <w:vAlign w:val="center"/>
          </w:tcPr>
          <w:p w:rsidR="005B02D5" w:rsidRDefault="00966564">
            <w:pPr>
              <w:pStyle w:val="Default"/>
              <w:jc w:val="center"/>
              <w:rPr>
                <w:szCs w:val="21"/>
              </w:rPr>
            </w:pPr>
            <w:r>
              <w:rPr>
                <w:rFonts w:hint="eastAsia"/>
                <w:sz w:val="21"/>
                <w:szCs w:val="21"/>
              </w:rPr>
              <w:t>项目负责人</w:t>
            </w:r>
            <w:r>
              <w:rPr>
                <w:sz w:val="21"/>
                <w:szCs w:val="21"/>
              </w:rPr>
              <w:t xml:space="preserve"> </w:t>
            </w:r>
          </w:p>
          <w:p w:rsidR="005B02D5" w:rsidRDefault="005B02D5">
            <w:pPr>
              <w:jc w:val="center"/>
              <w:rPr>
                <w:rFonts w:ascii="宋体" w:hAnsi="宋体" w:cs="宋体"/>
                <w:szCs w:val="21"/>
              </w:rPr>
            </w:pPr>
          </w:p>
        </w:tc>
        <w:tc>
          <w:tcPr>
            <w:tcW w:w="796" w:type="dxa"/>
            <w:tcBorders>
              <w:top w:val="single" w:sz="4" w:space="0" w:color="auto"/>
              <w:left w:val="nil"/>
              <w:bottom w:val="single" w:sz="4" w:space="0" w:color="auto"/>
              <w:right w:val="single" w:sz="4" w:space="0" w:color="auto"/>
            </w:tcBorders>
            <w:vAlign w:val="center"/>
          </w:tcPr>
          <w:p w:rsidR="005B02D5" w:rsidRDefault="00966564">
            <w:pPr>
              <w:jc w:val="center"/>
              <w:rPr>
                <w:rFonts w:ascii="宋体" w:hAnsi="宋体" w:cs="宋体"/>
                <w:szCs w:val="21"/>
              </w:rPr>
            </w:pPr>
            <w:r>
              <w:rPr>
                <w:rFonts w:ascii="宋体" w:hAnsi="宋体" w:cs="宋体" w:hint="eastAsia"/>
                <w:szCs w:val="21"/>
              </w:rPr>
              <w:t>1</w:t>
            </w:r>
          </w:p>
        </w:tc>
        <w:tc>
          <w:tcPr>
            <w:tcW w:w="4729" w:type="dxa"/>
            <w:gridSpan w:val="2"/>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1111"/>
            </w:pPr>
            <w:r>
              <w:rPr>
                <w:rFonts w:hint="eastAsia"/>
              </w:rPr>
              <w:t xml:space="preserve">（1）高级工程师及以上技术职称。持有交通运输部颁发的公路工程试验检测资格证书； </w:t>
            </w:r>
          </w:p>
          <w:p w:rsidR="005B02D5" w:rsidRDefault="00966564">
            <w:pPr>
              <w:pStyle w:val="1111"/>
            </w:pPr>
            <w:r>
              <w:rPr>
                <w:rFonts w:hint="eastAsia"/>
              </w:rPr>
              <w:t>（2）近5年（2015年1月1日至投标截止时间，以交工验收时间为准）在1个及以上高速公路交工验收质量检测项目中担任过项目负责人，年龄在60周岁以下。</w:t>
            </w:r>
          </w:p>
          <w:p w:rsidR="005B02D5" w:rsidRDefault="00966564">
            <w:pPr>
              <w:pStyle w:val="1111"/>
              <w:rPr>
                <w:rFonts w:cs="宋体"/>
                <w:highlight w:val="yellow"/>
              </w:rPr>
            </w:pPr>
            <w:r>
              <w:rPr>
                <w:rFonts w:hint="eastAsia"/>
              </w:rPr>
              <w:t>（3）提供</w:t>
            </w:r>
            <w:r>
              <w:rPr>
                <w:rFonts w:cs="宋体" w:hint="eastAsia"/>
                <w:bCs/>
              </w:rPr>
              <w:t>2019年10月至2019年12月</w:t>
            </w:r>
            <w:r>
              <w:rPr>
                <w:rFonts w:hint="eastAsia"/>
              </w:rPr>
              <w:t>该人员连续在投标人单位参保的</w:t>
            </w:r>
            <w:r>
              <w:rPr>
                <w:rFonts w:cs="宋体" w:hint="eastAsia"/>
                <w:bCs/>
              </w:rPr>
              <w:t>社保缴费证明</w:t>
            </w:r>
            <w:r>
              <w:rPr>
                <w:rFonts w:hint="eastAsia"/>
              </w:rPr>
              <w:t>。</w:t>
            </w:r>
          </w:p>
        </w:tc>
        <w:tc>
          <w:tcPr>
            <w:tcW w:w="1279" w:type="dxa"/>
            <w:tcBorders>
              <w:top w:val="nil"/>
              <w:left w:val="nil"/>
              <w:bottom w:val="single" w:sz="4" w:space="0" w:color="auto"/>
              <w:right w:val="single" w:sz="4" w:space="0" w:color="auto"/>
            </w:tcBorders>
            <w:shd w:val="clear" w:color="auto" w:fill="auto"/>
            <w:vAlign w:val="center"/>
          </w:tcPr>
          <w:p w:rsidR="005B02D5" w:rsidRDefault="005B02D5">
            <w:pPr>
              <w:widowControl/>
              <w:ind w:firstLineChars="300" w:firstLine="630"/>
              <w:jc w:val="left"/>
              <w:rPr>
                <w:rFonts w:ascii="宋体" w:hAnsi="宋体" w:cs="宋体"/>
                <w:color w:val="000000"/>
                <w:kern w:val="0"/>
                <w:szCs w:val="21"/>
              </w:rPr>
            </w:pPr>
          </w:p>
        </w:tc>
      </w:tr>
      <w:tr w:rsidR="005B02D5">
        <w:trPr>
          <w:trHeight w:val="3122"/>
        </w:trPr>
        <w:tc>
          <w:tcPr>
            <w:tcW w:w="567" w:type="dxa"/>
            <w:tcBorders>
              <w:top w:val="nil"/>
              <w:left w:val="single" w:sz="4" w:space="0" w:color="auto"/>
              <w:bottom w:val="single" w:sz="4" w:space="0" w:color="auto"/>
              <w:right w:val="single" w:sz="4" w:space="0" w:color="auto"/>
            </w:tcBorders>
            <w:shd w:val="clear" w:color="auto" w:fill="auto"/>
            <w:vAlign w:val="center"/>
          </w:tcPr>
          <w:p w:rsidR="005B02D5" w:rsidRDefault="00966564">
            <w:pPr>
              <w:jc w:val="center"/>
              <w:rPr>
                <w:rFonts w:ascii="宋体" w:hAnsi="宋体" w:cs="宋体"/>
                <w:szCs w:val="21"/>
              </w:rPr>
            </w:pPr>
            <w:r>
              <w:rPr>
                <w:rFonts w:ascii="宋体" w:hAnsi="宋体" w:cs="宋体" w:hint="eastAsia"/>
                <w:szCs w:val="21"/>
              </w:rPr>
              <w:t>2</w:t>
            </w:r>
          </w:p>
        </w:tc>
        <w:tc>
          <w:tcPr>
            <w:tcW w:w="1701" w:type="dxa"/>
            <w:tcBorders>
              <w:top w:val="nil"/>
              <w:left w:val="nil"/>
              <w:bottom w:val="single" w:sz="4" w:space="0" w:color="auto"/>
              <w:right w:val="single" w:sz="4" w:space="0" w:color="auto"/>
            </w:tcBorders>
            <w:shd w:val="clear" w:color="auto" w:fill="auto"/>
            <w:vAlign w:val="center"/>
          </w:tcPr>
          <w:p w:rsidR="005B02D5" w:rsidRDefault="00966564">
            <w:pPr>
              <w:pStyle w:val="Default"/>
              <w:jc w:val="center"/>
              <w:rPr>
                <w:sz w:val="21"/>
                <w:szCs w:val="21"/>
              </w:rPr>
            </w:pPr>
            <w:r>
              <w:rPr>
                <w:rFonts w:hint="eastAsia"/>
                <w:sz w:val="21"/>
                <w:szCs w:val="21"/>
              </w:rPr>
              <w:t>技术负责人</w:t>
            </w:r>
          </w:p>
        </w:tc>
        <w:tc>
          <w:tcPr>
            <w:tcW w:w="796" w:type="dxa"/>
            <w:tcBorders>
              <w:top w:val="single" w:sz="4" w:space="0" w:color="auto"/>
              <w:left w:val="nil"/>
              <w:bottom w:val="single" w:sz="4" w:space="0" w:color="auto"/>
              <w:right w:val="single" w:sz="4" w:space="0" w:color="auto"/>
            </w:tcBorders>
            <w:vAlign w:val="center"/>
          </w:tcPr>
          <w:p w:rsidR="005B02D5" w:rsidRDefault="00966564">
            <w:pPr>
              <w:jc w:val="center"/>
              <w:rPr>
                <w:rFonts w:ascii="宋体" w:hAnsi="宋体" w:cs="宋体"/>
                <w:szCs w:val="21"/>
              </w:rPr>
            </w:pPr>
            <w:r>
              <w:rPr>
                <w:rFonts w:ascii="宋体" w:hAnsi="宋体" w:cs="宋体" w:hint="eastAsia"/>
                <w:szCs w:val="21"/>
              </w:rPr>
              <w:t>1</w:t>
            </w:r>
          </w:p>
        </w:tc>
        <w:tc>
          <w:tcPr>
            <w:tcW w:w="4729" w:type="dxa"/>
            <w:gridSpan w:val="2"/>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1111"/>
            </w:pPr>
            <w:r>
              <w:rPr>
                <w:rFonts w:hint="eastAsia"/>
              </w:rPr>
              <w:t>（1）高级工程师及以上技术职称。持有交通运输部颁发的公路工程试验检测资格证书；</w:t>
            </w:r>
          </w:p>
          <w:p w:rsidR="005B02D5" w:rsidRDefault="00966564">
            <w:pPr>
              <w:pStyle w:val="1111"/>
            </w:pPr>
            <w:r>
              <w:rPr>
                <w:rFonts w:hint="eastAsia"/>
              </w:rPr>
              <w:t xml:space="preserve">（2）近5年（2015年1月1日至投标截止时间，以交工验收时间为准）在1个及以上高速公路交工验收质量检测服务中担任过技术负责人，年龄在60周岁以下； </w:t>
            </w:r>
          </w:p>
          <w:p w:rsidR="005B02D5" w:rsidRDefault="00966564">
            <w:pPr>
              <w:pStyle w:val="1111"/>
              <w:rPr>
                <w:rFonts w:cs="宋体"/>
                <w:sz w:val="24"/>
                <w:highlight w:val="yellow"/>
              </w:rPr>
            </w:pPr>
            <w:r>
              <w:rPr>
                <w:rFonts w:hint="eastAsia"/>
              </w:rPr>
              <w:t>（3）提供</w:t>
            </w:r>
            <w:r>
              <w:rPr>
                <w:rFonts w:cs="宋体" w:hint="eastAsia"/>
                <w:bCs/>
              </w:rPr>
              <w:t>2019年10月至2019年12月</w:t>
            </w:r>
            <w:r>
              <w:rPr>
                <w:rFonts w:hint="eastAsia"/>
              </w:rPr>
              <w:t>该人员连续在投标人单位参保的</w:t>
            </w:r>
            <w:r>
              <w:rPr>
                <w:rFonts w:cs="宋体" w:hint="eastAsia"/>
                <w:bCs/>
              </w:rPr>
              <w:t>社保缴费证明</w:t>
            </w:r>
            <w:r>
              <w:rPr>
                <w:rFonts w:hint="eastAsia"/>
              </w:rPr>
              <w:t>。</w:t>
            </w:r>
          </w:p>
        </w:tc>
        <w:tc>
          <w:tcPr>
            <w:tcW w:w="1279" w:type="dxa"/>
            <w:tcBorders>
              <w:top w:val="nil"/>
              <w:left w:val="nil"/>
              <w:bottom w:val="single" w:sz="4" w:space="0" w:color="auto"/>
              <w:right w:val="single" w:sz="4" w:space="0" w:color="auto"/>
            </w:tcBorders>
            <w:shd w:val="clear" w:color="auto" w:fill="auto"/>
            <w:vAlign w:val="center"/>
          </w:tcPr>
          <w:p w:rsidR="005B02D5" w:rsidRDefault="005B02D5">
            <w:pPr>
              <w:widowControl/>
              <w:jc w:val="left"/>
              <w:rPr>
                <w:rFonts w:ascii="宋体" w:hAnsi="宋体" w:cs="宋体"/>
                <w:color w:val="000000"/>
                <w:kern w:val="0"/>
                <w:szCs w:val="21"/>
              </w:rPr>
            </w:pPr>
          </w:p>
        </w:tc>
      </w:tr>
      <w:bookmarkEnd w:id="14"/>
      <w:bookmarkEnd w:id="15"/>
      <w:bookmarkEnd w:id="16"/>
      <w:bookmarkEnd w:id="17"/>
      <w:bookmarkEnd w:id="18"/>
      <w:tr w:rsidR="005B02D5">
        <w:trPr>
          <w:trHeight w:val="1511"/>
        </w:trPr>
        <w:tc>
          <w:tcPr>
            <w:tcW w:w="567" w:type="dxa"/>
            <w:vMerge w:val="restart"/>
            <w:tcBorders>
              <w:top w:val="single" w:sz="4" w:space="0" w:color="auto"/>
              <w:left w:val="single" w:sz="4" w:space="0" w:color="auto"/>
              <w:right w:val="single" w:sz="4" w:space="0" w:color="auto"/>
            </w:tcBorders>
            <w:shd w:val="clear" w:color="auto" w:fill="auto"/>
            <w:vAlign w:val="center"/>
          </w:tcPr>
          <w:p w:rsidR="005B02D5" w:rsidRDefault="00966564">
            <w:pPr>
              <w:jc w:val="center"/>
              <w:rPr>
                <w:rFonts w:ascii="宋体" w:hAnsi="宋体" w:cs="宋体"/>
                <w:szCs w:val="21"/>
              </w:rPr>
            </w:pPr>
            <w:r>
              <w:rPr>
                <w:rFonts w:ascii="宋体" w:hAnsi="宋体" w:cs="宋体" w:hint="eastAsia"/>
                <w:szCs w:val="21"/>
              </w:rPr>
              <w:t>3</w:t>
            </w:r>
          </w:p>
        </w:tc>
        <w:tc>
          <w:tcPr>
            <w:tcW w:w="1701" w:type="dxa"/>
            <w:vMerge w:val="restart"/>
            <w:tcBorders>
              <w:top w:val="single" w:sz="4" w:space="0" w:color="auto"/>
              <w:left w:val="nil"/>
              <w:right w:val="single" w:sz="4" w:space="0" w:color="auto"/>
            </w:tcBorders>
            <w:shd w:val="clear" w:color="auto" w:fill="auto"/>
            <w:vAlign w:val="center"/>
          </w:tcPr>
          <w:p w:rsidR="005B02D5" w:rsidRDefault="00966564">
            <w:pPr>
              <w:pStyle w:val="Default"/>
              <w:jc w:val="center"/>
              <w:rPr>
                <w:sz w:val="21"/>
                <w:szCs w:val="21"/>
              </w:rPr>
            </w:pPr>
            <w:r>
              <w:rPr>
                <w:rFonts w:hint="eastAsia"/>
                <w:sz w:val="21"/>
                <w:szCs w:val="21"/>
              </w:rPr>
              <w:t>其他主要人员</w:t>
            </w:r>
          </w:p>
        </w:tc>
        <w:tc>
          <w:tcPr>
            <w:tcW w:w="796" w:type="dxa"/>
            <w:tcBorders>
              <w:top w:val="single" w:sz="4" w:space="0" w:color="auto"/>
              <w:left w:val="nil"/>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5</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5B02D5">
            <w:pPr>
              <w:pStyle w:val="Default"/>
              <w:jc w:val="center"/>
              <w:rPr>
                <w:sz w:val="21"/>
                <w:szCs w:val="21"/>
              </w:rPr>
            </w:pPr>
          </w:p>
          <w:p w:rsidR="005B02D5" w:rsidRDefault="00966564">
            <w:pPr>
              <w:pStyle w:val="Default"/>
              <w:jc w:val="center"/>
              <w:rPr>
                <w:sz w:val="21"/>
                <w:szCs w:val="21"/>
              </w:rPr>
            </w:pPr>
            <w:r>
              <w:rPr>
                <w:rFonts w:hint="eastAsia"/>
                <w:sz w:val="21"/>
                <w:szCs w:val="21"/>
              </w:rPr>
              <w:t>检测工程师</w:t>
            </w:r>
          </w:p>
        </w:tc>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1111"/>
            </w:pPr>
            <w:r>
              <w:rPr>
                <w:rFonts w:hint="eastAsia"/>
              </w:rPr>
              <w:t>（</w:t>
            </w:r>
            <w:r>
              <w:t>1</w:t>
            </w:r>
            <w:r>
              <w:rPr>
                <w:rFonts w:hint="eastAsia"/>
              </w:rPr>
              <w:t>）工程师及以上技术职称；</w:t>
            </w:r>
          </w:p>
          <w:p w:rsidR="005B02D5" w:rsidRDefault="00966564">
            <w:pPr>
              <w:pStyle w:val="1111"/>
            </w:pPr>
            <w:r>
              <w:rPr>
                <w:rFonts w:hint="eastAsia"/>
              </w:rPr>
              <w:t>（</w:t>
            </w:r>
            <w:r>
              <w:t>2</w:t>
            </w:r>
            <w:r>
              <w:rPr>
                <w:rFonts w:hint="eastAsia"/>
              </w:rPr>
              <w:t>）持有交通运输部颁发的公路工程试验检测资格证书；至少在</w:t>
            </w:r>
            <w:r>
              <w:t xml:space="preserve"> 1 </w:t>
            </w:r>
            <w:r>
              <w:rPr>
                <w:rFonts w:hint="eastAsia"/>
              </w:rPr>
              <w:t>个及以上高速公路项目中担任过类似职务。</w:t>
            </w:r>
          </w:p>
        </w:tc>
        <w:tc>
          <w:tcPr>
            <w:tcW w:w="1279" w:type="dxa"/>
            <w:tcBorders>
              <w:top w:val="single" w:sz="4" w:space="0" w:color="auto"/>
              <w:left w:val="nil"/>
              <w:bottom w:val="single" w:sz="4" w:space="0" w:color="auto"/>
              <w:right w:val="single" w:sz="4" w:space="0" w:color="auto"/>
            </w:tcBorders>
            <w:shd w:val="clear" w:color="auto" w:fill="auto"/>
            <w:vAlign w:val="center"/>
          </w:tcPr>
          <w:p w:rsidR="005B02D5" w:rsidRDefault="005B02D5">
            <w:pPr>
              <w:widowControl/>
              <w:jc w:val="left"/>
              <w:rPr>
                <w:rFonts w:ascii="宋体" w:hAnsi="宋体" w:cs="宋体"/>
                <w:color w:val="000000"/>
                <w:kern w:val="0"/>
                <w:szCs w:val="21"/>
              </w:rPr>
            </w:pPr>
          </w:p>
        </w:tc>
      </w:tr>
      <w:tr w:rsidR="005B02D5">
        <w:trPr>
          <w:trHeight w:val="842"/>
        </w:trPr>
        <w:tc>
          <w:tcPr>
            <w:tcW w:w="567" w:type="dxa"/>
            <w:vMerge/>
            <w:tcBorders>
              <w:left w:val="single" w:sz="4" w:space="0" w:color="auto"/>
              <w:bottom w:val="single" w:sz="4" w:space="0" w:color="auto"/>
              <w:right w:val="single" w:sz="4" w:space="0" w:color="auto"/>
            </w:tcBorders>
            <w:shd w:val="clear" w:color="auto" w:fill="auto"/>
            <w:vAlign w:val="center"/>
          </w:tcPr>
          <w:p w:rsidR="005B02D5" w:rsidRDefault="005B02D5">
            <w:pPr>
              <w:jc w:val="center"/>
              <w:rPr>
                <w:rFonts w:ascii="宋体" w:hAnsi="宋体" w:cs="宋体"/>
                <w:szCs w:val="21"/>
              </w:rPr>
            </w:pPr>
          </w:p>
        </w:tc>
        <w:tc>
          <w:tcPr>
            <w:tcW w:w="1701" w:type="dxa"/>
            <w:vMerge/>
            <w:tcBorders>
              <w:left w:val="nil"/>
              <w:bottom w:val="single" w:sz="4" w:space="0" w:color="auto"/>
              <w:right w:val="single" w:sz="4" w:space="0" w:color="auto"/>
            </w:tcBorders>
            <w:shd w:val="clear" w:color="auto" w:fill="auto"/>
            <w:vAlign w:val="center"/>
          </w:tcPr>
          <w:p w:rsidR="005B02D5" w:rsidRDefault="005B02D5">
            <w:pPr>
              <w:pStyle w:val="Default"/>
              <w:jc w:val="center"/>
              <w:rPr>
                <w:sz w:val="21"/>
                <w:szCs w:val="21"/>
              </w:rPr>
            </w:pPr>
          </w:p>
        </w:tc>
        <w:tc>
          <w:tcPr>
            <w:tcW w:w="796" w:type="dxa"/>
            <w:tcBorders>
              <w:top w:val="single" w:sz="4" w:space="0" w:color="auto"/>
              <w:left w:val="nil"/>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1</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Default"/>
              <w:jc w:val="center"/>
              <w:rPr>
                <w:sz w:val="21"/>
                <w:szCs w:val="21"/>
              </w:rPr>
            </w:pPr>
            <w:r>
              <w:rPr>
                <w:rFonts w:hint="eastAsia"/>
                <w:sz w:val="21"/>
                <w:szCs w:val="21"/>
              </w:rPr>
              <w:t>安全工程师</w:t>
            </w:r>
          </w:p>
        </w:tc>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1111"/>
            </w:pPr>
            <w:r>
              <w:rPr>
                <w:rFonts w:hint="eastAsia"/>
                <w:color w:val="000000"/>
                <w:kern w:val="0"/>
              </w:rPr>
              <w:t>（1</w:t>
            </w:r>
            <w:r>
              <w:rPr>
                <w:rFonts w:hint="eastAsia"/>
              </w:rPr>
              <w:t>）工程师及以上技术职称；</w:t>
            </w:r>
          </w:p>
          <w:p w:rsidR="005B02D5" w:rsidRDefault="00966564">
            <w:pPr>
              <w:pStyle w:val="1111"/>
            </w:pPr>
            <w:r>
              <w:rPr>
                <w:rFonts w:hint="eastAsia"/>
              </w:rPr>
              <w:t>（2）持有安全工程师注册证书；至少在</w:t>
            </w:r>
            <w:r>
              <w:t xml:space="preserve"> 1 </w:t>
            </w:r>
            <w:r>
              <w:rPr>
                <w:rFonts w:hint="eastAsia"/>
              </w:rPr>
              <w:t>个及以上高速公路项目中担任过类似职务。</w:t>
            </w:r>
          </w:p>
        </w:tc>
        <w:tc>
          <w:tcPr>
            <w:tcW w:w="1279" w:type="dxa"/>
            <w:tcBorders>
              <w:top w:val="single" w:sz="4" w:space="0" w:color="auto"/>
              <w:left w:val="nil"/>
              <w:bottom w:val="single" w:sz="4" w:space="0" w:color="auto"/>
              <w:right w:val="single" w:sz="4" w:space="0" w:color="auto"/>
            </w:tcBorders>
            <w:shd w:val="clear" w:color="auto" w:fill="auto"/>
            <w:vAlign w:val="center"/>
          </w:tcPr>
          <w:p w:rsidR="005B02D5" w:rsidRDefault="005B02D5">
            <w:pPr>
              <w:pStyle w:val="Default"/>
              <w:rPr>
                <w:rFonts w:ascii="宋体" w:hAnsi="宋体" w:cs="宋体"/>
                <w:szCs w:val="21"/>
              </w:rPr>
            </w:pPr>
          </w:p>
        </w:tc>
      </w:tr>
    </w:tbl>
    <w:p w:rsidR="005B02D5" w:rsidRDefault="00966564" w:rsidP="00346F90">
      <w:pPr>
        <w:pStyle w:val="2"/>
        <w:spacing w:beforeLines="50" w:afterLines="50" w:line="440" w:lineRule="exact"/>
        <w:ind w:firstLineChars="200" w:firstLine="400"/>
        <w:jc w:val="center"/>
        <w:rPr>
          <w:rFonts w:ascii="Times New Roman" w:eastAsia="宋体" w:hAnsi="Times New Roman"/>
          <w:b w:val="0"/>
          <w:bCs w:val="0"/>
          <w:sz w:val="20"/>
          <w:szCs w:val="20"/>
        </w:rPr>
      </w:pPr>
      <w:bookmarkStart w:id="21" w:name="_Toc470600482"/>
      <w:bookmarkStart w:id="22" w:name="_Toc222740111"/>
      <w:bookmarkStart w:id="23" w:name="_Toc24244"/>
      <w:bookmarkStart w:id="24" w:name="_Toc196474976"/>
      <w:bookmarkStart w:id="25" w:name="_Toc234382589"/>
      <w:bookmarkStart w:id="26" w:name="_Toc433361400"/>
      <w:bookmarkStart w:id="27" w:name="_Toc9369"/>
      <w:r>
        <w:rPr>
          <w:rFonts w:ascii="Times New Roman" w:eastAsia="宋体" w:hAnsi="Times New Roman"/>
          <w:b w:val="0"/>
          <w:bCs w:val="0"/>
          <w:sz w:val="20"/>
          <w:szCs w:val="20"/>
        </w:rPr>
        <w:br w:type="page"/>
      </w:r>
    </w:p>
    <w:p w:rsidR="005B02D5" w:rsidRDefault="00966564" w:rsidP="00346F90">
      <w:pPr>
        <w:pStyle w:val="2"/>
        <w:spacing w:beforeLines="50" w:afterLines="50" w:line="440" w:lineRule="exact"/>
        <w:ind w:firstLineChars="200" w:firstLine="560"/>
        <w:jc w:val="center"/>
        <w:rPr>
          <w:b w:val="0"/>
          <w:bCs w:val="0"/>
          <w:sz w:val="28"/>
          <w:szCs w:val="28"/>
        </w:rPr>
      </w:pPr>
      <w:r>
        <w:rPr>
          <w:rFonts w:hint="eastAsia"/>
          <w:b w:val="0"/>
          <w:bCs w:val="0"/>
          <w:sz w:val="28"/>
          <w:szCs w:val="28"/>
        </w:rPr>
        <w:lastRenderedPageBreak/>
        <w:t>附录</w:t>
      </w:r>
      <w:r>
        <w:rPr>
          <w:rFonts w:hint="eastAsia"/>
          <w:b w:val="0"/>
          <w:bCs w:val="0"/>
          <w:sz w:val="28"/>
          <w:szCs w:val="28"/>
        </w:rPr>
        <w:t xml:space="preserve">5  </w:t>
      </w:r>
      <w:r>
        <w:rPr>
          <w:rFonts w:hint="eastAsia"/>
          <w:b w:val="0"/>
          <w:bCs w:val="0"/>
          <w:sz w:val="28"/>
          <w:szCs w:val="28"/>
        </w:rPr>
        <w:t>资格审查条件（</w:t>
      </w:r>
      <w:r>
        <w:rPr>
          <w:rFonts w:ascii="宋体" w:eastAsia="宋体" w:cs="宋体" w:hint="eastAsia"/>
          <w:sz w:val="28"/>
          <w:szCs w:val="28"/>
        </w:rPr>
        <w:t>设备</w:t>
      </w:r>
      <w:r>
        <w:rPr>
          <w:rFonts w:hint="eastAsia"/>
          <w:b w:val="0"/>
          <w:bCs w:val="0"/>
          <w:sz w:val="28"/>
          <w:szCs w:val="28"/>
        </w:rPr>
        <w:t>最低要求）</w:t>
      </w:r>
    </w:p>
    <w:p w:rsidR="005B02D5" w:rsidRDefault="005B02D5"/>
    <w:tbl>
      <w:tblPr>
        <w:tblW w:w="8080" w:type="dxa"/>
        <w:tblInd w:w="675" w:type="dxa"/>
        <w:tblLook w:val="04A0"/>
      </w:tblPr>
      <w:tblGrid>
        <w:gridCol w:w="993"/>
        <w:gridCol w:w="3543"/>
        <w:gridCol w:w="3544"/>
      </w:tblGrid>
      <w:tr w:rsidR="005B02D5">
        <w:trPr>
          <w:trHeight w:val="723"/>
        </w:trPr>
        <w:tc>
          <w:tcPr>
            <w:tcW w:w="993" w:type="dxa"/>
            <w:tcBorders>
              <w:top w:val="single" w:sz="4" w:space="0" w:color="auto"/>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顺号</w:t>
            </w:r>
          </w:p>
        </w:tc>
        <w:tc>
          <w:tcPr>
            <w:tcW w:w="35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22"/>
                <w:szCs w:val="22"/>
              </w:rPr>
              <w:t>测试仪器名称</w:t>
            </w:r>
          </w:p>
        </w:tc>
        <w:tc>
          <w:tcPr>
            <w:tcW w:w="3544"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22"/>
                <w:szCs w:val="22"/>
              </w:rPr>
            </w:pPr>
            <w:r>
              <w:rPr>
                <w:rFonts w:hint="eastAsia"/>
                <w:sz w:val="22"/>
                <w:szCs w:val="22"/>
              </w:rPr>
              <w:t>最低数量要求</w:t>
            </w:r>
          </w:p>
        </w:tc>
      </w:tr>
      <w:tr w:rsidR="005B02D5">
        <w:trPr>
          <w:trHeight w:val="548"/>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全站仪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56"/>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水准仪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50"/>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sz w:val="21"/>
                <w:szCs w:val="21"/>
              </w:rPr>
              <w:t>灌砂筒</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1套</w:t>
            </w:r>
          </w:p>
        </w:tc>
      </w:tr>
      <w:tr w:rsidR="005B02D5">
        <w:trPr>
          <w:trHeight w:val="558"/>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弯沉仪（贝克曼梁）</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1套</w:t>
            </w:r>
          </w:p>
        </w:tc>
      </w:tr>
      <w:tr w:rsidR="005B02D5">
        <w:trPr>
          <w:trHeight w:val="566"/>
        </w:trPr>
        <w:tc>
          <w:tcPr>
            <w:tcW w:w="993" w:type="dxa"/>
            <w:tcBorders>
              <w:top w:val="nil"/>
              <w:left w:val="single" w:sz="4" w:space="0" w:color="auto"/>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5</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sz w:val="21"/>
                <w:szCs w:val="21"/>
              </w:rPr>
              <w:t>裂缝测宽仪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60"/>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裂缝测深仪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54"/>
        </w:trPr>
        <w:tc>
          <w:tcPr>
            <w:tcW w:w="993" w:type="dxa"/>
            <w:tcBorders>
              <w:top w:val="nil"/>
              <w:left w:val="single" w:sz="4" w:space="0" w:color="auto"/>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7</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sz w:val="21"/>
                <w:szCs w:val="21"/>
              </w:rPr>
              <w:t>回弹仪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62"/>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超声回弹仪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56"/>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钢筋检测仪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50"/>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自动弯沉仪（连续式）</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1套</w:t>
            </w:r>
          </w:p>
        </w:tc>
      </w:tr>
      <w:tr w:rsidR="005B02D5">
        <w:trPr>
          <w:trHeight w:val="558"/>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Cs w:val="21"/>
              </w:rPr>
              <w:t>静态应变采集设备</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1套</w:t>
            </w:r>
          </w:p>
        </w:tc>
      </w:tr>
      <w:tr w:rsidR="005B02D5">
        <w:trPr>
          <w:trHeight w:val="566"/>
        </w:trPr>
        <w:tc>
          <w:tcPr>
            <w:tcW w:w="993" w:type="dxa"/>
            <w:tcBorders>
              <w:top w:val="nil"/>
              <w:left w:val="single" w:sz="4" w:space="0" w:color="auto"/>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12</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sz w:val="21"/>
                <w:szCs w:val="21"/>
              </w:rPr>
              <w:t>动态信号测试分析系统</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1套</w:t>
            </w:r>
          </w:p>
        </w:tc>
      </w:tr>
      <w:tr w:rsidR="005B02D5">
        <w:trPr>
          <w:trHeight w:val="546"/>
        </w:trPr>
        <w:tc>
          <w:tcPr>
            <w:tcW w:w="993" w:type="dxa"/>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13</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地质雷达</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68"/>
        </w:trPr>
        <w:tc>
          <w:tcPr>
            <w:tcW w:w="993" w:type="dxa"/>
            <w:tcBorders>
              <w:top w:val="nil"/>
              <w:left w:val="single" w:sz="4" w:space="0" w:color="auto"/>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14</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激光断面仪</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r w:rsidR="005B02D5">
        <w:trPr>
          <w:trHeight w:val="548"/>
        </w:trPr>
        <w:tc>
          <w:tcPr>
            <w:tcW w:w="993" w:type="dxa"/>
            <w:tcBorders>
              <w:top w:val="nil"/>
              <w:left w:val="single" w:sz="4" w:space="0" w:color="auto"/>
              <w:bottom w:val="single" w:sz="4" w:space="0" w:color="auto"/>
              <w:right w:val="single" w:sz="4" w:space="0" w:color="auto"/>
            </w:tcBorders>
            <w:vAlign w:val="center"/>
          </w:tcPr>
          <w:p w:rsidR="005B02D5" w:rsidRDefault="00966564">
            <w:pPr>
              <w:pStyle w:val="Default"/>
              <w:jc w:val="center"/>
              <w:rPr>
                <w:sz w:val="21"/>
                <w:szCs w:val="21"/>
              </w:rPr>
            </w:pPr>
            <w:r>
              <w:rPr>
                <w:rFonts w:hint="eastAsia"/>
                <w:sz w:val="21"/>
                <w:szCs w:val="21"/>
              </w:rPr>
              <w:t>15</w:t>
            </w:r>
          </w:p>
        </w:tc>
        <w:tc>
          <w:tcPr>
            <w:tcW w:w="3543"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sz w:val="21"/>
                <w:szCs w:val="21"/>
              </w:rPr>
              <w:t>工作用车（四轮驱动）</w:t>
            </w:r>
          </w:p>
        </w:tc>
        <w:tc>
          <w:tcPr>
            <w:tcW w:w="354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2台</w:t>
            </w:r>
          </w:p>
        </w:tc>
      </w:tr>
    </w:tbl>
    <w:p w:rsidR="005B02D5" w:rsidRDefault="00966564">
      <w:pPr>
        <w:pStyle w:val="Default"/>
        <w:ind w:firstLineChars="250" w:firstLine="525"/>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注：1.本表未列入的设备，投标人应根据工程的实际需要配备齐全，如不能满足本</w:t>
      </w:r>
    </w:p>
    <w:p w:rsidR="005B02D5" w:rsidRDefault="00966564">
      <w:pPr>
        <w:pStyle w:val="Default"/>
        <w:ind w:firstLineChars="250" w:firstLine="525"/>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工程需要，发包人有权要求检测单位配备齐全。</w:t>
      </w:r>
    </w:p>
    <w:p w:rsidR="005B02D5" w:rsidRDefault="00966564">
      <w:pPr>
        <w:pStyle w:val="Default"/>
        <w:ind w:firstLineChars="250" w:firstLine="525"/>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 xml:space="preserve">    2.投标人填报拟投入主要试验检测设备应符合本表最低要求，同时必须满足交工</w:t>
      </w:r>
    </w:p>
    <w:p w:rsidR="005B02D5" w:rsidRDefault="00966564">
      <w:pPr>
        <w:pStyle w:val="Default"/>
        <w:ind w:firstLineChars="250" w:firstLine="525"/>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验收质量检测的需要。</w:t>
      </w:r>
    </w:p>
    <w:p w:rsidR="005B02D5" w:rsidRDefault="00966564">
      <w:pPr>
        <w:rPr>
          <w:rFonts w:ascii="宋体" w:eastAsia="黑体" w:hAnsi="宋体" w:cs="宋体"/>
          <w:b/>
          <w:bCs/>
          <w:kern w:val="0"/>
          <w:sz w:val="24"/>
        </w:rPr>
      </w:pPr>
      <w:r>
        <w:rPr>
          <w:rFonts w:ascii="宋体" w:eastAsia="黑体" w:hAnsi="宋体" w:cs="宋体"/>
          <w:b/>
          <w:bCs/>
          <w:kern w:val="0"/>
          <w:sz w:val="24"/>
        </w:rPr>
        <w:br w:type="page"/>
      </w:r>
    </w:p>
    <w:p w:rsidR="005B02D5" w:rsidRDefault="00966564" w:rsidP="00346F90">
      <w:pPr>
        <w:pStyle w:val="2"/>
        <w:spacing w:beforeLines="50" w:afterLines="50" w:line="440" w:lineRule="exact"/>
        <w:ind w:firstLineChars="200" w:firstLine="482"/>
        <w:rPr>
          <w:rFonts w:ascii="宋体" w:hAnsi="宋体" w:cs="宋体"/>
          <w:kern w:val="0"/>
          <w:sz w:val="24"/>
          <w:szCs w:val="24"/>
        </w:rPr>
      </w:pPr>
      <w:r>
        <w:rPr>
          <w:rFonts w:ascii="宋体" w:hAnsi="宋体" w:cs="宋体" w:hint="eastAsia"/>
          <w:kern w:val="0"/>
          <w:sz w:val="24"/>
          <w:szCs w:val="24"/>
        </w:rPr>
        <w:lastRenderedPageBreak/>
        <w:t>1.</w:t>
      </w:r>
      <w:r>
        <w:rPr>
          <w:rFonts w:ascii="宋体" w:hAnsi="宋体" w:cs="宋体" w:hint="eastAsia"/>
          <w:kern w:val="0"/>
          <w:sz w:val="24"/>
          <w:szCs w:val="24"/>
        </w:rPr>
        <w:t>总则</w:t>
      </w:r>
      <w:bookmarkEnd w:id="21"/>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1.1项目概况</w:t>
      </w:r>
    </w:p>
    <w:p w:rsidR="005B02D5" w:rsidRDefault="00966564">
      <w:pPr>
        <w:spacing w:line="440" w:lineRule="exact"/>
        <w:ind w:firstLineChars="200" w:firstLine="480"/>
        <w:rPr>
          <w:rFonts w:ascii="宋体" w:hAnsi="宋体" w:cs="宋体"/>
          <w:kern w:val="0"/>
          <w:sz w:val="24"/>
        </w:rPr>
      </w:pPr>
      <w:r>
        <w:rPr>
          <w:rFonts w:ascii="宋体" w:hAnsi="宋体" w:cs="宋体"/>
          <w:kern w:val="0"/>
          <w:sz w:val="24"/>
        </w:rPr>
        <w:t>1.1.1根据《中华人民共和国招标投标法》等有关法律、法规和规章的规定，本项目已具备招标条件，现对本交工验收质量检测进行招标。</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1.1.2本招标项目招标人：见投标人须知前附表。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1.1.3本标段招标代理机构：见投标人须知前附表。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1.1.4本招标项目名称：见投标人须知前附表。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kern w:val="0"/>
          <w:sz w:val="24"/>
        </w:rPr>
        <w:t>1.1.5本标段建设地点：见投标人须知前附表。</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1.2资金来源和落实情况</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1.2.1本招标项目的资金来源：见投标人须知前附表。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1.2.2本招标项目的资金落实情况：见投标人须知前附表。</w:t>
      </w:r>
    </w:p>
    <w:bookmarkEnd w:id="22"/>
    <w:bookmarkEnd w:id="23"/>
    <w:bookmarkEnd w:id="24"/>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1.3招标范围、计划服务期和质量要求</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1.3.1本次招标范围：见投标人须知前附表。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1.3.2本标段的计划服务期：见投标人须知前附表。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1.3.3本标段质量要求：见投标人须知前附表。</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1.4投标人资格要求</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1.4.1投标人应是符合招标文件投标人须知前附表1.4.1条款的单位。</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1.4.2投标人应独立参与投标，本招标项目不接受联合体投标。</w:t>
      </w:r>
    </w:p>
    <w:p w:rsidR="005B02D5" w:rsidRDefault="00966564">
      <w:pPr>
        <w:spacing w:line="440" w:lineRule="exact"/>
        <w:ind w:firstLineChars="200" w:firstLine="480"/>
        <w:rPr>
          <w:rFonts w:ascii="宋体" w:hAnsi="宋体" w:cs="宋体"/>
          <w:kern w:val="0"/>
          <w:sz w:val="24"/>
        </w:rPr>
      </w:pPr>
      <w:r>
        <w:rPr>
          <w:rFonts w:ascii="宋体" w:hAnsi="宋体" w:cs="宋体"/>
          <w:kern w:val="0"/>
          <w:sz w:val="24"/>
        </w:rPr>
        <w:t>1.4.3</w:t>
      </w:r>
      <w:r>
        <w:rPr>
          <w:rFonts w:ascii="宋体" w:hAnsi="宋体" w:cs="宋体" w:hint="eastAsia"/>
          <w:kern w:val="0"/>
          <w:sz w:val="24"/>
        </w:rPr>
        <w:t>投标人不得存在下列情形之一：</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（1）为招标人不具有独立法人资格的附属机构（单位）；</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（2）与招标人存在利害关系且可能影响招标公正性；</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（3）与本招标项目的其他投标人为同一个单位负责人；</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（4）与本招标项目的其他投标人存在控股、管理关系；</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（5）为本招标项目的招标代理机构；</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（6）与本招标项目的代建人或招标代理机构同为一个法定代表人；</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（7）与本招标项目的招标代理机构存在控股或参股关系；</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（8）与本招标项目的设计、施工、检测有隶属关系或者其他利害关系；</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（9）被依法暂停或者取消投标资格；</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（10）被责令停产停业、暂扣或者吊销许可证、暂扣或者吊销执照；</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（11）进入清算程序，或被宣告破产，或其他丧失履约能力的情形；</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（12）</w:t>
      </w:r>
      <w:r>
        <w:rPr>
          <w:rFonts w:ascii="宋体" w:eastAsiaTheme="minorEastAsia" w:hAnsi="宋体" w:cs="宋体" w:hint="eastAsia"/>
          <w:kern w:val="0"/>
          <w:sz w:val="24"/>
        </w:rPr>
        <w:t>在“信用中国”网站（</w:t>
      </w:r>
      <w:r>
        <w:rPr>
          <w:rFonts w:ascii="宋体" w:eastAsiaTheme="minorEastAsia" w:hAnsi="宋体" w:cs="宋体"/>
          <w:kern w:val="0"/>
          <w:sz w:val="24"/>
        </w:rPr>
        <w:t>www.creditchina.gov.cn</w:t>
      </w:r>
      <w:r>
        <w:rPr>
          <w:rFonts w:ascii="宋体" w:eastAsiaTheme="minorEastAsia" w:hAnsi="宋体" w:cs="宋体" w:hint="eastAsia"/>
          <w:kern w:val="0"/>
          <w:sz w:val="24"/>
        </w:rPr>
        <w:t>）、国家企业信用信息公示系统（</w:t>
      </w:r>
      <w:r>
        <w:rPr>
          <w:rFonts w:ascii="宋体" w:eastAsiaTheme="minorEastAsia" w:hAnsi="宋体" w:cs="宋体"/>
          <w:kern w:val="0"/>
          <w:sz w:val="24"/>
        </w:rPr>
        <w:t>jtt.sc.gov.cn</w:t>
      </w:r>
      <w:r>
        <w:rPr>
          <w:rFonts w:ascii="宋体" w:eastAsiaTheme="minorEastAsia" w:hAnsi="宋体" w:cs="宋体" w:hint="eastAsia"/>
          <w:kern w:val="0"/>
          <w:sz w:val="24"/>
        </w:rPr>
        <w:t>）中列入失信被执行人名单的投标人</w:t>
      </w:r>
      <w:r>
        <w:rPr>
          <w:rFonts w:ascii="宋体" w:hAnsi="宋体" w:cs="宋体" w:hint="eastAsia"/>
          <w:kern w:val="0"/>
          <w:sz w:val="24"/>
        </w:rPr>
        <w:t>。</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lastRenderedPageBreak/>
        <w:t>（13）在3年（2017年1月至投标截止日期）内投标人或其法定代表人、拟委任的项目负责人有行贿犯罪行为的；</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（14）法律法规或投标人须知前附表规定的其他情形。</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1.5费用承担</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投标人准备和参加投标活动发生的费用自理。</w:t>
      </w:r>
    </w:p>
    <w:p w:rsidR="005B02D5" w:rsidRDefault="00966564">
      <w:pPr>
        <w:spacing w:line="440" w:lineRule="exact"/>
        <w:ind w:firstLineChars="200" w:firstLine="482"/>
        <w:rPr>
          <w:rFonts w:ascii="宋体" w:hAnsi="宋体" w:cs="宋体"/>
          <w:b/>
          <w:kern w:val="0"/>
          <w:sz w:val="24"/>
        </w:rPr>
      </w:pPr>
      <w:r>
        <w:rPr>
          <w:rFonts w:ascii="宋体" w:hAnsi="宋体" w:cs="宋体"/>
          <w:b/>
          <w:kern w:val="0"/>
          <w:sz w:val="24"/>
        </w:rPr>
        <w:t>1.6</w:t>
      </w:r>
      <w:r>
        <w:rPr>
          <w:rFonts w:ascii="宋体" w:hAnsi="宋体" w:cs="宋体" w:hint="eastAsia"/>
          <w:b/>
          <w:kern w:val="0"/>
          <w:sz w:val="24"/>
        </w:rPr>
        <w:t>保密</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参与招标投标活动的各方应对招标文件和投标文件中的商业和技术等秘密保密，违者应对由此造成的后果承担法律责任。</w:t>
      </w:r>
    </w:p>
    <w:p w:rsidR="005B02D5" w:rsidRDefault="00966564">
      <w:pPr>
        <w:spacing w:line="440" w:lineRule="exact"/>
        <w:ind w:firstLineChars="200" w:firstLine="482"/>
        <w:rPr>
          <w:rFonts w:ascii="宋体" w:hAnsi="宋体" w:cs="宋体"/>
          <w:b/>
          <w:bCs/>
          <w:kern w:val="0"/>
          <w:sz w:val="24"/>
        </w:rPr>
      </w:pPr>
      <w:r>
        <w:rPr>
          <w:rFonts w:ascii="宋体" w:hAnsi="宋体" w:cs="宋体" w:hint="eastAsia"/>
          <w:b/>
          <w:bCs/>
          <w:kern w:val="0"/>
          <w:sz w:val="24"/>
        </w:rPr>
        <w:t>1.7语言文字</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除专用术语外，与招标投标有关的语言均使用中文,必要时专用术语应附有中文注释。</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1.8计量单位</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所有计量均采用中华人民共和国法定计量单位。</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1.9踏勘现场</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1.9.1本招标项目招标人不组织踏勘现场，如投标人觉得需要踏勘现场的可以自行组织踏勘，投标人踏勘现场发生的费用自理，自行负责在踏勘现场中所发生的人员伤亡和财产损失。</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1.10投标预备会</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1.10.1本招标项目招标人不组织投标预备会。</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1.11分包</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本招标项目严禁转包和不允许分包。</w:t>
      </w:r>
    </w:p>
    <w:p w:rsidR="005B02D5" w:rsidRDefault="00966564">
      <w:pPr>
        <w:spacing w:line="440" w:lineRule="exact"/>
        <w:ind w:firstLineChars="200" w:firstLine="482"/>
        <w:rPr>
          <w:rFonts w:ascii="宋体" w:hAnsi="宋体" w:cs="宋体"/>
          <w:b/>
          <w:kern w:val="0"/>
          <w:sz w:val="24"/>
        </w:rPr>
      </w:pPr>
      <w:bookmarkStart w:id="28" w:name="_Toc433361412"/>
      <w:bookmarkStart w:id="29" w:name="_Toc234382602"/>
      <w:bookmarkStart w:id="30" w:name="_Toc15"/>
      <w:r>
        <w:rPr>
          <w:rFonts w:ascii="宋体" w:hAnsi="宋体" w:cs="宋体" w:hint="eastAsia"/>
          <w:b/>
          <w:kern w:val="0"/>
          <w:sz w:val="24"/>
        </w:rPr>
        <w:t>1.12偏离</w:t>
      </w:r>
      <w:bookmarkEnd w:id="28"/>
      <w:bookmarkEnd w:id="29"/>
      <w:bookmarkEnd w:id="30"/>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投标人须知前附表允许投标文件偏离招标文件某些要求的，偏离应当符合招标文件规定的偏离范围和幅度。</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偏离即偏差，偏差分重大偏差和细微偏差。</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1.12.1投标文件不符合“评标办法2.1.1、2.1.3目的初步评审标准”的属于重大偏差，视为对招标文件未作出实质性响应，按废标处理。</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1.12.2投标文件中的下列偏差为细微偏差：</w:t>
      </w:r>
    </w:p>
    <w:p w:rsidR="005B02D5" w:rsidRDefault="00966564">
      <w:pPr>
        <w:spacing w:line="440" w:lineRule="exact"/>
        <w:ind w:firstLineChars="200" w:firstLine="480"/>
        <w:rPr>
          <w:rFonts w:ascii="宋体" w:hAnsi="宋体" w:cs="宋体"/>
          <w:bCs/>
          <w:kern w:val="0"/>
          <w:sz w:val="24"/>
        </w:rPr>
      </w:pPr>
      <w:r>
        <w:rPr>
          <w:rFonts w:ascii="宋体" w:hAnsi="宋体" w:cs="宋体" w:hint="eastAsia"/>
          <w:kern w:val="0"/>
          <w:sz w:val="24"/>
        </w:rPr>
        <w:t>（1）</w:t>
      </w:r>
      <w:r>
        <w:rPr>
          <w:rFonts w:ascii="宋体" w:hAnsi="宋体" w:cs="宋体" w:hint="eastAsia"/>
          <w:bCs/>
          <w:kern w:val="0"/>
          <w:sz w:val="24"/>
        </w:rPr>
        <w:t>投标文件中的大写金额与小写金额不一致；</w:t>
      </w:r>
    </w:p>
    <w:p w:rsidR="005B02D5" w:rsidRDefault="00966564">
      <w:pPr>
        <w:spacing w:line="440" w:lineRule="exact"/>
        <w:ind w:firstLineChars="200" w:firstLine="480"/>
        <w:rPr>
          <w:rFonts w:ascii="宋体" w:hAnsi="宋体" w:cs="宋体"/>
          <w:bCs/>
          <w:kern w:val="0"/>
          <w:sz w:val="24"/>
        </w:rPr>
      </w:pPr>
      <w:r>
        <w:rPr>
          <w:rFonts w:ascii="宋体" w:hAnsi="宋体" w:cs="宋体" w:hint="eastAsia"/>
          <w:bCs/>
          <w:kern w:val="0"/>
          <w:sz w:val="24"/>
        </w:rPr>
        <w:t>（2）总价金额与依据单价计算出的结果不一致的；</w:t>
      </w:r>
    </w:p>
    <w:p w:rsidR="005B02D5" w:rsidRDefault="00966564">
      <w:pPr>
        <w:spacing w:line="440" w:lineRule="exact"/>
        <w:ind w:firstLineChars="200" w:firstLine="480"/>
        <w:rPr>
          <w:rFonts w:ascii="宋体" w:hAnsi="宋体" w:cs="宋体"/>
          <w:bCs/>
          <w:kern w:val="0"/>
          <w:sz w:val="24"/>
        </w:rPr>
      </w:pPr>
      <w:r>
        <w:rPr>
          <w:rFonts w:ascii="宋体" w:hAnsi="宋体" w:cs="宋体" w:hint="eastAsia"/>
          <w:bCs/>
          <w:kern w:val="0"/>
          <w:sz w:val="24"/>
        </w:rPr>
        <w:t>（3）单价与数量相乘不等于合价的；</w:t>
      </w:r>
    </w:p>
    <w:p w:rsidR="005B02D5" w:rsidRDefault="00966564">
      <w:pPr>
        <w:spacing w:line="440" w:lineRule="exact"/>
        <w:ind w:firstLineChars="200" w:firstLine="480"/>
        <w:rPr>
          <w:rFonts w:ascii="宋体" w:hAnsi="宋体" w:cs="宋体"/>
          <w:kern w:val="0"/>
          <w:sz w:val="24"/>
        </w:rPr>
      </w:pPr>
      <w:r>
        <w:rPr>
          <w:rFonts w:ascii="宋体" w:hAnsi="宋体" w:cs="宋体" w:hint="eastAsia"/>
          <w:bCs/>
          <w:kern w:val="0"/>
          <w:sz w:val="24"/>
        </w:rPr>
        <w:t>（4）各子目的合价累计不等于总价的</w:t>
      </w:r>
      <w:r>
        <w:rPr>
          <w:rFonts w:ascii="宋体" w:hAnsi="宋体" w:cs="宋体" w:hint="eastAsia"/>
          <w:kern w:val="0"/>
          <w:sz w:val="24"/>
        </w:rPr>
        <w:t>；</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1.12.3评标委员会对投标文件中的细微偏差按如下规定处理：</w:t>
      </w:r>
    </w:p>
    <w:p w:rsidR="005B02D5" w:rsidRDefault="00966564">
      <w:pPr>
        <w:spacing w:line="440" w:lineRule="exact"/>
        <w:ind w:firstLineChars="200" w:firstLine="480"/>
        <w:rPr>
          <w:rFonts w:ascii="宋体" w:hAnsi="宋体" w:cs="宋体"/>
          <w:bCs/>
          <w:kern w:val="0"/>
          <w:sz w:val="24"/>
        </w:rPr>
      </w:pPr>
      <w:r>
        <w:rPr>
          <w:rFonts w:ascii="宋体" w:hAnsi="宋体" w:cs="宋体" w:hint="eastAsia"/>
          <w:kern w:val="0"/>
          <w:sz w:val="24"/>
        </w:rPr>
        <w:lastRenderedPageBreak/>
        <w:t>对于1.12.2项（1）、（2）、（3）、（4）目所述的细微偏差，按照“评标</w:t>
      </w:r>
      <w:r>
        <w:rPr>
          <w:rFonts w:ascii="宋体" w:hAnsi="宋体" w:cs="宋体" w:hint="eastAsia"/>
          <w:bCs/>
          <w:kern w:val="0"/>
          <w:sz w:val="24"/>
        </w:rPr>
        <w:t>办法”第3.4.2项的规定予以修正并要求投标人进行澄清；</w:t>
      </w:r>
    </w:p>
    <w:p w:rsidR="005B02D5" w:rsidRDefault="00966564">
      <w:pPr>
        <w:spacing w:line="440" w:lineRule="exact"/>
        <w:ind w:firstLineChars="200" w:firstLine="480"/>
        <w:rPr>
          <w:rFonts w:ascii="宋体" w:hAnsi="宋体" w:cs="宋体"/>
          <w:bCs/>
          <w:kern w:val="0"/>
          <w:sz w:val="24"/>
        </w:rPr>
      </w:pPr>
      <w:r>
        <w:rPr>
          <w:rFonts w:ascii="宋体" w:hAnsi="宋体" w:cs="宋体"/>
          <w:bCs/>
          <w:kern w:val="0"/>
          <w:sz w:val="24"/>
        </w:rPr>
        <w:t>1.12.4</w:t>
      </w:r>
      <w:r>
        <w:rPr>
          <w:rFonts w:ascii="宋体" w:hAnsi="宋体" w:cs="宋体" w:hint="eastAsia"/>
          <w:bCs/>
          <w:kern w:val="0"/>
          <w:sz w:val="24"/>
        </w:rPr>
        <w:t>评标委员会对投标文件中的细微偏差按如下规定处理：</w:t>
      </w:r>
      <w:r>
        <w:rPr>
          <w:rFonts w:ascii="宋体" w:hAnsi="宋体" w:cs="宋体"/>
          <w:bCs/>
          <w:kern w:val="0"/>
          <w:sz w:val="24"/>
        </w:rPr>
        <w:t xml:space="preserve"> </w:t>
      </w:r>
    </w:p>
    <w:p w:rsidR="005B02D5" w:rsidRDefault="00966564">
      <w:pPr>
        <w:spacing w:line="440" w:lineRule="exact"/>
        <w:ind w:firstLineChars="200" w:firstLine="480"/>
        <w:rPr>
          <w:rFonts w:ascii="宋体" w:hAnsi="宋体" w:cs="宋体"/>
          <w:bCs/>
          <w:kern w:val="0"/>
          <w:sz w:val="24"/>
        </w:rPr>
      </w:pPr>
      <w:r>
        <w:rPr>
          <w:rFonts w:ascii="宋体" w:hAnsi="宋体" w:cs="宋体" w:hint="eastAsia"/>
          <w:bCs/>
          <w:kern w:val="0"/>
          <w:sz w:val="24"/>
        </w:rPr>
        <w:t>（</w:t>
      </w:r>
      <w:r>
        <w:rPr>
          <w:rFonts w:ascii="宋体" w:hAnsi="宋体" w:cs="宋体"/>
          <w:bCs/>
          <w:kern w:val="0"/>
          <w:sz w:val="24"/>
        </w:rPr>
        <w:t>1</w:t>
      </w:r>
      <w:r>
        <w:rPr>
          <w:rFonts w:ascii="宋体" w:hAnsi="宋体" w:cs="宋体" w:hint="eastAsia"/>
          <w:bCs/>
          <w:kern w:val="0"/>
          <w:sz w:val="24"/>
        </w:rPr>
        <w:t>）对于本章第</w:t>
      </w:r>
      <w:r>
        <w:rPr>
          <w:rFonts w:ascii="宋体" w:hAnsi="宋体" w:cs="宋体"/>
          <w:bCs/>
          <w:kern w:val="0"/>
          <w:sz w:val="24"/>
        </w:rPr>
        <w:t>1.12.</w:t>
      </w:r>
      <w:r>
        <w:rPr>
          <w:rFonts w:ascii="宋体" w:hAnsi="宋体" w:cs="宋体" w:hint="eastAsia"/>
          <w:bCs/>
          <w:kern w:val="0"/>
          <w:sz w:val="24"/>
        </w:rPr>
        <w:t>2项（</w:t>
      </w:r>
      <w:r>
        <w:rPr>
          <w:rFonts w:ascii="宋体" w:hAnsi="宋体" w:cs="宋体"/>
          <w:bCs/>
          <w:kern w:val="0"/>
          <w:sz w:val="24"/>
        </w:rPr>
        <w:t>1</w:t>
      </w:r>
      <w:r>
        <w:rPr>
          <w:rFonts w:ascii="宋体" w:hAnsi="宋体" w:cs="宋体" w:hint="eastAsia"/>
          <w:bCs/>
          <w:kern w:val="0"/>
          <w:sz w:val="24"/>
        </w:rPr>
        <w:t>）</w:t>
      </w:r>
      <w:r>
        <w:rPr>
          <w:rFonts w:ascii="宋体" w:hAnsi="宋体" w:cs="宋体" w:hint="eastAsia"/>
          <w:kern w:val="0"/>
          <w:sz w:val="24"/>
        </w:rPr>
        <w:t>、（4）</w:t>
      </w:r>
      <w:r>
        <w:rPr>
          <w:rFonts w:ascii="宋体" w:hAnsi="宋体" w:cs="宋体" w:hint="eastAsia"/>
          <w:bCs/>
          <w:kern w:val="0"/>
          <w:sz w:val="24"/>
        </w:rPr>
        <w:t>目所述的细微偏差，按照第三章</w:t>
      </w:r>
      <w:r>
        <w:rPr>
          <w:rFonts w:ascii="宋体" w:hAnsi="宋体" w:cs="宋体"/>
          <w:bCs/>
          <w:kern w:val="0"/>
          <w:sz w:val="24"/>
        </w:rPr>
        <w:t>“</w:t>
      </w:r>
      <w:r>
        <w:rPr>
          <w:rFonts w:ascii="宋体" w:hAnsi="宋体" w:cs="宋体" w:hint="eastAsia"/>
          <w:bCs/>
          <w:kern w:val="0"/>
          <w:sz w:val="24"/>
        </w:rPr>
        <w:t>评标办法</w:t>
      </w:r>
      <w:r>
        <w:rPr>
          <w:rFonts w:ascii="宋体" w:hAnsi="宋体" w:cs="宋体"/>
          <w:bCs/>
          <w:kern w:val="0"/>
          <w:sz w:val="24"/>
        </w:rPr>
        <w:t>”</w:t>
      </w:r>
      <w:r>
        <w:rPr>
          <w:rFonts w:ascii="宋体" w:hAnsi="宋体" w:cs="宋体" w:hint="eastAsia"/>
          <w:bCs/>
          <w:kern w:val="0"/>
          <w:sz w:val="24"/>
        </w:rPr>
        <w:t>的规定予以修正并要求投标人进行澄清；</w:t>
      </w:r>
      <w:r>
        <w:rPr>
          <w:rFonts w:ascii="宋体" w:hAnsi="宋体" w:cs="宋体"/>
          <w:bCs/>
          <w:kern w:val="0"/>
          <w:sz w:val="24"/>
        </w:rPr>
        <w:t xml:space="preserve"> </w:t>
      </w:r>
    </w:p>
    <w:p w:rsidR="005B02D5" w:rsidRDefault="00966564">
      <w:pPr>
        <w:spacing w:line="440" w:lineRule="exact"/>
        <w:ind w:firstLineChars="200" w:firstLine="480"/>
        <w:rPr>
          <w:rFonts w:ascii="宋体" w:hAnsi="宋体" w:cs="宋体"/>
          <w:bCs/>
          <w:kern w:val="0"/>
          <w:sz w:val="24"/>
        </w:rPr>
      </w:pPr>
      <w:r>
        <w:rPr>
          <w:rFonts w:ascii="宋体" w:hAnsi="宋体" w:cs="宋体" w:hint="eastAsia"/>
          <w:bCs/>
          <w:kern w:val="0"/>
          <w:sz w:val="24"/>
        </w:rPr>
        <w:t>（</w:t>
      </w:r>
      <w:r>
        <w:rPr>
          <w:rFonts w:ascii="宋体" w:hAnsi="宋体" w:cs="宋体"/>
          <w:bCs/>
          <w:kern w:val="0"/>
          <w:sz w:val="24"/>
        </w:rPr>
        <w:t>2</w:t>
      </w:r>
      <w:r>
        <w:rPr>
          <w:rFonts w:ascii="宋体" w:hAnsi="宋体" w:cs="宋体" w:hint="eastAsia"/>
          <w:bCs/>
          <w:kern w:val="0"/>
          <w:sz w:val="24"/>
        </w:rPr>
        <w:t>）对于本章第</w:t>
      </w:r>
      <w:r>
        <w:rPr>
          <w:rFonts w:ascii="宋体" w:hAnsi="宋体" w:cs="宋体"/>
          <w:bCs/>
          <w:kern w:val="0"/>
          <w:sz w:val="24"/>
        </w:rPr>
        <w:t>1.12.</w:t>
      </w:r>
      <w:r>
        <w:rPr>
          <w:rFonts w:ascii="宋体" w:hAnsi="宋体" w:cs="宋体" w:hint="eastAsia"/>
          <w:bCs/>
          <w:kern w:val="0"/>
          <w:sz w:val="24"/>
        </w:rPr>
        <w:t>2项（</w:t>
      </w:r>
      <w:r>
        <w:rPr>
          <w:rFonts w:ascii="宋体" w:hAnsi="宋体" w:cs="宋体"/>
          <w:bCs/>
          <w:kern w:val="0"/>
          <w:sz w:val="24"/>
        </w:rPr>
        <w:t>2</w:t>
      </w:r>
      <w:r>
        <w:rPr>
          <w:rFonts w:ascii="宋体" w:hAnsi="宋体" w:cs="宋体" w:hint="eastAsia"/>
          <w:bCs/>
          <w:kern w:val="0"/>
          <w:sz w:val="24"/>
        </w:rPr>
        <w:t>）、（</w:t>
      </w:r>
      <w:r>
        <w:rPr>
          <w:rFonts w:ascii="宋体" w:hAnsi="宋体" w:cs="宋体"/>
          <w:bCs/>
          <w:kern w:val="0"/>
          <w:sz w:val="24"/>
        </w:rPr>
        <w:t>3</w:t>
      </w:r>
      <w:r>
        <w:rPr>
          <w:rFonts w:ascii="宋体" w:hAnsi="宋体" w:cs="宋体" w:hint="eastAsia"/>
          <w:bCs/>
          <w:kern w:val="0"/>
          <w:sz w:val="24"/>
        </w:rPr>
        <w:t>）目所述的细微偏差，可在相关评分因素的评分中酌情扣分。</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2.招标文件</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2.1招标文件的组成</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本招标文件包括：</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（1）招标公告；</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（2）投标人须知；</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（3）评标办法；</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（4）合同条款及格式；</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（5）图纸和资料；</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（6）技术规范；</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（7）交工检测适用的标准、规范、规程；</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（8）投标文件格式。</w:t>
      </w:r>
    </w:p>
    <w:p w:rsidR="005B02D5" w:rsidRDefault="00966564">
      <w:pPr>
        <w:spacing w:line="440" w:lineRule="exact"/>
        <w:ind w:firstLineChars="250" w:firstLine="600"/>
        <w:rPr>
          <w:rFonts w:ascii="宋体" w:hAnsi="宋体" w:cs="宋体"/>
          <w:kern w:val="0"/>
          <w:sz w:val="24"/>
        </w:rPr>
      </w:pPr>
      <w:r>
        <w:rPr>
          <w:rFonts w:ascii="宋体" w:hAnsi="宋体" w:cs="宋体" w:hint="eastAsia"/>
          <w:kern w:val="0"/>
          <w:sz w:val="24"/>
        </w:rPr>
        <w:t>根据本章第第2.2款和第2.3款对招标文件所作的澄清、修改，构成招标文件的组成部分。</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当招标文件、招标文件的澄清或修改等在同一内容的表述上不一致时，以最后发出的书面文件为准。</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2.2招标文件的澄清</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2.2.1投标人应仔细阅读和检查招标文件的全部内容。如发现缺页或附件不全，应及时向招标人提出，以便补齐。如有疑问，应在投标人须知前附表规定的时间前以书面形式（包括电子文档扫描件通过QQ邮箱发出的澄清，下同），要求招标人对招标文件予以澄清。</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2.2.2招标文件的澄清将在投标人须知前附表规定的投标截止时间15天前以书面形式发给所有购买招标文件的投标人，但不指明澄清问题的来源。如果澄清发出的时间距投标截止时间不足15天，且其澄清内容对投标人编制投标文件有实质性的影响，相应延长投标截止时间。招标人有责任保证所有购买招标文件的投标人收到招标文件的澄清。</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2.2.3投标人在收到澄清后，应在投标人须知前附表规定的时间内以书面形式通知招</w:t>
      </w:r>
      <w:r>
        <w:rPr>
          <w:rFonts w:ascii="宋体" w:hAnsi="宋体" w:cs="宋体" w:hint="eastAsia"/>
          <w:kern w:val="0"/>
          <w:sz w:val="24"/>
        </w:rPr>
        <w:lastRenderedPageBreak/>
        <w:t>标人，确认已收到该澄清。</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2.3招标文件的修改</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2.3.1在投标截止时间15天前，招标人可以书面形式修改招标文件，并通知所有已购买招标文件的投标人。如果修改招标文件的时间距投标截止时间不足15天，且其修改内容对投标人编制投标文件有实质性的影响，相应延长投标截止时间。招标人有责任保证所有购买招标文件的投标人收到招标文件的修改。</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2.3.2投标人收到修改内容后，应在投标人须知前附表规定的时间内以书面形式通知招标人，确认已收到该修改。</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3.投标文件</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3.1投标文件的组成</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3.1.1投标人编写的投标文件，应包括下列各项内容：</w:t>
      </w:r>
    </w:p>
    <w:p w:rsidR="005B02D5" w:rsidRDefault="00966564">
      <w:pPr>
        <w:spacing w:line="400" w:lineRule="exact"/>
        <w:ind w:firstLineChars="200" w:firstLine="480"/>
        <w:rPr>
          <w:rFonts w:ascii="宋体" w:hAnsi="宋体" w:cs="宋体"/>
          <w:kern w:val="0"/>
          <w:sz w:val="24"/>
        </w:rPr>
      </w:pPr>
      <w:r>
        <w:rPr>
          <w:rFonts w:ascii="宋体" w:hAnsi="宋体" w:cs="宋体" w:hint="eastAsia"/>
          <w:kern w:val="0"/>
          <w:sz w:val="24"/>
        </w:rPr>
        <w:t>第一信封为商务及技术文件，商务及技术文件包括（但不限于）：</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（一）投标函；</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（二）法定代表人身份证明；</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（三）法定代表人授权委托书；</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（四）投标保证金；</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（五）资格审查资料；</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kern w:val="0"/>
          <w:sz w:val="24"/>
        </w:rPr>
        <w:t>（六）</w:t>
      </w:r>
      <w:r>
        <w:rPr>
          <w:rFonts w:ascii="宋体" w:hAnsi="宋体" w:cs="宋体" w:hint="eastAsia"/>
          <w:sz w:val="24"/>
        </w:rPr>
        <w:t>招标文件澄清（补遗书，如果有）；</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（七）技术建议书（检测大纲）；</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（八）其他材料。</w:t>
      </w:r>
    </w:p>
    <w:p w:rsidR="005B02D5" w:rsidRDefault="00966564">
      <w:pPr>
        <w:tabs>
          <w:tab w:val="left" w:pos="180"/>
          <w:tab w:val="left" w:pos="945"/>
        </w:tabs>
        <w:spacing w:line="400" w:lineRule="exact"/>
        <w:ind w:firstLineChars="200" w:firstLine="480"/>
        <w:rPr>
          <w:rFonts w:ascii="宋体" w:hAnsi="宋体" w:cs="宋体"/>
          <w:sz w:val="24"/>
        </w:rPr>
      </w:pPr>
      <w:r>
        <w:rPr>
          <w:rFonts w:ascii="宋体" w:hAnsi="宋体" w:cs="宋体" w:hint="eastAsia"/>
          <w:sz w:val="24"/>
        </w:rPr>
        <w:t>第二信封为报价文件，内容包括（但不限于）：</w:t>
      </w:r>
    </w:p>
    <w:p w:rsidR="005B02D5" w:rsidRDefault="00966564">
      <w:pPr>
        <w:tabs>
          <w:tab w:val="left" w:pos="180"/>
          <w:tab w:val="left" w:pos="945"/>
        </w:tabs>
        <w:spacing w:line="400" w:lineRule="exact"/>
        <w:ind w:firstLineChars="250" w:firstLine="600"/>
        <w:rPr>
          <w:rFonts w:ascii="宋体" w:hAnsi="宋体" w:cs="宋体"/>
          <w:sz w:val="24"/>
        </w:rPr>
      </w:pPr>
      <w:r>
        <w:rPr>
          <w:rFonts w:ascii="宋体" w:hAnsi="宋体" w:cs="宋体" w:hint="eastAsia"/>
          <w:sz w:val="24"/>
        </w:rPr>
        <w:t>（一）投标报价函</w:t>
      </w:r>
    </w:p>
    <w:p w:rsidR="005B02D5" w:rsidRDefault="00966564">
      <w:pPr>
        <w:tabs>
          <w:tab w:val="left" w:pos="180"/>
          <w:tab w:val="left" w:pos="945"/>
        </w:tabs>
        <w:spacing w:line="400" w:lineRule="exact"/>
        <w:ind w:firstLineChars="250" w:firstLine="600"/>
        <w:rPr>
          <w:rFonts w:ascii="宋体" w:hAnsi="宋体" w:cs="宋体"/>
          <w:sz w:val="24"/>
        </w:rPr>
      </w:pPr>
      <w:r>
        <w:rPr>
          <w:rFonts w:ascii="宋体" w:hAnsi="宋体" w:cs="宋体" w:hint="eastAsia"/>
          <w:sz w:val="24"/>
        </w:rPr>
        <w:t>（二）报价清单（含报价清单说明）</w:t>
      </w:r>
    </w:p>
    <w:p w:rsidR="005B02D5" w:rsidRDefault="00966564">
      <w:pPr>
        <w:tabs>
          <w:tab w:val="left" w:pos="180"/>
          <w:tab w:val="left" w:pos="945"/>
        </w:tabs>
        <w:spacing w:line="400" w:lineRule="exact"/>
        <w:ind w:firstLineChars="200" w:firstLine="480"/>
        <w:rPr>
          <w:rFonts w:ascii="宋体" w:hAnsi="宋体" w:cs="宋体"/>
          <w:sz w:val="24"/>
        </w:rPr>
      </w:pPr>
      <w:r>
        <w:rPr>
          <w:rFonts w:ascii="宋体" w:hAnsi="宋体" w:cs="宋体" w:hint="eastAsia"/>
          <w:kern w:val="0"/>
          <w:sz w:val="24"/>
        </w:rPr>
        <w:t>以上投标文件组成内容都应使用招标文件中提供的格式或大纲，除另有规定者外，</w:t>
      </w:r>
      <w:r>
        <w:rPr>
          <w:rFonts w:ascii="宋体" w:hAnsi="宋体" w:cs="宋体" w:hint="eastAsia"/>
          <w:sz w:val="24"/>
        </w:rPr>
        <w:t>投标人不得修改。</w:t>
      </w:r>
    </w:p>
    <w:p w:rsidR="005B02D5" w:rsidRDefault="00966564">
      <w:pPr>
        <w:tabs>
          <w:tab w:val="left" w:pos="180"/>
          <w:tab w:val="left" w:pos="945"/>
        </w:tabs>
        <w:spacing w:line="400" w:lineRule="exact"/>
        <w:ind w:firstLineChars="200" w:firstLine="480"/>
        <w:rPr>
          <w:rFonts w:ascii="宋体" w:hAnsi="宋体" w:cs="宋体"/>
          <w:sz w:val="24"/>
        </w:rPr>
      </w:pPr>
      <w:r>
        <w:rPr>
          <w:rFonts w:ascii="宋体" w:hAnsi="宋体" w:cs="宋体"/>
          <w:sz w:val="24"/>
        </w:rPr>
        <w:t xml:space="preserve">3.1.2 </w:t>
      </w:r>
      <w:r>
        <w:rPr>
          <w:rFonts w:ascii="宋体" w:hAnsi="宋体" w:cs="宋体" w:hint="eastAsia"/>
          <w:sz w:val="24"/>
        </w:rPr>
        <w:t>投标人应递交拟完成本项目的技术建议书，其内容应详实，足以说明投标人的建议能满足招标文件的要求。</w:t>
      </w:r>
    </w:p>
    <w:p w:rsidR="005B02D5" w:rsidRDefault="00966564">
      <w:pPr>
        <w:tabs>
          <w:tab w:val="left" w:pos="180"/>
          <w:tab w:val="left" w:pos="945"/>
        </w:tabs>
        <w:spacing w:line="400" w:lineRule="exact"/>
        <w:ind w:firstLineChars="200" w:firstLine="480"/>
        <w:rPr>
          <w:rFonts w:ascii="宋体" w:hAnsi="宋体" w:cs="宋体"/>
          <w:sz w:val="24"/>
        </w:rPr>
      </w:pPr>
      <w:r>
        <w:rPr>
          <w:rFonts w:ascii="宋体" w:hAnsi="宋体" w:cs="宋体" w:hint="eastAsia"/>
          <w:sz w:val="24"/>
        </w:rPr>
        <w:t>3.1.3投标文件必须使用招标文件所提供的投标文件格式，表格可以按同样格式扩展和复制。</w:t>
      </w:r>
    </w:p>
    <w:p w:rsidR="005B02D5" w:rsidRDefault="00966564">
      <w:pPr>
        <w:spacing w:line="440" w:lineRule="exact"/>
        <w:ind w:firstLineChars="200" w:firstLine="482"/>
        <w:rPr>
          <w:rFonts w:ascii="宋体" w:hAnsi="宋体" w:cs="宋体"/>
          <w:b/>
          <w:kern w:val="0"/>
          <w:sz w:val="24"/>
        </w:rPr>
      </w:pPr>
      <w:r>
        <w:rPr>
          <w:rFonts w:ascii="宋体" w:hAnsi="宋体" w:cs="宋体"/>
          <w:b/>
          <w:kern w:val="0"/>
          <w:sz w:val="24"/>
        </w:rPr>
        <w:t>3.2</w:t>
      </w:r>
      <w:r>
        <w:rPr>
          <w:rFonts w:ascii="宋体" w:hAnsi="宋体" w:cs="宋体" w:hint="eastAsia"/>
          <w:b/>
          <w:kern w:val="0"/>
          <w:sz w:val="24"/>
        </w:rPr>
        <w:t>投标报价</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3.2.1投标人的投标报价，应包括完成</w:t>
      </w:r>
      <w:r>
        <w:rPr>
          <w:rFonts w:ascii="宋体" w:hAnsi="宋体" w:cs="宋体"/>
          <w:kern w:val="0"/>
          <w:sz w:val="24"/>
        </w:rPr>
        <w:t>实施</w:t>
      </w:r>
      <w:r>
        <w:rPr>
          <w:rFonts w:ascii="宋体" w:hAnsi="宋体" w:cs="宋体" w:hint="eastAsia"/>
          <w:kern w:val="0"/>
          <w:sz w:val="24"/>
        </w:rPr>
        <w:t>本</w:t>
      </w:r>
      <w:r>
        <w:rPr>
          <w:rFonts w:ascii="宋体" w:hAnsi="宋体" w:cs="宋体"/>
          <w:kern w:val="0"/>
          <w:sz w:val="24"/>
        </w:rPr>
        <w:t>项目</w:t>
      </w:r>
      <w:r>
        <w:rPr>
          <w:rFonts w:ascii="宋体" w:hAnsi="宋体" w:cs="宋体" w:hint="eastAsia"/>
          <w:kern w:val="0"/>
          <w:sz w:val="24"/>
        </w:rPr>
        <w:t>交工验收质量检测工作</w:t>
      </w:r>
      <w:r>
        <w:rPr>
          <w:rFonts w:ascii="宋体" w:hAnsi="宋体" w:cs="宋体"/>
          <w:kern w:val="0"/>
          <w:sz w:val="24"/>
        </w:rPr>
        <w:t>相关的全部费用</w:t>
      </w:r>
      <w:r>
        <w:rPr>
          <w:rFonts w:ascii="宋体" w:hAnsi="宋体" w:cs="宋体" w:hint="eastAsia"/>
          <w:kern w:val="0"/>
          <w:sz w:val="24"/>
        </w:rPr>
        <w:t>，包含了交工验收质量检测服务所需的人工、材料、仪器设备更新折旧、记录资料、交通、食宿、税费、保险、利润等费用，以及合同明示或暗示的所有责任、义务和一切风</w:t>
      </w:r>
      <w:r>
        <w:rPr>
          <w:rFonts w:ascii="宋体" w:hAnsi="宋体" w:cs="宋体" w:hint="eastAsia"/>
          <w:kern w:val="0"/>
          <w:sz w:val="24"/>
        </w:rPr>
        <w:lastRenderedPageBreak/>
        <w:t>险。</w:t>
      </w:r>
    </w:p>
    <w:p w:rsidR="005B02D5" w:rsidRDefault="00966564">
      <w:pPr>
        <w:snapToGrid w:val="0"/>
        <w:spacing w:line="440" w:lineRule="exact"/>
        <w:ind w:firstLineChars="200" w:firstLine="480"/>
        <w:rPr>
          <w:rFonts w:ascii="宋体" w:hAnsi="宋体" w:cs="宋体"/>
          <w:kern w:val="0"/>
          <w:sz w:val="24"/>
        </w:rPr>
      </w:pPr>
      <w:r>
        <w:rPr>
          <w:rFonts w:ascii="宋体" w:hAnsi="宋体" w:cs="宋体" w:hint="eastAsia"/>
          <w:kern w:val="0"/>
          <w:sz w:val="24"/>
        </w:rPr>
        <w:t>3.2.2投标人应认真填写报价清单中所列的各细目的单价。除另有说明，投标人没有填入单价的细目完工之后，招标人将不予支付，并认为该细目的价款已包括在报价清单其他细目的单价或总额价中，投标人在报价清单中多报的细目或单价、合价或总额价招标人将不予接受。</w:t>
      </w:r>
    </w:p>
    <w:p w:rsidR="005B02D5" w:rsidRDefault="00966564">
      <w:pPr>
        <w:adjustRightInd w:val="0"/>
        <w:snapToGrid w:val="0"/>
        <w:spacing w:line="450" w:lineRule="exact"/>
        <w:ind w:firstLineChars="200" w:firstLine="480"/>
        <w:rPr>
          <w:rFonts w:ascii="宋体" w:hAnsi="宋体" w:cs="宋体"/>
          <w:kern w:val="0"/>
          <w:sz w:val="24"/>
        </w:rPr>
      </w:pPr>
      <w:r>
        <w:rPr>
          <w:rFonts w:ascii="宋体" w:hAnsi="宋体" w:cs="宋体" w:hint="eastAsia"/>
          <w:kern w:val="0"/>
          <w:sz w:val="24"/>
        </w:rPr>
        <w:t>3.2.3质量检测收费应包含从项目开始到检测服务期结束，若项目延长，则服务收费不再调整，投标人应充分考虑这一要求，并在投标报价中予以考虑。</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3.2.4本项目招标人不接受投标人任何形式的调价函，如投标文件中附有任何形式的调价函，将被视为不符合性投标，其投标将被拒绝。</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3.2.5招标人设定投标控制价上限，投标人的投标报价不得超出招标人设定的投标控制价上限，否则作废标处理。</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3.2.6投标控制价上限为RMB500万元。</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3.3投标有效期</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3.3.1在投标人须知前附表规定的投标有效期内，投标人不得要求撤销或修改其投标文件。</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3.3.2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3.4投标保证金</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3.4.1</w:t>
      </w:r>
      <w:r>
        <w:rPr>
          <w:rFonts w:ascii="宋体" w:hAnsi="宋体" w:cs="宋体" w:hint="eastAsia"/>
          <w:sz w:val="24"/>
        </w:rPr>
        <w:t>投标人在递交投标文件前，应按投标人须知前附表规定的金额、形式递交投标保证金并作为其投标文件的组成部分。</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3.4.2投标人不按本章第3.4.1项要求提交投标保证金的，其投标文件作废标处理。</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3.4.3</w:t>
      </w:r>
      <w:r>
        <w:rPr>
          <w:rFonts w:ascii="宋体" w:hAnsi="宋体" w:cs="宋体"/>
          <w:kern w:val="0"/>
          <w:sz w:val="24"/>
        </w:rPr>
        <w:t>招标人最迟将在中标通知书发出后5日内向中标候选人以外的其他投标人退还投标保证金，与中标人签订合同后5日内向中标人和其他中标候选人退还投标保证金。</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3.4.4有下列情形之一的，投标保证金将不予退还：</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（1）投标人在规定的投标有效期内撤销或修改其投标文件；</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（2）中标人在收到中标通知书后，无正当理由拒签合同协议书或未按招标文件规定提交履约担保；</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（3）投标人不接受依据评标办法的规定对其投标文件中细微偏差进行澄清和补正；</w:t>
      </w:r>
    </w:p>
    <w:p w:rsidR="005B02D5" w:rsidRDefault="00966564">
      <w:pPr>
        <w:spacing w:line="44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（4）投标人提交了虚假资料。</w:t>
      </w:r>
    </w:p>
    <w:p w:rsidR="005B02D5" w:rsidRDefault="00966564">
      <w:pPr>
        <w:spacing w:line="440" w:lineRule="exact"/>
        <w:ind w:firstLineChars="200" w:firstLine="482"/>
        <w:rPr>
          <w:rFonts w:asciiTheme="minorEastAsia" w:eastAsiaTheme="minorEastAsia" w:hAnsiTheme="minorEastAsia" w:cstheme="minorEastAsia"/>
          <w:b/>
          <w:kern w:val="0"/>
          <w:sz w:val="24"/>
        </w:rPr>
      </w:pPr>
      <w:r>
        <w:rPr>
          <w:rFonts w:asciiTheme="minorEastAsia" w:eastAsiaTheme="minorEastAsia" w:hAnsiTheme="minorEastAsia" w:cstheme="minorEastAsia" w:hint="eastAsia"/>
          <w:b/>
          <w:kern w:val="0"/>
          <w:sz w:val="24"/>
        </w:rPr>
        <w:t>3.5资格审查资料</w:t>
      </w:r>
    </w:p>
    <w:p w:rsidR="005B02D5" w:rsidRDefault="00966564">
      <w:pPr>
        <w:adjustRightInd w:val="0"/>
        <w:snapToGrid w:val="0"/>
        <w:spacing w:line="45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3.5.1“投标人基本情况表” 投标人应根据招标文件第二章“投标人须知前附表”3.5.1项的要求在本表后附相关证明材料（并加盖原色单位章）。</w:t>
      </w:r>
    </w:p>
    <w:p w:rsidR="005B02D5" w:rsidRDefault="00966564">
      <w:pPr>
        <w:adjustRightInd w:val="0"/>
        <w:snapToGrid w:val="0"/>
        <w:spacing w:line="45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3.5.2“近五年完成的类似项目情况表”投标人应根据招标文件第二章“投标人须知前附表”3.5.2项的要求在本表后附相关证明材料（并加盖原色单位章）。</w:t>
      </w:r>
    </w:p>
    <w:p w:rsidR="005B02D5" w:rsidRDefault="00966564">
      <w:pPr>
        <w:adjustRightInd w:val="0"/>
        <w:snapToGrid w:val="0"/>
        <w:spacing w:line="45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3.5.3“投标人信誉情况表”投标人应根据招标文件第二章“投标人须知前附表”3.5.3项的要求在本表后附相关证明材料（并加盖原色单位章）。</w:t>
      </w:r>
    </w:p>
    <w:p w:rsidR="005B02D5" w:rsidRDefault="00966564">
      <w:pPr>
        <w:adjustRightInd w:val="0"/>
        <w:snapToGrid w:val="0"/>
        <w:spacing w:line="45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3.5.4“拟委任的项目主要人员资历表“投标人应根据招标文件第二章“投标人须知前附表”3.5.4项的要求在本表后附相关证明材料（并加盖原色单位章）。</w:t>
      </w:r>
    </w:p>
    <w:p w:rsidR="005B02D5" w:rsidRDefault="00966564">
      <w:pPr>
        <w:adjustRightInd w:val="0"/>
        <w:snapToGrid w:val="0"/>
        <w:spacing w:line="450" w:lineRule="exact"/>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3.5.5“拟投入的主要试验检测设备表”投标人应根据招标文件第八章“投标文件格式”附表要求填报（并加盖原色单位章）。</w:t>
      </w:r>
    </w:p>
    <w:p w:rsidR="005B02D5" w:rsidRDefault="00966564">
      <w:pPr>
        <w:adjustRightInd w:val="0"/>
        <w:snapToGrid w:val="0"/>
        <w:spacing w:line="450" w:lineRule="exact"/>
        <w:ind w:firstLineChars="200" w:firstLine="480"/>
        <w:rPr>
          <w:rFonts w:ascii="宋体" w:hAnsi="宋体" w:cs="宋体"/>
          <w:sz w:val="24"/>
        </w:rPr>
      </w:pPr>
      <w:r>
        <w:rPr>
          <w:rFonts w:asciiTheme="minorEastAsia" w:eastAsiaTheme="minorEastAsia" w:hAnsiTheme="minorEastAsia" w:cstheme="minorEastAsia" w:hint="eastAsia"/>
          <w:sz w:val="24"/>
        </w:rPr>
        <w:t>3.5.6招标人将进一步核查投标人在投标文件中提供的材料，若在评标期间发现投标人提供了虚假资料，招标人有权对投标人的投标</w:t>
      </w:r>
      <w:r>
        <w:rPr>
          <w:rFonts w:ascii="宋体" w:hAnsi="宋体" w:cs="宋体" w:hint="eastAsia"/>
          <w:sz w:val="24"/>
        </w:rPr>
        <w:t>文件作废标处理，并没收其投标保证金；若在评标结果公示期间发现作为中标候选人的投标人提供了虚假资料，招标人有权取消其中标资格并没收其投标保证金；若在合同实施期间发现投标人提供了虚假资料，招标人有权从项目支付款或履约保证金中扣除不超过10%签约合同价金额作为违约金。同时招标人将投标人以上弄虚作假行为上报省级交通主管部门，作为不良记录纳入公路建设市场信用信息管理系统。</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3.6备选投标方案</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除投标人须知前附表另有规定外，投标人不得递交备选投标方案。</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3.7投标文件的编制</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3.7.1投标文件应按第八章“投标文件格式”进行编写，如有必要，可以增加附页，作为投标文件的组成部分。其中，投标函在满足招标文件实质性要求的基础上，可以提出比招标文件要求更有利于招标人的承诺。</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3.7.2投标文件应当对招标文件有关服务周期、投标有效期、招标范围等实质性内容作出响应。</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3.7.3投标文件正本应使用不褪色的墨水书写或打印，投标文件内任何有文字页须经投标人的法定代表人或其委托代理人逐页签署姓名并加盖单位原色公章，不得用签名章代替。</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如果投标文件由委托代理人签署，其委托代理人的授权书应按招标文件规定的格式出具，并由授权人和被授权人亲笔签名，禁止使用印章或签名章。</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如果由投标人的法定代表人签署投标文件，则不需提交授权书。</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lastRenderedPageBreak/>
        <w:t>投标文件的任何一处涂改、行间插字或删除，均应由前款规定的投标文件签署人在修改处签署姓名并加盖投标人公章。</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签字或盖章的其他要求见投标人须知前附表。</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3.7.4投标文件份数见投标人须知前附表。正本和副本的封面上应清楚地标记“正本”或“副本”的字样。当副本和正本不一致时，以正本为准。</w:t>
      </w:r>
    </w:p>
    <w:p w:rsidR="005B02D5" w:rsidRDefault="00966564">
      <w:pPr>
        <w:spacing w:line="440" w:lineRule="exact"/>
        <w:ind w:firstLineChars="200" w:firstLine="480"/>
        <w:rPr>
          <w:rFonts w:ascii="宋体" w:hAnsi="宋体" w:cs="宋体"/>
          <w:sz w:val="24"/>
        </w:rPr>
      </w:pPr>
      <w:r>
        <w:rPr>
          <w:rFonts w:ascii="宋体" w:hAnsi="宋体" w:cs="宋体" w:hint="eastAsia"/>
          <w:sz w:val="24"/>
        </w:rPr>
        <w:t>3.7.5投标文件的正本与副本应分别装订成册，每册厚度不得超过4cm，不得采用活页装订，不得采用硬纸板封面。否则，招标人对由于投标文件装订松散而造成的丢失或其他后果不承担任何责任。投标文件应编制目录，并且从目录开始逐页标注连续页码。</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4.投标</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4.1投标文件的密封和标识</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sz w:val="24"/>
        </w:rPr>
        <w:t>4.1.1投标文件应采用双信封形式密封。投标文件第一个信封（商务及技术文件）以及第二个信封（报价文件）应单独密封包装。商务及技术文件的正本与副本应统一密封在一个封套中。报价文件的正本与副本以及投标文件电子版文件应统一密封在另一个封套中。封套应加贴封条，并在封套的封口处加盖投标人单位章或由投标人的法定代表人或其委托代理人签字。</w:t>
      </w:r>
      <w:r>
        <w:rPr>
          <w:rFonts w:ascii="宋体" w:hAnsi="宋体" w:cs="宋体" w:hint="eastAsia"/>
          <w:sz w:val="24"/>
        </w:rPr>
        <w:t>银行转帐形式缴纳投标保证金，须于投标文件提交截止期前汇到招标代理机构的银行帐号上，并于截标前携带缴款凭据原件换取收款收据，截标前进行单</w:t>
      </w:r>
      <w:r>
        <w:rPr>
          <w:rFonts w:ascii="宋体" w:hAnsi="宋体" w:cs="宋体"/>
          <w:sz w:val="24"/>
        </w:rPr>
        <w:t>独</w:t>
      </w:r>
      <w:r>
        <w:rPr>
          <w:rFonts w:ascii="宋体" w:hAnsi="宋体" w:cs="宋体" w:hint="eastAsia"/>
          <w:sz w:val="24"/>
        </w:rPr>
        <w:t>提交。若不符合招标文件规定按照废标处理。</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sz w:val="24"/>
        </w:rPr>
        <w:t>采用银行保函</w:t>
      </w:r>
      <w:r>
        <w:rPr>
          <w:rFonts w:ascii="宋体" w:hAnsi="宋体" w:cs="宋体" w:hint="eastAsia"/>
          <w:sz w:val="24"/>
        </w:rPr>
        <w:t>或银行转帐</w:t>
      </w:r>
      <w:r>
        <w:rPr>
          <w:rFonts w:ascii="宋体" w:hAnsi="宋体" w:cs="宋体"/>
          <w:sz w:val="24"/>
        </w:rPr>
        <w:t>形式提交投标保证金的，投标保证金银行保函原件</w:t>
      </w:r>
      <w:r>
        <w:rPr>
          <w:rFonts w:ascii="宋体" w:hAnsi="宋体" w:cs="宋体" w:hint="eastAsia"/>
          <w:sz w:val="24"/>
        </w:rPr>
        <w:t>或收款收据</w:t>
      </w:r>
      <w:r>
        <w:rPr>
          <w:rFonts w:ascii="宋体" w:hAnsi="宋体" w:cs="宋体"/>
          <w:sz w:val="24"/>
        </w:rPr>
        <w:t>应密封在单独的封套中。</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4.1.2</w:t>
      </w:r>
      <w:r>
        <w:rPr>
          <w:rFonts w:ascii="宋体" w:hAnsi="宋体" w:cs="宋体"/>
          <w:sz w:val="24"/>
        </w:rPr>
        <w:t>投标文件第一个信封（商务及技术文件）、第二个信封（报价文件）以及银行保函封套上应写明的内容见投标人须知前附表。</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4.1.3未按本章第4.1.1项或第4.1.2项要求密封和加写标记的投标文件，招标人不予受理。</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4.2投标文件的递交</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4.2.1投标人递交投标文件的截止时间：见投标人须知前附表。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4.2.2投标人递交投标文件的地点：见投标人须知前附表。</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4.2.3除投标人须知前附表另有规定外，投标人所递交的投标文件不予退还。</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4.2.4招标人收到投标文件后，向投标人出具签收凭证。</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4.2.5逾期送达的或者未送达指定地点的投标文件，招标人不予受理。</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4.2.6在特殊情况下，招标人如果决定延后递交投标截止时间，应在投标人须知前附表规定的时间前，以书面形式通知送达所有投标人延后投标截止时间。在此情况下，招标</w:t>
      </w:r>
      <w:r>
        <w:rPr>
          <w:rFonts w:ascii="宋体" w:hAnsi="宋体" w:cs="宋体" w:hint="eastAsia"/>
          <w:kern w:val="0"/>
          <w:sz w:val="24"/>
        </w:rPr>
        <w:lastRenderedPageBreak/>
        <w:t>人和投标人的权利和义务相应延后至新的投标截止时间。</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4.3投标文件的修改与撤回</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4.3.1在本章第4.2.1项规定的投标截止时间前，投标人可以修改或撤回已递交的投标文件，但应以书面形式通知招标人。</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4.3.2投标人修改或撤回已递交投标文件的书面通知应按照本章第3.7.3项的要求签字或盖章。招标人收到书面通知后，向投标人出具签收凭证。</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4.3.3修改的内容为投标文件的组成部分。修改的投标文件应按照本章第3条、第4条规定进行编制、密封、标记和递交，并标明“修改”字样。</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5.开标</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5.1开标时间和地点</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招标人在本章第</w:t>
      </w:r>
      <w:r>
        <w:rPr>
          <w:rFonts w:ascii="宋体" w:hAnsi="宋体" w:cs="宋体"/>
          <w:sz w:val="24"/>
        </w:rPr>
        <w:t>4.2.1</w:t>
      </w:r>
      <w:r>
        <w:rPr>
          <w:rFonts w:ascii="宋体" w:hAnsi="宋体" w:cs="宋体" w:hint="eastAsia"/>
          <w:sz w:val="24"/>
        </w:rPr>
        <w:t>项规定的投标截止时间（开标时间）和投标人须知前附表规定的地点对收到的投标文件第一个信封（商务及技术文件）公开开标，并邀请所有投标人的法定代表人或其委托代理人准时参加。</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招标人在投标人须知前附表规定的时间和地点对投标文件第二个信封（报价文件）公开开标，并邀请所有投标人的法定代表人或其委托代理人准时参加。</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投标人若未派法定代表人或委托代理人出席开标活动，视为该投标人默认开标结果。</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5.2开标程序</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sz w:val="24"/>
        </w:rPr>
        <w:t>5.2.1</w:t>
      </w:r>
      <w:r>
        <w:rPr>
          <w:rFonts w:ascii="宋体" w:hAnsi="宋体" w:cs="宋体" w:hint="eastAsia"/>
          <w:sz w:val="24"/>
        </w:rPr>
        <w:t>主持人按下列程序对投标文件第一个信封（商务及技术文件）进行开标：</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）宣布开标纪律；</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）公布在投标截止时间前递交投标文件的投标人数量；</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）宣布开标人、唱标人、记录人、监督人等有关人员姓名；</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）按照投标人须知前附表规定由投标人推选的代表检查投标文件的密封情况；</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）按照投标人须知前附表规定的开标顺序当众开标，公布标段名称、投标人名称、投标保证金的递交情况、技术支持服务期限及其他内容，并记录在案；</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）投标人代表、招标人代表、记录人、监督人等有关人员在开标记录上签字确认；</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）开标结束。</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5.2.2在投标文件第一个信封（商务及技术文件）开标现场，投标文件第二个信封（报价文件）不予开封，由招标人密封保存。</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sz w:val="24"/>
        </w:rPr>
        <w:t>5.2.3</w:t>
      </w:r>
      <w:r>
        <w:rPr>
          <w:rFonts w:ascii="宋体" w:hAnsi="宋体" w:cs="宋体" w:hint="eastAsia"/>
          <w:sz w:val="24"/>
        </w:rPr>
        <w:t>招标人将按照本章第</w:t>
      </w:r>
      <w:r>
        <w:rPr>
          <w:rFonts w:ascii="宋体" w:hAnsi="宋体" w:cs="宋体"/>
          <w:sz w:val="24"/>
        </w:rPr>
        <w:t>5.1</w:t>
      </w:r>
      <w:r>
        <w:rPr>
          <w:rFonts w:ascii="宋体" w:hAnsi="宋体" w:cs="宋体" w:hint="eastAsia"/>
          <w:sz w:val="24"/>
        </w:rPr>
        <w:t>款规定的时间和地点对投标文件第二个信封（报价文件）进行开标。主持人按下列程序进行开标：</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）宣布开标纪律；</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lastRenderedPageBreak/>
        <w:t>（</w:t>
      </w:r>
      <w:r>
        <w:rPr>
          <w:rFonts w:ascii="宋体" w:hAnsi="宋体" w:cs="宋体"/>
          <w:sz w:val="24"/>
        </w:rPr>
        <w:t>2</w:t>
      </w:r>
      <w:r>
        <w:rPr>
          <w:rFonts w:ascii="宋体" w:hAnsi="宋体" w:cs="宋体" w:hint="eastAsia"/>
          <w:sz w:val="24"/>
        </w:rPr>
        <w:t>）当众拆开投标文件第一个信封（商务及技术文件）评审结果的密封袋，宣布通过投标文件第一个信封（商务及技术文件）评审的投标人名单；</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）宣布开标人、唱标人、记录人、监督人等有关人员姓名；</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）按照投标人须知前附表规定由投标人推选的代表检查投标文件的密封情况；</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按照投标人须知前附表规定的开标顺序当众开标，开标人只拆封通过投标文件第一个信封（商务及技术文件）评审的投标文件第二个信封（报价文件），公布标段名称、投标人名称、投标报价及其他内容，并记录在案；</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）计算并宣布评标基准价；</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（7）投标人代表、招标人代表、记录人、监督人等有关人员在开标记录上签字确认；</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（8）开标结束。</w:t>
      </w:r>
    </w:p>
    <w:p w:rsidR="005B02D5" w:rsidRDefault="00966564">
      <w:pPr>
        <w:adjustRightInd w:val="0"/>
        <w:snapToGrid w:val="0"/>
        <w:spacing w:line="450" w:lineRule="exact"/>
        <w:ind w:firstLineChars="200" w:firstLine="460"/>
        <w:rPr>
          <w:rFonts w:ascii="宋体" w:hAnsi="宋体" w:cs="宋体"/>
          <w:sz w:val="24"/>
        </w:rPr>
      </w:pPr>
      <w:r>
        <w:rPr>
          <w:sz w:val="23"/>
          <w:szCs w:val="23"/>
        </w:rPr>
        <w:t>5</w:t>
      </w:r>
      <w:r>
        <w:rPr>
          <w:rFonts w:ascii="宋体" w:hAnsi="宋体" w:cs="宋体"/>
          <w:sz w:val="24"/>
        </w:rPr>
        <w:t>.2.4</w:t>
      </w:r>
      <w:r>
        <w:rPr>
          <w:rFonts w:ascii="宋体" w:hAnsi="宋体" w:cs="宋体" w:hint="eastAsia"/>
          <w:sz w:val="24"/>
        </w:rPr>
        <w:t>在投标文件第二个信封（报价文件）开标现场，招标人将按第三章</w:t>
      </w:r>
      <w:r>
        <w:rPr>
          <w:rFonts w:ascii="宋体" w:hAnsi="宋体" w:cs="宋体"/>
          <w:sz w:val="24"/>
        </w:rPr>
        <w:t>“</w:t>
      </w:r>
      <w:r>
        <w:rPr>
          <w:rFonts w:ascii="宋体" w:hAnsi="宋体" w:cs="宋体" w:hint="eastAsia"/>
          <w:sz w:val="24"/>
        </w:rPr>
        <w:t>评标办法</w:t>
      </w:r>
      <w:r>
        <w:rPr>
          <w:rFonts w:ascii="宋体" w:hAnsi="宋体" w:cs="宋体"/>
          <w:sz w:val="24"/>
        </w:rPr>
        <w:t>”</w:t>
      </w:r>
      <w:r>
        <w:rPr>
          <w:rFonts w:ascii="宋体" w:hAnsi="宋体" w:cs="宋体" w:hint="eastAsia"/>
          <w:sz w:val="24"/>
        </w:rPr>
        <w:t>规定的原则计算并宣布评标基准价。若招标人发现投标文件出现以下任一情况，其投标报价将不再参加评标基准价的计算：</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）未在投标函上填写投标总价；</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）投标报价超出招标人公布的最高投标限价（如有）；</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）投标报价的大写金额无法确定具体数值；</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）投标函上填写的标段号与投标文件封套上标记的标段号不一致。</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如果投标人认为评标基准价计算有误，有权在开标现场提出，经招标人当场核实确认之后，可重新宣布评标基准价。开标现场宣布的评标基准价除计算有误经评标委员会修正外，在整个评标期间保持不变，不随任何因素发生变化。</w:t>
      </w:r>
    </w:p>
    <w:p w:rsidR="005B02D5" w:rsidRDefault="00966564">
      <w:pPr>
        <w:adjustRightInd w:val="0"/>
        <w:snapToGrid w:val="0"/>
        <w:spacing w:line="450" w:lineRule="exact"/>
        <w:ind w:firstLineChars="200" w:firstLine="460"/>
        <w:rPr>
          <w:rFonts w:ascii="宋体" w:hAnsi="宋体" w:cs="宋体"/>
          <w:sz w:val="24"/>
        </w:rPr>
      </w:pPr>
      <w:r>
        <w:rPr>
          <w:sz w:val="23"/>
          <w:szCs w:val="23"/>
        </w:rPr>
        <w:t>5.2.5</w:t>
      </w:r>
      <w:r>
        <w:rPr>
          <w:rFonts w:ascii="宋体" w:hAnsi="宋体" w:cs="宋体" w:hint="eastAsia"/>
          <w:sz w:val="24"/>
        </w:rPr>
        <w:t>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已确认招标人宣读</w:t>
      </w:r>
      <w:r>
        <w:rPr>
          <w:rFonts w:ascii="宋体" w:cs="宋体" w:hint="eastAsia"/>
          <w:sz w:val="23"/>
          <w:szCs w:val="23"/>
        </w:rPr>
        <w:t>的内容。</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hint="eastAsia"/>
          <w:b/>
          <w:kern w:val="0"/>
          <w:sz w:val="24"/>
        </w:rPr>
        <w:t>6.评标</w:t>
      </w:r>
    </w:p>
    <w:p w:rsidR="005B02D5" w:rsidRDefault="00966564">
      <w:pPr>
        <w:adjustRightInd w:val="0"/>
        <w:snapToGrid w:val="0"/>
        <w:spacing w:line="450" w:lineRule="exact"/>
        <w:ind w:firstLineChars="200" w:firstLine="462"/>
        <w:rPr>
          <w:rFonts w:ascii="宋体" w:cs="宋体"/>
          <w:b/>
          <w:sz w:val="23"/>
          <w:szCs w:val="23"/>
        </w:rPr>
      </w:pPr>
      <w:r>
        <w:rPr>
          <w:rFonts w:ascii="宋体" w:cs="宋体" w:hint="eastAsia"/>
          <w:b/>
          <w:sz w:val="23"/>
          <w:szCs w:val="23"/>
        </w:rPr>
        <w:t>6.1评标委员会</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6.1.1评标由招标人依法组建的评标委员会负责。评标委员会由招标人代表以及有关专家组成。评标委员会成员人数以及专家的确定方式见投标人须知前附表。</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6.1.2评标委员会成员有下列情形之一的，应当回避：</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（1）招标人或投标人的主要负责人的近亲属；</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（2）项目主管部门或者行政监督部门的人员；</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lastRenderedPageBreak/>
        <w:t>（3）与投标人有经济利益关系，可能影响对投标公正评审的；</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sz w:val="24"/>
        </w:rPr>
        <w:t>（4）曾因在招标、评标以及其他与招标投标有关活动中从事违法行为而受过行政处罚或刑事处罚的。</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hint="eastAsia"/>
          <w:b/>
          <w:kern w:val="0"/>
          <w:sz w:val="24"/>
        </w:rPr>
        <w:t>6.2评标原则</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kern w:val="0"/>
          <w:sz w:val="24"/>
        </w:rPr>
        <w:t>评标活动遵循公平、公正、科学和择优的原则。</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hint="eastAsia"/>
          <w:b/>
          <w:kern w:val="0"/>
          <w:sz w:val="24"/>
        </w:rPr>
        <w:t>6.3评标</w:t>
      </w:r>
    </w:p>
    <w:p w:rsidR="005B02D5" w:rsidRDefault="00966564">
      <w:pPr>
        <w:adjustRightInd w:val="0"/>
        <w:snapToGrid w:val="0"/>
        <w:spacing w:line="450" w:lineRule="exact"/>
        <w:ind w:firstLineChars="200" w:firstLine="480"/>
        <w:rPr>
          <w:rFonts w:ascii="宋体" w:hAnsi="宋体" w:cs="宋体"/>
          <w:sz w:val="24"/>
          <w:shd w:val="clear" w:color="auto" w:fill="00B0F0"/>
        </w:rPr>
      </w:pPr>
      <w:r>
        <w:rPr>
          <w:rFonts w:ascii="宋体" w:hAnsi="宋体" w:cs="宋体" w:hint="eastAsia"/>
          <w:sz w:val="24"/>
        </w:rPr>
        <w:t>评标委员会按照第三章“评标办法”规定的方法、评审因素、标准和程序对投标文件进行评审</w:t>
      </w:r>
      <w:r>
        <w:rPr>
          <w:rFonts w:ascii="宋体" w:hAnsi="宋体" w:cs="宋体" w:hint="eastAsia"/>
          <w:kern w:val="0"/>
          <w:sz w:val="24"/>
        </w:rPr>
        <w:t>。“评标办法”没有规定的方法、评审因素和标准，不作为评标依据。</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hint="eastAsia"/>
          <w:b/>
          <w:kern w:val="0"/>
          <w:sz w:val="24"/>
        </w:rPr>
        <w:t>7.合同授予</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b/>
          <w:kern w:val="0"/>
          <w:sz w:val="24"/>
        </w:rPr>
        <w:t>7.1中标候选人公示</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招标人在收到评标报告之日起3日内，按照投标人须知前附表规定的公示媒介和期限公示中标候选人，公示期不得少于3</w:t>
      </w:r>
      <w:r>
        <w:rPr>
          <w:rFonts w:ascii="宋体" w:hAnsi="宋体" w:cs="宋体" w:hint="eastAsia"/>
          <w:kern w:val="0"/>
          <w:sz w:val="24"/>
        </w:rPr>
        <w:t>工作</w:t>
      </w:r>
      <w:r>
        <w:rPr>
          <w:rFonts w:ascii="宋体" w:hAnsi="宋体" w:cs="宋体"/>
          <w:kern w:val="0"/>
          <w:sz w:val="24"/>
        </w:rPr>
        <w:t>日</w:t>
      </w:r>
      <w:r>
        <w:rPr>
          <w:rFonts w:ascii="宋体" w:hAnsi="宋体" w:cs="宋体" w:hint="eastAsia"/>
          <w:kern w:val="0"/>
          <w:sz w:val="24"/>
        </w:rPr>
        <w:t>。</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b/>
          <w:kern w:val="0"/>
          <w:sz w:val="24"/>
        </w:rPr>
        <w:t>7.2评标结果异议</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kern w:val="0"/>
          <w:sz w:val="24"/>
        </w:rPr>
        <w:t>投标人或者其他利害关系人对评标结果有异议的，应在中标候选人公示期间提出，招标人在收到异议之日起3日内作出答复。</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hint="eastAsia"/>
          <w:b/>
          <w:kern w:val="0"/>
          <w:sz w:val="24"/>
        </w:rPr>
        <w:t>7.3定标方式</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hint="eastAsia"/>
          <w:kern w:val="0"/>
          <w:sz w:val="24"/>
        </w:rPr>
        <w:t>招标人依据评标委员会推荐的中标候选人确定中标人，评标委员会推荐中标候选人的家数见投标人须知前附表。</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hint="eastAsia"/>
          <w:b/>
          <w:kern w:val="0"/>
          <w:sz w:val="24"/>
        </w:rPr>
        <w:t>7.4中标通知</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在本章第3.3款规定的投标有效期内，招标人以投标人须知前附表规定的形式向中标人发出中标通知书，同时将中标结果通知未中标的投标人。</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b/>
          <w:kern w:val="0"/>
          <w:sz w:val="24"/>
        </w:rPr>
        <w:t>7.</w:t>
      </w:r>
      <w:r>
        <w:rPr>
          <w:rFonts w:ascii="宋体" w:hAnsi="宋体" w:cs="宋体" w:hint="eastAsia"/>
          <w:b/>
          <w:kern w:val="0"/>
          <w:sz w:val="24"/>
        </w:rPr>
        <w:t>5</w:t>
      </w:r>
      <w:r>
        <w:rPr>
          <w:rFonts w:ascii="宋体" w:hAnsi="宋体" w:cs="宋体"/>
          <w:b/>
          <w:kern w:val="0"/>
          <w:sz w:val="24"/>
        </w:rPr>
        <w:t>中标结果公告</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招标人在确定中标人之日起3</w:t>
      </w:r>
      <w:r>
        <w:rPr>
          <w:rFonts w:ascii="宋体" w:hAnsi="宋体" w:cs="宋体" w:hint="eastAsia"/>
          <w:kern w:val="0"/>
          <w:sz w:val="24"/>
        </w:rPr>
        <w:t>工作</w:t>
      </w:r>
      <w:r>
        <w:rPr>
          <w:rFonts w:ascii="宋体" w:hAnsi="宋体" w:cs="宋体"/>
          <w:kern w:val="0"/>
          <w:sz w:val="24"/>
        </w:rPr>
        <w:t>日内，按照投标人须知前附表规定的公告媒介和期限公告中标结果，公告期不得少于3</w:t>
      </w:r>
      <w:r>
        <w:rPr>
          <w:rFonts w:ascii="宋体" w:hAnsi="宋体" w:cs="宋体" w:hint="eastAsia"/>
          <w:kern w:val="0"/>
          <w:sz w:val="24"/>
        </w:rPr>
        <w:t>工作</w:t>
      </w:r>
      <w:r>
        <w:rPr>
          <w:rFonts w:ascii="宋体" w:hAnsi="宋体" w:cs="宋体"/>
          <w:kern w:val="0"/>
          <w:sz w:val="24"/>
        </w:rPr>
        <w:t>日。公告内容包括中标人名称、中标价。</w:t>
      </w:r>
    </w:p>
    <w:p w:rsidR="005B02D5" w:rsidRDefault="00966564">
      <w:pPr>
        <w:adjustRightInd w:val="0"/>
        <w:snapToGrid w:val="0"/>
        <w:spacing w:line="450" w:lineRule="exact"/>
        <w:ind w:firstLineChars="200" w:firstLine="482"/>
        <w:rPr>
          <w:rFonts w:ascii="宋体" w:hAnsi="宋体" w:cs="宋体"/>
          <w:sz w:val="24"/>
        </w:rPr>
      </w:pPr>
      <w:r>
        <w:rPr>
          <w:rFonts w:ascii="宋体" w:hAnsi="宋体" w:cs="宋体"/>
          <w:b/>
          <w:kern w:val="0"/>
          <w:sz w:val="24"/>
        </w:rPr>
        <w:t>7.</w:t>
      </w:r>
      <w:r>
        <w:rPr>
          <w:rFonts w:ascii="宋体" w:hAnsi="宋体" w:cs="宋体" w:hint="eastAsia"/>
          <w:b/>
          <w:kern w:val="0"/>
          <w:sz w:val="24"/>
        </w:rPr>
        <w:t>6</w:t>
      </w:r>
      <w:r>
        <w:rPr>
          <w:rFonts w:ascii="宋体" w:hAnsi="宋体" w:cs="宋体"/>
          <w:b/>
          <w:kern w:val="0"/>
          <w:sz w:val="24"/>
        </w:rPr>
        <w:t>履约保证金</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7.</w:t>
      </w:r>
      <w:r>
        <w:rPr>
          <w:rFonts w:ascii="宋体" w:hAnsi="宋体" w:cs="宋体" w:hint="eastAsia"/>
          <w:kern w:val="0"/>
          <w:sz w:val="24"/>
        </w:rPr>
        <w:t>6</w:t>
      </w:r>
      <w:r>
        <w:rPr>
          <w:rFonts w:ascii="宋体" w:hAnsi="宋体" w:cs="宋体"/>
          <w:kern w:val="0"/>
          <w:sz w:val="24"/>
        </w:rPr>
        <w:t>.1在签订合同前，中标人应按投标人须知前附表规定的形式、金额和招标文件第四章“合同条款”规定的或事先经过招标人书面认可的履约保证金格式向招标人提交履约保证金</w:t>
      </w:r>
      <w:r>
        <w:rPr>
          <w:rFonts w:ascii="宋体" w:hAnsi="宋体" w:cs="宋体" w:hint="eastAsia"/>
          <w:kern w:val="0"/>
          <w:sz w:val="24"/>
        </w:rPr>
        <w:t>。</w:t>
      </w:r>
      <w:r>
        <w:rPr>
          <w:rFonts w:ascii="宋体" w:hAnsi="宋体" w:cs="宋体"/>
          <w:kern w:val="0"/>
          <w:sz w:val="24"/>
        </w:rPr>
        <w:t>除投标人须知前附表另有规定外，履约保证金</w:t>
      </w:r>
      <w:r>
        <w:rPr>
          <w:rFonts w:ascii="宋体" w:hAnsi="宋体" w:cs="宋体" w:hint="eastAsia"/>
          <w:kern w:val="0"/>
          <w:sz w:val="24"/>
        </w:rPr>
        <w:t>金额</w:t>
      </w:r>
      <w:r>
        <w:rPr>
          <w:rFonts w:ascii="宋体" w:hAnsi="宋体" w:cs="宋体"/>
          <w:kern w:val="0"/>
          <w:sz w:val="24"/>
        </w:rPr>
        <w:t>为</w:t>
      </w:r>
      <w:r>
        <w:rPr>
          <w:rFonts w:ascii="宋体" w:hAnsi="宋体" w:cs="宋体" w:hint="eastAsia"/>
          <w:kern w:val="0"/>
          <w:sz w:val="24"/>
        </w:rPr>
        <w:t>签约合同价的10%</w:t>
      </w:r>
      <w:r>
        <w:rPr>
          <w:rFonts w:ascii="宋体" w:hAnsi="宋体" w:cs="宋体"/>
          <w:kern w:val="0"/>
          <w:sz w:val="24"/>
        </w:rPr>
        <w:t>。</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采用银行保函时，应由符合投标人须知前附表规定级别的银行开具，所需的费用由中标人承担，中标人应保证银行保函有效。</w:t>
      </w:r>
    </w:p>
    <w:p w:rsidR="005B02D5" w:rsidRDefault="00966564">
      <w:pPr>
        <w:adjustRightInd w:val="0"/>
        <w:snapToGrid w:val="0"/>
        <w:spacing w:line="450" w:lineRule="exact"/>
        <w:ind w:firstLineChars="200" w:firstLine="480"/>
        <w:rPr>
          <w:rFonts w:ascii="宋体" w:hAnsi="宋体" w:cs="宋体"/>
          <w:sz w:val="24"/>
        </w:rPr>
      </w:pPr>
      <w:r>
        <w:rPr>
          <w:rFonts w:ascii="宋体" w:hAnsi="宋体" w:cs="宋体"/>
          <w:kern w:val="0"/>
          <w:sz w:val="24"/>
        </w:rPr>
        <w:t>7.</w:t>
      </w:r>
      <w:r>
        <w:rPr>
          <w:rFonts w:ascii="宋体" w:hAnsi="宋体" w:cs="宋体" w:hint="eastAsia"/>
          <w:kern w:val="0"/>
          <w:sz w:val="24"/>
        </w:rPr>
        <w:t>6</w:t>
      </w:r>
      <w:r>
        <w:rPr>
          <w:rFonts w:ascii="宋体" w:hAnsi="宋体" w:cs="宋体"/>
          <w:kern w:val="0"/>
          <w:sz w:val="24"/>
        </w:rPr>
        <w:t>.2</w:t>
      </w:r>
      <w:r>
        <w:rPr>
          <w:rFonts w:ascii="宋体" w:hAnsi="宋体" w:cs="宋体" w:hint="eastAsia"/>
          <w:kern w:val="0"/>
          <w:sz w:val="24"/>
        </w:rPr>
        <w:t>中标人未按规定提交履约担保的，招标人将取消其中标资格，并没收其投标保</w:t>
      </w:r>
      <w:r>
        <w:rPr>
          <w:rFonts w:ascii="宋体" w:hAnsi="宋体" w:cs="宋体" w:hint="eastAsia"/>
          <w:kern w:val="0"/>
          <w:sz w:val="24"/>
        </w:rPr>
        <w:lastRenderedPageBreak/>
        <w:t>证金。</w:t>
      </w:r>
    </w:p>
    <w:p w:rsidR="005B02D5" w:rsidRDefault="00966564">
      <w:pPr>
        <w:spacing w:line="360" w:lineRule="auto"/>
        <w:ind w:firstLineChars="200" w:firstLine="482"/>
        <w:rPr>
          <w:rFonts w:ascii="宋体" w:hAnsi="宋体" w:cs="宋体"/>
          <w:b/>
          <w:kern w:val="0"/>
          <w:sz w:val="24"/>
        </w:rPr>
      </w:pPr>
      <w:r>
        <w:rPr>
          <w:rFonts w:ascii="宋体" w:hAnsi="宋体" w:cs="宋体" w:hint="eastAsia"/>
          <w:b/>
          <w:kern w:val="0"/>
          <w:sz w:val="24"/>
        </w:rPr>
        <w:t>7.7签订合同</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7.4.1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7.4.2发出中标通知书后，招标人无正当理由拒签合同的，招标人向中标人退还投标保证金；给中标人造成损失的，还应当赔偿损失。</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7.4.3合同协议书经双方法定代表人或其授权的代理人签署并加盖单位章后生效。</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7.4.4如果根据本章第3.5.5项、第7.4.1项规定，招标人取消了中标人的中标资格，在此情况下，招标人可将合同授予下一个中标候选人，或者按规定重新组织招标。</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8.重新招标和不再招标</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8.1重新招标</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有下列情形之一的，招标人将重新招标：</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（1）投标截止时间止，投标人少于3个；</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（2）经评标委员会评审后否决所有投标的；</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（3）中标候选人均未与招标人签订合同的；</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（4）法律规定的其他情形。</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9.纪律和监督</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9.1对招标人的纪律要求</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招标人不得泄漏招标投标活动中应当保密的情况和资料，不得与投标人串通损害国家利益、社会公共利益或者他人合法权益。</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9.2对投标人的纪律要求</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9.3对评标委员会成员的纪律要求</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评标办法”没有规定的评审因素和标准进行评标。</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lastRenderedPageBreak/>
        <w:t>9.4对与评标活动有关的工作人员的纪律要求</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5B02D5" w:rsidRDefault="00966564">
      <w:pPr>
        <w:spacing w:line="440" w:lineRule="exact"/>
        <w:ind w:firstLineChars="200" w:firstLine="482"/>
        <w:rPr>
          <w:rFonts w:ascii="宋体" w:hAnsi="宋体" w:cs="宋体"/>
          <w:b/>
          <w:kern w:val="0"/>
          <w:sz w:val="24"/>
        </w:rPr>
      </w:pPr>
      <w:r>
        <w:rPr>
          <w:rFonts w:ascii="宋体" w:hAnsi="宋体" w:cs="宋体" w:hint="eastAsia"/>
          <w:b/>
          <w:kern w:val="0"/>
          <w:sz w:val="24"/>
        </w:rPr>
        <w:t>9.5投诉</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投标人和其他利害关系人认为本次招标活动违反法律、法规和规章规定的，</w:t>
      </w:r>
      <w:r>
        <w:rPr>
          <w:rFonts w:ascii="宋体" w:hAnsi="宋体" w:cs="宋体"/>
          <w:kern w:val="0"/>
          <w:sz w:val="24"/>
        </w:rPr>
        <w:t>可以自知道或应当知道之日起10日内向有关监督部门投诉。投诉应有明确的请求和必要的证明材料</w:t>
      </w:r>
      <w:r>
        <w:rPr>
          <w:rFonts w:ascii="宋体" w:hAnsi="宋体" w:cs="宋体" w:hint="eastAsia"/>
          <w:kern w:val="0"/>
          <w:sz w:val="24"/>
        </w:rPr>
        <w:t>。</w:t>
      </w:r>
    </w:p>
    <w:p w:rsidR="005B02D5" w:rsidRDefault="00966564">
      <w:pPr>
        <w:spacing w:line="440" w:lineRule="exact"/>
        <w:ind w:firstLineChars="200" w:firstLine="480"/>
        <w:rPr>
          <w:rFonts w:ascii="宋体" w:hAnsi="宋体" w:cs="宋体"/>
          <w:kern w:val="0"/>
          <w:sz w:val="24"/>
        </w:rPr>
      </w:pPr>
      <w:r>
        <w:rPr>
          <w:rFonts w:ascii="宋体" w:hAnsi="宋体" w:cs="宋体" w:hint="eastAsia"/>
          <w:kern w:val="0"/>
          <w:sz w:val="24"/>
        </w:rPr>
        <w:t>监督部门的联系方式见投标人须知前附表。</w:t>
      </w:r>
    </w:p>
    <w:p w:rsidR="005B02D5" w:rsidRDefault="00966564">
      <w:pPr>
        <w:spacing w:line="440" w:lineRule="exact"/>
        <w:ind w:firstLineChars="200" w:firstLine="482"/>
        <w:rPr>
          <w:rFonts w:ascii="宋体" w:hAnsi="宋体" w:cs="宋体"/>
          <w:b/>
          <w:bCs/>
          <w:kern w:val="0"/>
          <w:sz w:val="24"/>
        </w:rPr>
      </w:pPr>
      <w:r>
        <w:rPr>
          <w:rFonts w:ascii="宋体" w:hAnsi="宋体" w:cs="宋体" w:hint="eastAsia"/>
          <w:b/>
          <w:bCs/>
          <w:kern w:val="0"/>
          <w:sz w:val="24"/>
        </w:rPr>
        <w:t>10.需要补充的其他内容</w:t>
      </w:r>
    </w:p>
    <w:p w:rsidR="005B02D5" w:rsidRDefault="00966564">
      <w:pPr>
        <w:spacing w:line="440" w:lineRule="exact"/>
        <w:rPr>
          <w:rFonts w:ascii="宋体" w:hAnsi="宋体" w:cs="宋体"/>
          <w:kern w:val="0"/>
          <w:sz w:val="24"/>
        </w:rPr>
      </w:pPr>
      <w:r>
        <w:rPr>
          <w:rFonts w:ascii="宋体" w:hAnsi="宋体" w:cs="宋体" w:hint="eastAsia"/>
          <w:kern w:val="0"/>
          <w:sz w:val="24"/>
        </w:rPr>
        <w:t xml:space="preserve">     需要补充的其他内容：见投标人须知前附表。</w:t>
      </w:r>
    </w:p>
    <w:p w:rsidR="005B02D5" w:rsidRDefault="00966564">
      <w:pPr>
        <w:outlineLvl w:val="1"/>
        <w:rPr>
          <w:rFonts w:ascii="宋体" w:hAnsi="宋体" w:cs="宋体"/>
          <w:b/>
          <w:bCs/>
          <w:kern w:val="44"/>
          <w:sz w:val="24"/>
        </w:rPr>
      </w:pPr>
      <w:bookmarkStart w:id="31" w:name="_Toc470600483"/>
      <w:bookmarkStart w:id="32" w:name="_Toc22226"/>
      <w:bookmarkStart w:id="33" w:name="_Toc26708"/>
      <w:bookmarkEnd w:id="25"/>
      <w:bookmarkEnd w:id="26"/>
      <w:bookmarkEnd w:id="27"/>
      <w:r>
        <w:rPr>
          <w:rFonts w:ascii="宋体" w:hAnsi="宋体" w:cs="宋体"/>
          <w:b/>
          <w:bCs/>
          <w:kern w:val="44"/>
          <w:sz w:val="24"/>
        </w:rPr>
        <w:br w:type="page"/>
      </w:r>
    </w:p>
    <w:p w:rsidR="005B02D5" w:rsidRDefault="00966564">
      <w:pPr>
        <w:outlineLvl w:val="1"/>
        <w:rPr>
          <w:rFonts w:ascii="宋体" w:hAnsi="宋体" w:cs="宋体"/>
          <w:kern w:val="0"/>
          <w:sz w:val="28"/>
          <w:szCs w:val="28"/>
        </w:rPr>
      </w:pPr>
      <w:r>
        <w:rPr>
          <w:rFonts w:ascii="宋体" w:hAnsi="宋体" w:cs="宋体" w:hint="eastAsia"/>
          <w:kern w:val="0"/>
          <w:sz w:val="28"/>
          <w:szCs w:val="28"/>
        </w:rPr>
        <w:lastRenderedPageBreak/>
        <w:t>附件1</w:t>
      </w:r>
    </w:p>
    <w:p w:rsidR="005B02D5" w:rsidRDefault="00966564">
      <w:pPr>
        <w:snapToGrid w:val="0"/>
        <w:jc w:val="center"/>
        <w:rPr>
          <w:rFonts w:ascii="宋体" w:hAnsi="宋体" w:cs="宋体"/>
          <w:b/>
          <w:kern w:val="0"/>
          <w:sz w:val="32"/>
          <w:szCs w:val="32"/>
        </w:rPr>
      </w:pPr>
      <w:r>
        <w:rPr>
          <w:rFonts w:ascii="宋体" w:hAnsi="宋体" w:cs="宋体" w:hint="eastAsia"/>
          <w:b/>
          <w:kern w:val="0"/>
          <w:sz w:val="32"/>
          <w:szCs w:val="32"/>
        </w:rPr>
        <w:t>陕西旬邑至凤翔高速公路</w:t>
      </w:r>
    </w:p>
    <w:p w:rsidR="005B02D5" w:rsidRDefault="00966564">
      <w:pPr>
        <w:snapToGrid w:val="0"/>
        <w:jc w:val="center"/>
        <w:rPr>
          <w:rFonts w:ascii="宋体" w:hAnsi="宋体" w:cs="宋体"/>
          <w:b/>
          <w:kern w:val="0"/>
          <w:sz w:val="32"/>
          <w:szCs w:val="32"/>
        </w:rPr>
      </w:pPr>
      <w:r>
        <w:rPr>
          <w:rFonts w:ascii="宋体" w:hAnsi="宋体" w:cs="宋体" w:hint="eastAsia"/>
          <w:b/>
          <w:kern w:val="0"/>
          <w:sz w:val="32"/>
          <w:szCs w:val="32"/>
        </w:rPr>
        <w:t>工程项目概况</w:t>
      </w:r>
    </w:p>
    <w:p w:rsidR="005B02D5" w:rsidRDefault="00966564">
      <w:pPr>
        <w:pStyle w:val="afa"/>
        <w:ind w:firstLine="482"/>
        <w:jc w:val="left"/>
        <w:rPr>
          <w:b/>
        </w:rPr>
      </w:pPr>
      <w:r>
        <w:rPr>
          <w:rFonts w:hint="eastAsia"/>
          <w:b/>
        </w:rPr>
        <w:t>1.1项目说明</w:t>
      </w:r>
    </w:p>
    <w:p w:rsidR="005B02D5" w:rsidRDefault="00966564">
      <w:pPr>
        <w:pStyle w:val="afa"/>
        <w:ind w:firstLine="482"/>
        <w:jc w:val="left"/>
        <w:rPr>
          <w:rFonts w:hAnsi="宋体"/>
          <w:b/>
          <w:kern w:val="0"/>
        </w:rPr>
      </w:pPr>
      <w:r>
        <w:rPr>
          <w:rFonts w:hint="eastAsia"/>
          <w:b/>
        </w:rPr>
        <w:t>1.1.1项目概况</w:t>
      </w:r>
    </w:p>
    <w:p w:rsidR="005B02D5" w:rsidRDefault="00966564">
      <w:pPr>
        <w:pStyle w:val="afa"/>
        <w:ind w:firstLine="482"/>
        <w:rPr>
          <w:b/>
        </w:rPr>
      </w:pPr>
      <w:r>
        <w:rPr>
          <w:rFonts w:hint="eastAsia"/>
          <w:b/>
        </w:rPr>
        <w:t>1.工程概况</w:t>
      </w:r>
    </w:p>
    <w:p w:rsidR="005B02D5" w:rsidRDefault="00966564">
      <w:pPr>
        <w:spacing w:line="360" w:lineRule="auto"/>
        <w:ind w:firstLine="482"/>
        <w:rPr>
          <w:rFonts w:ascii="宋体" w:hAnsi="宋体" w:cs="宋体"/>
          <w:kern w:val="0"/>
          <w:sz w:val="24"/>
        </w:rPr>
      </w:pPr>
      <w:r>
        <w:rPr>
          <w:rFonts w:ascii="宋体" w:hAnsi="宋体" w:cs="宋体" w:hint="eastAsia"/>
          <w:kern w:val="0"/>
          <w:sz w:val="24"/>
        </w:rPr>
        <w:t>陕西旬邑至凤翔高速公路是</w:t>
      </w:r>
      <w:r>
        <w:rPr>
          <w:rFonts w:ascii="宋体" w:hAnsi="宋体" w:cs="宋体"/>
          <w:kern w:val="0"/>
          <w:sz w:val="24"/>
        </w:rPr>
        <w:t>G3511</w:t>
      </w:r>
      <w:r>
        <w:rPr>
          <w:rFonts w:ascii="宋体" w:hAnsi="宋体" w:cs="宋体" w:hint="eastAsia"/>
          <w:kern w:val="0"/>
          <w:sz w:val="24"/>
        </w:rPr>
        <w:t>菏宝高速的重要组成路段，也是陕西省高速公路网规划中的重要组成路段，路线起于旬邑县赤道，与已建成的菏宝高速铜旬公路相连，途径张洪、香庙至下河，与银福高速共线至太峪后，经崔木、良舍至本项目终点凤翔，与已建成的银昆高速公路相接。项目全长</w:t>
      </w:r>
      <w:r>
        <w:rPr>
          <w:rFonts w:ascii="宋体" w:hAnsi="宋体" w:cs="宋体"/>
          <w:kern w:val="0"/>
          <w:sz w:val="24"/>
        </w:rPr>
        <w:t>123.659</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含福银共线</w:t>
      </w:r>
      <w:r>
        <w:rPr>
          <w:rFonts w:ascii="宋体" w:hAnsi="宋体" w:cs="宋体"/>
          <w:kern w:val="0"/>
          <w:sz w:val="24"/>
        </w:rPr>
        <w:t>7.054</w:t>
      </w:r>
      <w:r>
        <w:rPr>
          <w:rFonts w:ascii="宋体" w:hAnsi="宋体" w:cs="宋体" w:hint="eastAsia"/>
          <w:kern w:val="0"/>
          <w:sz w:val="24"/>
        </w:rPr>
        <w:t>公里</w:t>
      </w:r>
      <w:r>
        <w:rPr>
          <w:rFonts w:ascii="宋体" w:hAnsi="宋体" w:cs="宋体"/>
          <w:kern w:val="0"/>
          <w:sz w:val="24"/>
        </w:rPr>
        <w:t>）</w:t>
      </w:r>
      <w:r>
        <w:rPr>
          <w:rFonts w:ascii="宋体" w:hAnsi="宋体" w:cs="宋体" w:hint="eastAsia"/>
          <w:kern w:val="0"/>
          <w:sz w:val="24"/>
        </w:rPr>
        <w:t>，估算总投资138.7亿元，建设工期</w:t>
      </w:r>
      <w:r>
        <w:rPr>
          <w:rFonts w:ascii="宋体" w:hAnsi="宋体" w:cs="宋体"/>
          <w:kern w:val="0"/>
          <w:sz w:val="24"/>
        </w:rPr>
        <w:t>3</w:t>
      </w:r>
      <w:r>
        <w:rPr>
          <w:rFonts w:ascii="宋体" w:hAnsi="宋体" w:cs="宋体" w:hint="eastAsia"/>
          <w:kern w:val="0"/>
          <w:sz w:val="24"/>
        </w:rPr>
        <w:t>年，计划</w:t>
      </w:r>
      <w:r>
        <w:rPr>
          <w:rFonts w:ascii="宋体" w:hAnsi="宋体" w:cs="宋体"/>
          <w:kern w:val="0"/>
          <w:sz w:val="24"/>
        </w:rPr>
        <w:t>2020</w:t>
      </w:r>
      <w:r>
        <w:rPr>
          <w:rFonts w:ascii="宋体" w:hAnsi="宋体" w:cs="宋体" w:hint="eastAsia"/>
          <w:kern w:val="0"/>
          <w:sz w:val="24"/>
        </w:rPr>
        <w:t>年</w:t>
      </w:r>
      <w:r>
        <w:rPr>
          <w:rFonts w:ascii="宋体" w:hAnsi="宋体" w:cs="宋体"/>
          <w:kern w:val="0"/>
          <w:sz w:val="24"/>
        </w:rPr>
        <w:t>12</w:t>
      </w:r>
      <w:r>
        <w:rPr>
          <w:rFonts w:ascii="宋体" w:hAnsi="宋体" w:cs="宋体" w:hint="eastAsia"/>
          <w:kern w:val="0"/>
          <w:sz w:val="24"/>
        </w:rPr>
        <w:t>月份建成通车。项目具体地理位置示意见下图：</w:t>
      </w:r>
    </w:p>
    <w:p w:rsidR="005B02D5" w:rsidRDefault="00FB24B0">
      <w:pPr>
        <w:ind w:firstLine="480"/>
        <w:rPr>
          <w:rFonts w:asciiTheme="minorEastAsia" w:hAnsiTheme="minorEastAsia"/>
        </w:rPr>
      </w:pPr>
      <w:r>
        <w:rPr>
          <w:rFonts w:asciiTheme="minorEastAsia" w:hAnsiTheme="minorEastAsi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 o:spid="_x0000_s1026" type="#_x0000_t38" style="position:absolute;left:0;text-align:left;margin-left:160.6pt;margin-top:210.45pt;width:90pt;height:79.5pt;rotation:90;z-index:251657216" o:gfxdata="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QNFJ/aAAAA&#10;CwEAAA8AAAAAAAAAAQAgAAAAIgAAAGRycy9kb3ducmV2LnhtbFBLAQIUABQAAAAIAIdO4kAxMkSR&#10;4gEAALIDAAAOAAAAAAAAAAEAIAAAACkBAABkcnMvZTJvRG9jLnhtbFBLBQYAAAAABgAGAFkBAAB9&#10;BQAAAAA=&#10;" adj="10800" strokecolor="red" strokeweight="3pt"/>
        </w:pict>
      </w:r>
      <w:r>
        <w:rPr>
          <w:rFonts w:asciiTheme="minorEastAsia" w:hAnsiTheme="minorEastAsia"/>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27" type="#_x0000_t61" style="position:absolute;left:0;text-align:left;margin-left:80.95pt;margin-top:214.35pt;width:100.5pt;height:31.5pt;z-index:251658240" o:gfxdata="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7DcLw2QAAAAsBAAAPAAAAAAAAAAEAIAAAACIA&#10;AABkcnMvZG93bnJldi54bWxQSwECFAAUAAAACACHTuJA7ngkj0ECAAByBAAADgAAAAAAAAABACAA&#10;AAAoAQAAZHJzL2Uyb0RvYy54bWxQSwUGAAAAAAYABgBZAQAA2wUAAAAA&#10;" adj="22395,30651" filled="f" strokecolor="#00b0f0" strokeweight="1.5pt">
            <v:textbox>
              <w:txbxContent>
                <w:p w:rsidR="005A761E" w:rsidRDefault="005A761E">
                  <w:pPr>
                    <w:ind w:firstLine="482"/>
                    <w:rPr>
                      <w:b/>
                    </w:rPr>
                  </w:pPr>
                  <w:r>
                    <w:rPr>
                      <w:rFonts w:hint="eastAsia"/>
                      <w:b/>
                    </w:rPr>
                    <w:t>旬邑至凤翔公路</w:t>
                  </w:r>
                </w:p>
              </w:txbxContent>
            </v:textbox>
          </v:shape>
        </w:pict>
      </w:r>
      <w:r w:rsidR="00966564">
        <w:rPr>
          <w:rFonts w:asciiTheme="minorEastAsia" w:hAnsiTheme="minorEastAsia"/>
          <w:noProof/>
        </w:rPr>
        <w:drawing>
          <wp:inline distT="0" distB="0" distL="0" distR="0">
            <wp:extent cx="5820410" cy="4411980"/>
            <wp:effectExtent l="19050" t="0" r="8543" b="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noChangeArrowheads="1"/>
                    </pic:cNvPicPr>
                  </pic:nvPicPr>
                  <pic:blipFill>
                    <a:blip r:embed="rId12" cstate="print"/>
                    <a:srcRect/>
                    <a:stretch>
                      <a:fillRect/>
                    </a:stretch>
                  </pic:blipFill>
                  <pic:spPr>
                    <a:xfrm>
                      <a:off x="0" y="0"/>
                      <a:ext cx="5805837" cy="4401042"/>
                    </a:xfrm>
                    <a:prstGeom prst="rect">
                      <a:avLst/>
                    </a:prstGeom>
                    <a:noFill/>
                    <a:ln w="9525">
                      <a:noFill/>
                      <a:miter lim="800000"/>
                      <a:headEnd/>
                      <a:tailEnd/>
                    </a:ln>
                  </pic:spPr>
                </pic:pic>
              </a:graphicData>
            </a:graphic>
          </wp:inline>
        </w:drawing>
      </w:r>
    </w:p>
    <w:p w:rsidR="005B02D5" w:rsidRDefault="005B02D5">
      <w:pPr>
        <w:ind w:firstLine="480"/>
        <w:rPr>
          <w:rFonts w:asciiTheme="minorEastAsia" w:hAnsiTheme="minorEastAsia"/>
          <w:color w:val="000000"/>
        </w:rPr>
      </w:pPr>
    </w:p>
    <w:p w:rsidR="005B02D5" w:rsidRDefault="00966564">
      <w:pPr>
        <w:pStyle w:val="afa"/>
        <w:ind w:firstLine="482"/>
        <w:rPr>
          <w:b/>
        </w:rPr>
      </w:pPr>
      <w:r>
        <w:rPr>
          <w:rFonts w:hint="eastAsia"/>
          <w:b/>
        </w:rPr>
        <w:t>2.技术标准</w:t>
      </w:r>
    </w:p>
    <w:p w:rsidR="005B02D5" w:rsidRDefault="00966564">
      <w:pPr>
        <w:pStyle w:val="afa"/>
        <w:ind w:firstLine="480"/>
      </w:pPr>
      <w:r>
        <w:rPr>
          <w:rFonts w:hint="eastAsia"/>
        </w:rPr>
        <w:t>项目全长</w:t>
      </w:r>
      <w:r>
        <w:t>123.659</w:t>
      </w:r>
      <w:r>
        <w:rPr>
          <w:rFonts w:hint="eastAsia"/>
        </w:rPr>
        <w:t>公里</w:t>
      </w:r>
      <w:r>
        <w:t>（</w:t>
      </w:r>
      <w:r>
        <w:rPr>
          <w:rFonts w:hint="eastAsia"/>
        </w:rPr>
        <w:t>含福银共线</w:t>
      </w:r>
      <w:r>
        <w:t>7.054</w:t>
      </w:r>
      <w:r>
        <w:rPr>
          <w:rFonts w:hint="eastAsia"/>
        </w:rPr>
        <w:t>公里</w:t>
      </w:r>
      <w:r>
        <w:t>）</w:t>
      </w:r>
      <w:r>
        <w:rPr>
          <w:rFonts w:hint="eastAsia"/>
        </w:rPr>
        <w:t>，项目旬邑～麟游段采用设计速度</w:t>
      </w:r>
      <w:r>
        <w:t>80km/h</w:t>
      </w:r>
      <w:r>
        <w:rPr>
          <w:rFonts w:hint="eastAsia"/>
        </w:rPr>
        <w:t>、路基宽度</w:t>
      </w:r>
      <w:r>
        <w:t>25.5</w:t>
      </w:r>
      <w:r>
        <w:rPr>
          <w:rFonts w:hint="eastAsia"/>
        </w:rPr>
        <w:t>米的四车道高速公路标准，其中与福银高速共线</w:t>
      </w:r>
      <w:r>
        <w:t>（7.054</w:t>
      </w:r>
      <w:r>
        <w:rPr>
          <w:rFonts w:hint="eastAsia"/>
        </w:rPr>
        <w:t>公里）段</w:t>
      </w:r>
      <w:r>
        <w:rPr>
          <w:rFonts w:hint="eastAsia"/>
        </w:rPr>
        <w:lastRenderedPageBreak/>
        <w:t>采用设计速度</w:t>
      </w:r>
      <w:r>
        <w:t>100km/h</w:t>
      </w:r>
      <w:r>
        <w:rPr>
          <w:rFonts w:hint="eastAsia"/>
        </w:rPr>
        <w:t>、路基宽度</w:t>
      </w:r>
      <w:r>
        <w:t>33.5m</w:t>
      </w:r>
      <w:r>
        <w:rPr>
          <w:rFonts w:hint="eastAsia"/>
        </w:rPr>
        <w:t>的六车道高速公路标准；麟游～凤翔段采用设计速度</w:t>
      </w:r>
      <w:r>
        <w:t>100km/h</w:t>
      </w:r>
      <w:r>
        <w:rPr>
          <w:rFonts w:hint="eastAsia"/>
        </w:rPr>
        <w:t>、路基宽度</w:t>
      </w:r>
      <w:r>
        <w:t>26</w:t>
      </w:r>
      <w:r>
        <w:rPr>
          <w:rFonts w:hint="eastAsia"/>
        </w:rPr>
        <w:t>米的四车道高速公路标准，设计荷载公路</w:t>
      </w:r>
      <w:r>
        <w:t>-</w:t>
      </w:r>
      <w:r>
        <w:rPr>
          <w:rFonts w:hint="eastAsia"/>
        </w:rPr>
        <w:t>Ⅰ级，其余技术指标按照《公路工程技术标准》（</w:t>
      </w:r>
      <w:r>
        <w:t>JTG</w:t>
      </w:r>
      <w:r>
        <w:rPr>
          <w:rFonts w:hint="eastAsia"/>
        </w:rPr>
        <w:t>B01-2014）执行。</w:t>
      </w:r>
    </w:p>
    <w:p w:rsidR="005B02D5" w:rsidRDefault="00966564">
      <w:pPr>
        <w:pStyle w:val="Afc"/>
        <w:ind w:firstLineChars="0" w:firstLine="0"/>
        <w:jc w:val="center"/>
        <w:rPr>
          <w:b/>
        </w:rPr>
      </w:pPr>
      <w:r>
        <w:rPr>
          <w:rFonts w:hint="eastAsia"/>
          <w:b/>
        </w:rPr>
        <w:t>主要技术指标表</w:t>
      </w:r>
    </w:p>
    <w:tbl>
      <w:tblPr>
        <w:tblW w:w="9084" w:type="dxa"/>
        <w:tblInd w:w="96" w:type="dxa"/>
        <w:tblLook w:val="04A0"/>
      </w:tblPr>
      <w:tblGrid>
        <w:gridCol w:w="945"/>
        <w:gridCol w:w="941"/>
        <w:gridCol w:w="1759"/>
        <w:gridCol w:w="1754"/>
        <w:gridCol w:w="1701"/>
        <w:gridCol w:w="1984"/>
      </w:tblGrid>
      <w:tr w:rsidR="005B02D5">
        <w:trPr>
          <w:trHeight w:val="588"/>
          <w:tblHeader/>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指标名称</w:t>
            </w:r>
          </w:p>
        </w:tc>
        <w:tc>
          <w:tcPr>
            <w:tcW w:w="1754" w:type="dxa"/>
            <w:tcBorders>
              <w:top w:val="single" w:sz="8" w:space="0" w:color="auto"/>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1701" w:type="dxa"/>
            <w:tcBorders>
              <w:top w:val="single" w:sz="8" w:space="0" w:color="auto"/>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采用指标</w:t>
            </w:r>
          </w:p>
        </w:tc>
        <w:tc>
          <w:tcPr>
            <w:tcW w:w="1984" w:type="dxa"/>
            <w:tcBorders>
              <w:top w:val="single" w:sz="8" w:space="0" w:color="auto"/>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5B02D5">
        <w:trPr>
          <w:trHeight w:val="468"/>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公路等级</w:t>
            </w:r>
          </w:p>
        </w:tc>
        <w:tc>
          <w:tcPr>
            <w:tcW w:w="175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高速公路</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76"/>
        </w:trPr>
        <w:tc>
          <w:tcPr>
            <w:tcW w:w="945" w:type="dxa"/>
            <w:vMerge w:val="restart"/>
            <w:tcBorders>
              <w:top w:val="nil"/>
              <w:left w:val="single" w:sz="8" w:space="0" w:color="auto"/>
              <w:bottom w:val="single" w:sz="8" w:space="0" w:color="000000"/>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设计速度</w:t>
            </w: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K214+960～K235+040</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80</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76"/>
        </w:trPr>
        <w:tc>
          <w:tcPr>
            <w:tcW w:w="945"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K235+040～K248+780</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76"/>
        </w:trPr>
        <w:tc>
          <w:tcPr>
            <w:tcW w:w="945"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K248+780～K291+300</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80</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76"/>
        </w:trPr>
        <w:tc>
          <w:tcPr>
            <w:tcW w:w="945"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K291+300～K341+865</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Km/h</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76"/>
        </w:trPr>
        <w:tc>
          <w:tcPr>
            <w:tcW w:w="945" w:type="dxa"/>
            <w:vMerge w:val="restart"/>
            <w:tcBorders>
              <w:top w:val="nil"/>
              <w:left w:val="single" w:sz="8" w:space="0" w:color="auto"/>
              <w:bottom w:val="single" w:sz="8" w:space="0" w:color="000000"/>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路基宽度</w:t>
            </w: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25.5m</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64.992</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600"/>
        </w:trPr>
        <w:tc>
          <w:tcPr>
            <w:tcW w:w="945"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26m</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51.23</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600"/>
        </w:trPr>
        <w:tc>
          <w:tcPr>
            <w:tcW w:w="945"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00"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33.5m</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Km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7.054</w:t>
            </w:r>
          </w:p>
        </w:tc>
        <w:tc>
          <w:tcPr>
            <w:tcW w:w="198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共线段</w:t>
            </w:r>
          </w:p>
        </w:tc>
      </w:tr>
      <w:tr w:rsidR="005B02D5">
        <w:trPr>
          <w:trHeight w:val="420"/>
        </w:trPr>
        <w:tc>
          <w:tcPr>
            <w:tcW w:w="3645" w:type="dxa"/>
            <w:gridSpan w:val="3"/>
            <w:tcBorders>
              <w:top w:val="nil"/>
              <w:left w:val="single" w:sz="8" w:space="0" w:color="auto"/>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平曲线最小半径</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700</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40"/>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平曲线占线路总长</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84738.24</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04"/>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68.738</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80"/>
        </w:trPr>
        <w:tc>
          <w:tcPr>
            <w:tcW w:w="3645"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直线最大长度</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2946.707</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68"/>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最大纵坡</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3.9</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56"/>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80"/>
        </w:trPr>
        <w:tc>
          <w:tcPr>
            <w:tcW w:w="3645"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最短坡长</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373.583</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56"/>
        </w:trPr>
        <w:tc>
          <w:tcPr>
            <w:tcW w:w="364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竖曲线占路线总长</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59539.655</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80"/>
        </w:trPr>
        <w:tc>
          <w:tcPr>
            <w:tcW w:w="3645" w:type="dxa"/>
            <w:gridSpan w:val="3"/>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48.298</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04"/>
        </w:trPr>
        <w:tc>
          <w:tcPr>
            <w:tcW w:w="1886"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竖曲线最小半径</w:t>
            </w:r>
          </w:p>
        </w:tc>
        <w:tc>
          <w:tcPr>
            <w:tcW w:w="1759"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（凸型）</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m/处</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10000/1</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40"/>
        </w:trPr>
        <w:tc>
          <w:tcPr>
            <w:tcW w:w="1886" w:type="dxa"/>
            <w:gridSpan w:val="2"/>
            <w:vMerge/>
            <w:tcBorders>
              <w:top w:val="single" w:sz="8" w:space="0" w:color="000000"/>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59"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（凹型）</w:t>
            </w:r>
          </w:p>
        </w:tc>
        <w:tc>
          <w:tcPr>
            <w:tcW w:w="1754"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m/处</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540"/>
        </w:trPr>
        <w:tc>
          <w:tcPr>
            <w:tcW w:w="364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设计荷载</w:t>
            </w:r>
          </w:p>
        </w:tc>
        <w:tc>
          <w:tcPr>
            <w:tcW w:w="175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公路Ⅰ级</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r w:rsidR="005B02D5">
        <w:trPr>
          <w:trHeight w:val="468"/>
        </w:trPr>
        <w:tc>
          <w:tcPr>
            <w:tcW w:w="1886"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桥梁设计洪水频率</w:t>
            </w:r>
          </w:p>
        </w:tc>
        <w:tc>
          <w:tcPr>
            <w:tcW w:w="1759"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特大桥</w:t>
            </w:r>
          </w:p>
        </w:tc>
        <w:tc>
          <w:tcPr>
            <w:tcW w:w="175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1/300</w:t>
            </w:r>
          </w:p>
        </w:tc>
        <w:tc>
          <w:tcPr>
            <w:tcW w:w="1984" w:type="dxa"/>
            <w:tcBorders>
              <w:top w:val="nil"/>
              <w:left w:val="nil"/>
              <w:bottom w:val="single" w:sz="8" w:space="0" w:color="auto"/>
              <w:right w:val="single" w:sz="8" w:space="0" w:color="auto"/>
            </w:tcBorders>
            <w:shd w:val="clear" w:color="auto" w:fill="auto"/>
            <w:vAlign w:val="center"/>
          </w:tcPr>
          <w:p w:rsidR="005B02D5" w:rsidRDefault="005B02D5">
            <w:pPr>
              <w:widowControl/>
              <w:jc w:val="left"/>
              <w:rPr>
                <w:rFonts w:ascii="Calibri" w:hAnsi="Calibri" w:cs="宋体"/>
                <w:color w:val="000000"/>
                <w:kern w:val="0"/>
                <w:szCs w:val="21"/>
              </w:rPr>
            </w:pPr>
          </w:p>
        </w:tc>
      </w:tr>
    </w:tbl>
    <w:p w:rsidR="005B02D5" w:rsidRDefault="005B02D5">
      <w:pPr>
        <w:pStyle w:val="afa"/>
        <w:ind w:firstLine="482"/>
        <w:rPr>
          <w:b/>
          <w:lang w:eastAsia="zh-CN"/>
        </w:rPr>
      </w:pPr>
    </w:p>
    <w:p w:rsidR="005B02D5" w:rsidRDefault="00966564">
      <w:pPr>
        <w:pStyle w:val="afa"/>
        <w:ind w:firstLine="482"/>
        <w:rPr>
          <w:b/>
        </w:rPr>
      </w:pPr>
      <w:r>
        <w:rPr>
          <w:rFonts w:hint="eastAsia"/>
          <w:b/>
        </w:rPr>
        <w:lastRenderedPageBreak/>
        <w:t>3.工程规模</w:t>
      </w:r>
    </w:p>
    <w:p w:rsidR="005B02D5" w:rsidRDefault="00966564">
      <w:pPr>
        <w:spacing w:line="360" w:lineRule="auto"/>
        <w:ind w:firstLine="482"/>
        <w:rPr>
          <w:sz w:val="24"/>
        </w:rPr>
      </w:pPr>
      <w:r>
        <w:rPr>
          <w:rFonts w:hint="eastAsia"/>
          <w:sz w:val="24"/>
        </w:rPr>
        <w:t>项目路线全长</w:t>
      </w:r>
      <w:r>
        <w:rPr>
          <w:sz w:val="24"/>
        </w:rPr>
        <w:t>123.659</w:t>
      </w:r>
      <w:r>
        <w:rPr>
          <w:rFonts w:hint="eastAsia"/>
          <w:sz w:val="24"/>
        </w:rPr>
        <w:t>公里，共设置桥梁</w:t>
      </w:r>
      <w:r>
        <w:rPr>
          <w:sz w:val="24"/>
        </w:rPr>
        <w:t>24140</w:t>
      </w:r>
      <w:r>
        <w:rPr>
          <w:sz w:val="24"/>
        </w:rPr>
        <w:t>米</w:t>
      </w:r>
      <w:r>
        <w:rPr>
          <w:sz w:val="24"/>
        </w:rPr>
        <w:t>/99</w:t>
      </w:r>
      <w:r>
        <w:rPr>
          <w:sz w:val="24"/>
        </w:rPr>
        <w:t>座（全幅，下同），其中特大桥</w:t>
      </w:r>
      <w:r>
        <w:rPr>
          <w:sz w:val="24"/>
        </w:rPr>
        <w:t>2273</w:t>
      </w:r>
      <w:r>
        <w:rPr>
          <w:rFonts w:hint="eastAsia"/>
          <w:sz w:val="24"/>
        </w:rPr>
        <w:t>米</w:t>
      </w:r>
      <w:r>
        <w:rPr>
          <w:sz w:val="24"/>
        </w:rPr>
        <w:t>/2</w:t>
      </w:r>
      <w:r>
        <w:rPr>
          <w:rFonts w:hint="eastAsia"/>
          <w:sz w:val="24"/>
        </w:rPr>
        <w:t>座（全幅，下同）、大桥</w:t>
      </w:r>
      <w:r>
        <w:rPr>
          <w:sz w:val="24"/>
        </w:rPr>
        <w:t>19705</w:t>
      </w:r>
      <w:r>
        <w:rPr>
          <w:rFonts w:hint="eastAsia"/>
          <w:sz w:val="24"/>
        </w:rPr>
        <w:t>米</w:t>
      </w:r>
      <w:r>
        <w:rPr>
          <w:sz w:val="24"/>
        </w:rPr>
        <w:t>/68</w:t>
      </w:r>
      <w:r>
        <w:rPr>
          <w:rFonts w:hint="eastAsia"/>
          <w:sz w:val="24"/>
        </w:rPr>
        <w:t>座，中桥</w:t>
      </w:r>
      <w:r>
        <w:rPr>
          <w:sz w:val="24"/>
        </w:rPr>
        <w:t>2162</w:t>
      </w:r>
      <w:r>
        <w:rPr>
          <w:rFonts w:hint="eastAsia"/>
          <w:sz w:val="24"/>
        </w:rPr>
        <w:t>米</w:t>
      </w:r>
      <w:r>
        <w:rPr>
          <w:sz w:val="24"/>
        </w:rPr>
        <w:t>/29</w:t>
      </w:r>
      <w:r>
        <w:rPr>
          <w:rFonts w:hint="eastAsia"/>
          <w:sz w:val="24"/>
        </w:rPr>
        <w:t>座，主线上跨分离式立交</w:t>
      </w:r>
      <w:r>
        <w:rPr>
          <w:sz w:val="24"/>
        </w:rPr>
        <w:t>992</w:t>
      </w:r>
      <w:r>
        <w:rPr>
          <w:rFonts w:hint="eastAsia"/>
          <w:sz w:val="24"/>
        </w:rPr>
        <w:t>米</w:t>
      </w:r>
      <w:r>
        <w:rPr>
          <w:sz w:val="24"/>
        </w:rPr>
        <w:t>/17</w:t>
      </w:r>
      <w:r>
        <w:rPr>
          <w:rFonts w:hint="eastAsia"/>
          <w:sz w:val="24"/>
        </w:rPr>
        <w:t>座，桥梁全长</w:t>
      </w:r>
      <w:r>
        <w:rPr>
          <w:sz w:val="24"/>
        </w:rPr>
        <w:t>25132</w:t>
      </w:r>
      <w:r>
        <w:rPr>
          <w:rFonts w:hint="eastAsia"/>
          <w:sz w:val="24"/>
        </w:rPr>
        <w:t>米，桥梁占路线总长的</w:t>
      </w:r>
      <w:r>
        <w:rPr>
          <w:sz w:val="24"/>
        </w:rPr>
        <w:t>20.32%</w:t>
      </w:r>
      <w:r>
        <w:rPr>
          <w:rFonts w:hint="eastAsia"/>
          <w:sz w:val="24"/>
        </w:rPr>
        <w:t>；隧道</w:t>
      </w:r>
      <w:r>
        <w:rPr>
          <w:sz w:val="24"/>
        </w:rPr>
        <w:t>22731</w:t>
      </w:r>
      <w:r>
        <w:rPr>
          <w:sz w:val="24"/>
        </w:rPr>
        <w:t>米</w:t>
      </w:r>
      <w:r>
        <w:rPr>
          <w:sz w:val="24"/>
        </w:rPr>
        <w:t>/18</w:t>
      </w:r>
      <w:r>
        <w:rPr>
          <w:sz w:val="24"/>
        </w:rPr>
        <w:t>座</w:t>
      </w:r>
      <w:r>
        <w:rPr>
          <w:rFonts w:hint="eastAsia"/>
          <w:sz w:val="24"/>
        </w:rPr>
        <w:t>（左右线平均，下同），隧道占路线比例</w:t>
      </w:r>
      <w:r>
        <w:rPr>
          <w:sz w:val="24"/>
        </w:rPr>
        <w:t>18.443%</w:t>
      </w:r>
      <w:r>
        <w:rPr>
          <w:sz w:val="24"/>
        </w:rPr>
        <w:t>。</w:t>
      </w:r>
      <w:r>
        <w:rPr>
          <w:rFonts w:hint="eastAsia"/>
          <w:sz w:val="24"/>
        </w:rPr>
        <w:t>其中长隧道</w:t>
      </w:r>
      <w:r>
        <w:rPr>
          <w:sz w:val="24"/>
        </w:rPr>
        <w:t>19516</w:t>
      </w:r>
      <w:r>
        <w:rPr>
          <w:rFonts w:hint="eastAsia"/>
          <w:sz w:val="24"/>
        </w:rPr>
        <w:t>米</w:t>
      </w:r>
      <w:r>
        <w:rPr>
          <w:sz w:val="24"/>
        </w:rPr>
        <w:t>/11</w:t>
      </w:r>
      <w:r>
        <w:rPr>
          <w:rFonts w:hint="eastAsia"/>
          <w:sz w:val="24"/>
        </w:rPr>
        <w:t>座（双洞，下同）、中隧道</w:t>
      </w:r>
      <w:r>
        <w:rPr>
          <w:sz w:val="24"/>
        </w:rPr>
        <w:t>2110</w:t>
      </w:r>
      <w:r>
        <w:rPr>
          <w:rFonts w:hint="eastAsia"/>
          <w:sz w:val="24"/>
        </w:rPr>
        <w:t>米</w:t>
      </w:r>
      <w:r>
        <w:rPr>
          <w:sz w:val="24"/>
        </w:rPr>
        <w:t>/3</w:t>
      </w:r>
      <w:r>
        <w:rPr>
          <w:rFonts w:hint="eastAsia"/>
          <w:sz w:val="24"/>
        </w:rPr>
        <w:t>座、短隧道</w:t>
      </w:r>
      <w:r>
        <w:rPr>
          <w:sz w:val="24"/>
        </w:rPr>
        <w:t>1105</w:t>
      </w:r>
      <w:r>
        <w:rPr>
          <w:rFonts w:hint="eastAsia"/>
          <w:sz w:val="24"/>
        </w:rPr>
        <w:t>米</w:t>
      </w:r>
      <w:r>
        <w:rPr>
          <w:sz w:val="24"/>
        </w:rPr>
        <w:t>/4</w:t>
      </w:r>
      <w:r>
        <w:rPr>
          <w:rFonts w:hint="eastAsia"/>
          <w:sz w:val="24"/>
        </w:rPr>
        <w:t>座。</w:t>
      </w:r>
      <w:r>
        <w:rPr>
          <w:sz w:val="24"/>
        </w:rPr>
        <w:t>互通式立交</w:t>
      </w:r>
      <w:r>
        <w:rPr>
          <w:sz w:val="24"/>
        </w:rPr>
        <w:t>12</w:t>
      </w:r>
      <w:r>
        <w:rPr>
          <w:sz w:val="24"/>
        </w:rPr>
        <w:t>处，立交连接线</w:t>
      </w:r>
      <w:r>
        <w:rPr>
          <w:sz w:val="24"/>
        </w:rPr>
        <w:t>8.05</w:t>
      </w:r>
      <w:r>
        <w:rPr>
          <w:rFonts w:hint="eastAsia"/>
          <w:sz w:val="24"/>
        </w:rPr>
        <w:t>公里（其中一级公路长约</w:t>
      </w:r>
      <w:r>
        <w:rPr>
          <w:sz w:val="24"/>
        </w:rPr>
        <w:t>3.7</w:t>
      </w:r>
      <w:r>
        <w:rPr>
          <w:rFonts w:hint="eastAsia"/>
          <w:sz w:val="24"/>
        </w:rPr>
        <w:t>公里，二级公路长约</w:t>
      </w:r>
      <w:r>
        <w:rPr>
          <w:sz w:val="24"/>
        </w:rPr>
        <w:t>4.35</w:t>
      </w:r>
      <w:r>
        <w:rPr>
          <w:rFonts w:hint="eastAsia"/>
          <w:sz w:val="24"/>
        </w:rPr>
        <w:t>公里），匝道收费站</w:t>
      </w:r>
      <w:r>
        <w:rPr>
          <w:rFonts w:hint="eastAsia"/>
          <w:sz w:val="24"/>
        </w:rPr>
        <w:t>6</w:t>
      </w:r>
      <w:r>
        <w:rPr>
          <w:rFonts w:hint="eastAsia"/>
          <w:sz w:val="24"/>
        </w:rPr>
        <w:t>处（含福银线原太峪收费站），服务区</w:t>
      </w:r>
      <w:r>
        <w:rPr>
          <w:rFonts w:hint="eastAsia"/>
          <w:sz w:val="24"/>
        </w:rPr>
        <w:t>2</w:t>
      </w:r>
      <w:r>
        <w:rPr>
          <w:rFonts w:hint="eastAsia"/>
          <w:sz w:val="24"/>
        </w:rPr>
        <w:t>处，停车区</w:t>
      </w:r>
      <w:r>
        <w:rPr>
          <w:rFonts w:hint="eastAsia"/>
          <w:sz w:val="24"/>
        </w:rPr>
        <w:t>2</w:t>
      </w:r>
      <w:r>
        <w:rPr>
          <w:rFonts w:hint="eastAsia"/>
          <w:sz w:val="24"/>
        </w:rPr>
        <w:t>处，通信监控分中心</w:t>
      </w:r>
      <w:r>
        <w:rPr>
          <w:rFonts w:hint="eastAsia"/>
          <w:sz w:val="24"/>
        </w:rPr>
        <w:t>1</w:t>
      </w:r>
      <w:r>
        <w:rPr>
          <w:rFonts w:hint="eastAsia"/>
          <w:sz w:val="24"/>
        </w:rPr>
        <w:t>处，隧道管理站</w:t>
      </w:r>
      <w:r>
        <w:rPr>
          <w:rFonts w:hint="eastAsia"/>
          <w:sz w:val="24"/>
        </w:rPr>
        <w:t>1</w:t>
      </w:r>
      <w:r>
        <w:rPr>
          <w:rFonts w:hint="eastAsia"/>
          <w:sz w:val="24"/>
        </w:rPr>
        <w:t>处，养护工区及管理所</w:t>
      </w:r>
      <w:r>
        <w:rPr>
          <w:rFonts w:hint="eastAsia"/>
          <w:sz w:val="24"/>
        </w:rPr>
        <w:t>2</w:t>
      </w:r>
      <w:r>
        <w:rPr>
          <w:rFonts w:hint="eastAsia"/>
          <w:sz w:val="24"/>
        </w:rPr>
        <w:t>处，交警营房</w:t>
      </w:r>
      <w:r>
        <w:rPr>
          <w:rFonts w:hint="eastAsia"/>
          <w:sz w:val="24"/>
        </w:rPr>
        <w:t>2</w:t>
      </w:r>
      <w:r>
        <w:rPr>
          <w:rFonts w:hint="eastAsia"/>
          <w:sz w:val="24"/>
        </w:rPr>
        <w:t>处，隧道救援站</w:t>
      </w:r>
      <w:r>
        <w:rPr>
          <w:rFonts w:hint="eastAsia"/>
          <w:sz w:val="24"/>
        </w:rPr>
        <w:t>1</w:t>
      </w:r>
      <w:r>
        <w:rPr>
          <w:rFonts w:hint="eastAsia"/>
          <w:sz w:val="24"/>
        </w:rPr>
        <w:t>处，隧道配电房</w:t>
      </w:r>
      <w:r>
        <w:rPr>
          <w:rFonts w:hint="eastAsia"/>
          <w:sz w:val="24"/>
        </w:rPr>
        <w:t>1</w:t>
      </w:r>
      <w:r>
        <w:rPr>
          <w:rFonts w:hint="eastAsia"/>
          <w:sz w:val="24"/>
        </w:rPr>
        <w:t>处，水泵房</w:t>
      </w:r>
      <w:r>
        <w:rPr>
          <w:rFonts w:hint="eastAsia"/>
          <w:sz w:val="24"/>
        </w:rPr>
        <w:t>1</w:t>
      </w:r>
      <w:r>
        <w:rPr>
          <w:rFonts w:hint="eastAsia"/>
          <w:sz w:val="24"/>
        </w:rPr>
        <w:t>处，房屋建筑面积</w:t>
      </w:r>
      <w:r>
        <w:rPr>
          <w:rFonts w:hint="eastAsia"/>
          <w:sz w:val="24"/>
        </w:rPr>
        <w:t>35735.6m2</w:t>
      </w:r>
      <w:r>
        <w:rPr>
          <w:rFonts w:hint="eastAsia"/>
          <w:sz w:val="24"/>
        </w:rPr>
        <w:t>。全线按照设计速度</w:t>
      </w:r>
      <w:r>
        <w:rPr>
          <w:rFonts w:hint="eastAsia"/>
          <w:sz w:val="24"/>
        </w:rPr>
        <w:t>80-100</w:t>
      </w:r>
      <w:r>
        <w:rPr>
          <w:rFonts w:hint="eastAsia"/>
          <w:sz w:val="24"/>
        </w:rPr>
        <w:t>公里</w:t>
      </w:r>
      <w:r>
        <w:rPr>
          <w:rFonts w:hint="eastAsia"/>
          <w:sz w:val="24"/>
        </w:rPr>
        <w:t>/</w:t>
      </w:r>
      <w:r>
        <w:rPr>
          <w:rFonts w:hint="eastAsia"/>
          <w:sz w:val="24"/>
        </w:rPr>
        <w:t>小时、路基宽度</w:t>
      </w:r>
      <w:r>
        <w:rPr>
          <w:rFonts w:hint="eastAsia"/>
          <w:sz w:val="24"/>
        </w:rPr>
        <w:t>25.5-33.5</w:t>
      </w:r>
      <w:r>
        <w:rPr>
          <w:rFonts w:hint="eastAsia"/>
          <w:sz w:val="24"/>
        </w:rPr>
        <w:t>米标准设计</w:t>
      </w:r>
      <w:r>
        <w:rPr>
          <w:rFonts w:hint="eastAsia"/>
          <w:bCs/>
          <w:kern w:val="0"/>
        </w:rPr>
        <w:t>。</w:t>
      </w:r>
      <w:r>
        <w:rPr>
          <w:rFonts w:hint="eastAsia"/>
          <w:sz w:val="24"/>
        </w:rPr>
        <w:t>其主要工程数量见下表：</w:t>
      </w:r>
    </w:p>
    <w:tbl>
      <w:tblPr>
        <w:tblW w:w="8943" w:type="dxa"/>
        <w:tblInd w:w="96" w:type="dxa"/>
        <w:tblLook w:val="04A0"/>
      </w:tblPr>
      <w:tblGrid>
        <w:gridCol w:w="960"/>
        <w:gridCol w:w="960"/>
        <w:gridCol w:w="1778"/>
        <w:gridCol w:w="1276"/>
        <w:gridCol w:w="2268"/>
        <w:gridCol w:w="1701"/>
      </w:tblGrid>
      <w:tr w:rsidR="005B02D5">
        <w:trPr>
          <w:trHeight w:val="588"/>
          <w:tblHeader/>
        </w:trPr>
        <w:tc>
          <w:tcPr>
            <w:tcW w:w="3698"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项目</w:t>
            </w:r>
          </w:p>
        </w:tc>
        <w:tc>
          <w:tcPr>
            <w:tcW w:w="1276" w:type="dxa"/>
            <w:tcBorders>
              <w:top w:val="single" w:sz="8" w:space="0" w:color="auto"/>
              <w:left w:val="nil"/>
              <w:bottom w:val="nil"/>
              <w:right w:val="single" w:sz="8"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2268" w:type="dxa"/>
            <w:tcBorders>
              <w:top w:val="single" w:sz="8" w:space="0" w:color="auto"/>
              <w:left w:val="nil"/>
              <w:bottom w:val="single" w:sz="8" w:space="0" w:color="000000"/>
              <w:right w:val="single" w:sz="8"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项目全线工程</w:t>
            </w:r>
          </w:p>
        </w:tc>
        <w:tc>
          <w:tcPr>
            <w:tcW w:w="1701" w:type="dxa"/>
            <w:tcBorders>
              <w:top w:val="single" w:sz="8" w:space="0" w:color="auto"/>
              <w:left w:val="nil"/>
              <w:bottom w:val="single" w:sz="8" w:space="0" w:color="000000"/>
              <w:right w:val="single" w:sz="8" w:space="0" w:color="auto"/>
            </w:tcBorders>
            <w:shd w:val="clear" w:color="auto" w:fill="auto"/>
            <w:vAlign w:val="center"/>
          </w:tcPr>
          <w:p w:rsidR="005B02D5" w:rsidRDefault="00966564">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5B02D5">
        <w:trPr>
          <w:trHeight w:val="468"/>
        </w:trPr>
        <w:tc>
          <w:tcPr>
            <w:tcW w:w="3698" w:type="dxa"/>
            <w:gridSpan w:val="3"/>
            <w:tcBorders>
              <w:top w:val="single" w:sz="8" w:space="0" w:color="000000"/>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公路里程</w:t>
            </w:r>
          </w:p>
        </w:tc>
        <w:tc>
          <w:tcPr>
            <w:tcW w:w="1276" w:type="dxa"/>
            <w:tcBorders>
              <w:top w:val="single" w:sz="8" w:space="0" w:color="auto"/>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km</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123.659</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76"/>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路基土石方数量</w:t>
            </w: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土方</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万</w:t>
            </w:r>
            <w:r>
              <w:rPr>
                <w:color w:val="000000"/>
                <w:kern w:val="0"/>
                <w:szCs w:val="21"/>
              </w:rPr>
              <w:t>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1982.071</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76"/>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石方</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万</w:t>
            </w:r>
            <w:r>
              <w:rPr>
                <w:color w:val="000000"/>
                <w:kern w:val="0"/>
                <w:szCs w:val="21"/>
              </w:rPr>
              <w:t>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257.555</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7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排水、防护工程</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1000m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987.5</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7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特殊路基处理</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km</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64.916</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7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沥青混凝土路面</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1000m</w:t>
            </w:r>
            <w:r>
              <w:rPr>
                <w:color w:val="000000"/>
                <w:kern w:val="0"/>
                <w:szCs w:val="21"/>
                <w:vertAlign w:val="superscript"/>
              </w:rPr>
              <w:t>3</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1783.79</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不含桥隧</w:t>
            </w:r>
          </w:p>
        </w:tc>
      </w:tr>
      <w:tr w:rsidR="005B02D5">
        <w:trPr>
          <w:trHeight w:val="600"/>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桥梁</w:t>
            </w: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特大桥</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Feb-73</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600"/>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大桥</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19705/68</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420"/>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中小桥</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2162/29</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40"/>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涵</w:t>
            </w:r>
            <w:r>
              <w:rPr>
                <w:color w:val="000000"/>
                <w:kern w:val="0"/>
                <w:szCs w:val="21"/>
              </w:rPr>
              <w:t xml:space="preserve">  </w:t>
            </w:r>
            <w:r>
              <w:rPr>
                <w:rFonts w:ascii="宋体" w:hAnsi="宋体" w:cs="宋体" w:hint="eastAsia"/>
                <w:color w:val="000000"/>
                <w:kern w:val="0"/>
                <w:szCs w:val="21"/>
              </w:rPr>
              <w:t>洞</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9</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04"/>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互通式立体交叉</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12</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含预留</w:t>
            </w:r>
            <w:r>
              <w:rPr>
                <w:color w:val="000000"/>
                <w:kern w:val="0"/>
                <w:szCs w:val="21"/>
              </w:rPr>
              <w:t>1</w:t>
            </w:r>
            <w:r>
              <w:rPr>
                <w:rFonts w:ascii="宋体" w:hAnsi="宋体" w:cs="宋体" w:hint="eastAsia"/>
                <w:color w:val="000000"/>
                <w:kern w:val="0"/>
                <w:szCs w:val="21"/>
              </w:rPr>
              <w:t>处</w:t>
            </w:r>
          </w:p>
        </w:tc>
      </w:tr>
      <w:tr w:rsidR="005B02D5">
        <w:trPr>
          <w:trHeight w:val="480"/>
        </w:trPr>
        <w:tc>
          <w:tcPr>
            <w:tcW w:w="19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分离式立体交叉</w:t>
            </w: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与公路交叉</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17</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468"/>
        </w:trPr>
        <w:tc>
          <w:tcPr>
            <w:tcW w:w="1920" w:type="dxa"/>
            <w:gridSpan w:val="2"/>
            <w:vMerge/>
            <w:tcBorders>
              <w:top w:val="single" w:sz="8" w:space="0" w:color="auto"/>
              <w:left w:val="single" w:sz="8" w:space="0" w:color="auto"/>
              <w:bottom w:val="single" w:sz="8" w:space="0" w:color="000000"/>
              <w:right w:val="single" w:sz="8" w:space="0" w:color="000000"/>
            </w:tcBorders>
            <w:vAlign w:val="center"/>
          </w:tcPr>
          <w:p w:rsidR="005B02D5" w:rsidRDefault="005B02D5">
            <w:pPr>
              <w:widowControl/>
              <w:jc w:val="left"/>
              <w:rPr>
                <w:rFonts w:ascii="宋体" w:hAnsi="宋体" w:cs="宋体"/>
                <w:color w:val="000000"/>
                <w:kern w:val="0"/>
                <w:szCs w:val="21"/>
              </w:rPr>
            </w:pPr>
          </w:p>
        </w:tc>
        <w:tc>
          <w:tcPr>
            <w:tcW w:w="1778" w:type="dxa"/>
            <w:tcBorders>
              <w:top w:val="nil"/>
              <w:left w:val="nil"/>
              <w:bottom w:val="single" w:sz="8" w:space="0" w:color="auto"/>
              <w:right w:val="single" w:sz="8" w:space="0" w:color="auto"/>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与铁路交叉</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处</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2</w:t>
            </w:r>
          </w:p>
        </w:tc>
        <w:tc>
          <w:tcPr>
            <w:tcW w:w="1701"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下穿</w:t>
            </w:r>
          </w:p>
        </w:tc>
      </w:tr>
      <w:tr w:rsidR="005B02D5">
        <w:trPr>
          <w:trHeight w:val="456"/>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通道</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82</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480"/>
        </w:trPr>
        <w:tc>
          <w:tcPr>
            <w:tcW w:w="3698"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人行天桥</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t>座</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10</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456"/>
        </w:trPr>
        <w:tc>
          <w:tcPr>
            <w:tcW w:w="960" w:type="dxa"/>
            <w:vMerge w:val="restart"/>
            <w:tcBorders>
              <w:top w:val="nil"/>
              <w:left w:val="single" w:sz="8" w:space="0" w:color="auto"/>
              <w:bottom w:val="single" w:sz="8" w:space="0" w:color="000000"/>
              <w:right w:val="single" w:sz="8" w:space="0" w:color="auto"/>
            </w:tcBorders>
            <w:shd w:val="clear" w:color="auto" w:fill="auto"/>
            <w:vAlign w:val="center"/>
          </w:tcPr>
          <w:p w:rsidR="005B02D5" w:rsidRDefault="00966564">
            <w:pPr>
              <w:widowControl/>
              <w:jc w:val="center"/>
              <w:rPr>
                <w:rFonts w:ascii="宋体" w:hAnsi="宋体" w:cs="宋体"/>
                <w:color w:val="000000"/>
                <w:kern w:val="0"/>
                <w:szCs w:val="21"/>
              </w:rPr>
            </w:pPr>
            <w:r>
              <w:rPr>
                <w:rFonts w:ascii="宋体" w:hAnsi="宋体" w:cs="宋体" w:hint="eastAsia"/>
                <w:color w:val="000000"/>
                <w:kern w:val="0"/>
                <w:szCs w:val="21"/>
              </w:rPr>
              <w:lastRenderedPageBreak/>
              <w:t>隧道</w:t>
            </w:r>
          </w:p>
        </w:tc>
        <w:tc>
          <w:tcPr>
            <w:tcW w:w="2738"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特长隧道</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480"/>
        </w:trPr>
        <w:tc>
          <w:tcPr>
            <w:tcW w:w="960"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38"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长隧道</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19516/11</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04"/>
        </w:trPr>
        <w:tc>
          <w:tcPr>
            <w:tcW w:w="960" w:type="dxa"/>
            <w:vMerge/>
            <w:tcBorders>
              <w:top w:val="nil"/>
              <w:left w:val="single" w:sz="8" w:space="0" w:color="auto"/>
              <w:bottom w:val="single" w:sz="8" w:space="0" w:color="000000"/>
              <w:right w:val="single" w:sz="8" w:space="0" w:color="auto"/>
            </w:tcBorders>
            <w:vAlign w:val="center"/>
          </w:tcPr>
          <w:p w:rsidR="005B02D5" w:rsidRDefault="005B02D5">
            <w:pPr>
              <w:widowControl/>
              <w:jc w:val="left"/>
              <w:rPr>
                <w:rFonts w:ascii="宋体" w:hAnsi="宋体" w:cs="宋体"/>
                <w:color w:val="000000"/>
                <w:kern w:val="0"/>
                <w:szCs w:val="21"/>
              </w:rPr>
            </w:pPr>
          </w:p>
        </w:tc>
        <w:tc>
          <w:tcPr>
            <w:tcW w:w="2738" w:type="dxa"/>
            <w:gridSpan w:val="2"/>
            <w:tcBorders>
              <w:top w:val="single" w:sz="8" w:space="0" w:color="auto"/>
              <w:left w:val="nil"/>
              <w:bottom w:val="single" w:sz="8"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中隧道</w:t>
            </w:r>
          </w:p>
        </w:tc>
        <w:tc>
          <w:tcPr>
            <w:tcW w:w="1276"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8"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Mar-10</w:t>
            </w:r>
          </w:p>
        </w:tc>
        <w:tc>
          <w:tcPr>
            <w:tcW w:w="1701" w:type="dxa"/>
            <w:tcBorders>
              <w:top w:val="nil"/>
              <w:left w:val="nil"/>
              <w:bottom w:val="single" w:sz="8"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40"/>
        </w:trPr>
        <w:tc>
          <w:tcPr>
            <w:tcW w:w="960" w:type="dxa"/>
            <w:vMerge/>
            <w:tcBorders>
              <w:top w:val="nil"/>
              <w:left w:val="single" w:sz="8" w:space="0" w:color="auto"/>
              <w:bottom w:val="single" w:sz="4" w:space="0" w:color="auto"/>
              <w:right w:val="single" w:sz="8" w:space="0" w:color="auto"/>
            </w:tcBorders>
            <w:vAlign w:val="center"/>
          </w:tcPr>
          <w:p w:rsidR="005B02D5" w:rsidRDefault="005B02D5">
            <w:pPr>
              <w:widowControl/>
              <w:jc w:val="left"/>
              <w:rPr>
                <w:rFonts w:ascii="宋体" w:hAnsi="宋体" w:cs="宋体"/>
                <w:color w:val="000000"/>
                <w:kern w:val="0"/>
                <w:szCs w:val="21"/>
              </w:rPr>
            </w:pPr>
          </w:p>
        </w:tc>
        <w:tc>
          <w:tcPr>
            <w:tcW w:w="2738" w:type="dxa"/>
            <w:gridSpan w:val="2"/>
            <w:tcBorders>
              <w:top w:val="single" w:sz="8" w:space="0" w:color="auto"/>
              <w:left w:val="nil"/>
              <w:bottom w:val="single" w:sz="4" w:space="0" w:color="auto"/>
              <w:right w:val="single" w:sz="8" w:space="0" w:color="000000"/>
            </w:tcBorders>
            <w:shd w:val="clear" w:color="auto" w:fill="auto"/>
            <w:vAlign w:val="center"/>
          </w:tcPr>
          <w:p w:rsidR="005B02D5" w:rsidRDefault="00966564">
            <w:pPr>
              <w:widowControl/>
              <w:rPr>
                <w:rFonts w:ascii="宋体" w:hAnsi="宋体" w:cs="宋体"/>
                <w:color w:val="000000"/>
                <w:kern w:val="0"/>
                <w:szCs w:val="21"/>
              </w:rPr>
            </w:pPr>
            <w:r>
              <w:rPr>
                <w:rFonts w:ascii="宋体" w:hAnsi="宋体" w:cs="宋体" w:hint="eastAsia"/>
                <w:color w:val="000000"/>
                <w:kern w:val="0"/>
                <w:szCs w:val="21"/>
              </w:rPr>
              <w:t>短隧道</w:t>
            </w:r>
          </w:p>
        </w:tc>
        <w:tc>
          <w:tcPr>
            <w:tcW w:w="1276" w:type="dxa"/>
            <w:tcBorders>
              <w:top w:val="nil"/>
              <w:left w:val="nil"/>
              <w:bottom w:val="single" w:sz="4"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ascii="宋体" w:hAnsi="宋体" w:hint="eastAsia"/>
                <w:color w:val="000000"/>
                <w:kern w:val="0"/>
                <w:szCs w:val="21"/>
              </w:rPr>
              <w:t>道</w:t>
            </w:r>
          </w:p>
        </w:tc>
        <w:tc>
          <w:tcPr>
            <w:tcW w:w="2268" w:type="dxa"/>
            <w:tcBorders>
              <w:top w:val="nil"/>
              <w:left w:val="nil"/>
              <w:bottom w:val="single" w:sz="4" w:space="0" w:color="auto"/>
              <w:right w:val="single" w:sz="8"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1105/4</w:t>
            </w:r>
          </w:p>
        </w:tc>
        <w:tc>
          <w:tcPr>
            <w:tcW w:w="1701" w:type="dxa"/>
            <w:tcBorders>
              <w:top w:val="nil"/>
              <w:left w:val="nil"/>
              <w:bottom w:val="single" w:sz="4" w:space="0" w:color="auto"/>
              <w:right w:val="single" w:sz="8"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r w:rsidR="005B02D5">
        <w:trPr>
          <w:trHeight w:val="540"/>
        </w:trPr>
        <w:tc>
          <w:tcPr>
            <w:tcW w:w="3698" w:type="dxa"/>
            <w:gridSpan w:val="3"/>
            <w:tcBorders>
              <w:top w:val="single" w:sz="4" w:space="0" w:color="auto"/>
              <w:left w:val="single" w:sz="4" w:space="0" w:color="auto"/>
              <w:bottom w:val="single" w:sz="4" w:space="0" w:color="auto"/>
              <w:right w:val="single" w:sz="4" w:space="0" w:color="auto"/>
            </w:tcBorders>
            <w:vAlign w:val="center"/>
          </w:tcPr>
          <w:p w:rsidR="005B02D5" w:rsidRDefault="00966564">
            <w:pPr>
              <w:widowControl/>
              <w:rPr>
                <w:rFonts w:ascii="宋体" w:hAnsi="宋体" w:cs="宋体"/>
                <w:color w:val="000000"/>
                <w:kern w:val="0"/>
                <w:szCs w:val="21"/>
              </w:rPr>
            </w:pPr>
            <w:r>
              <w:rPr>
                <w:rFonts w:hint="eastAsia"/>
                <w:szCs w:val="21"/>
              </w:rPr>
              <w:t>房屋建筑面积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widowControl/>
              <w:jc w:val="center"/>
              <w:rPr>
                <w:color w:val="000000"/>
                <w:kern w:val="0"/>
                <w:szCs w:val="21"/>
              </w:rPr>
            </w:pPr>
            <w:r>
              <w:rPr>
                <w:color w:val="000000"/>
                <w:kern w:val="0"/>
                <w:szCs w:val="21"/>
              </w:rPr>
              <w:t>m</w:t>
            </w:r>
            <w:r>
              <w:rPr>
                <w:rFonts w:hint="eastAsia"/>
                <w:color w:val="000000"/>
                <w:kern w:val="0"/>
                <w:szCs w:val="21"/>
                <w:vertAlign w:val="superscript"/>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widowControl/>
              <w:jc w:val="center"/>
              <w:rPr>
                <w:color w:val="000000"/>
                <w:kern w:val="0"/>
                <w:szCs w:val="21"/>
              </w:rPr>
            </w:pPr>
            <w:r>
              <w:rPr>
                <w:rFonts w:hint="eastAsia"/>
                <w:color w:val="000000"/>
                <w:kern w:val="0"/>
                <w:szCs w:val="21"/>
              </w:rPr>
              <w:t>29168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5B02D5">
            <w:pPr>
              <w:widowControl/>
              <w:jc w:val="center"/>
              <w:rPr>
                <w:rFonts w:ascii="Calibri" w:hAnsi="Calibri" w:cs="宋体"/>
                <w:color w:val="000000"/>
                <w:kern w:val="0"/>
                <w:szCs w:val="21"/>
              </w:rPr>
            </w:pPr>
          </w:p>
        </w:tc>
      </w:tr>
    </w:tbl>
    <w:p w:rsidR="005B02D5" w:rsidRDefault="005B02D5">
      <w:pPr>
        <w:spacing w:line="360" w:lineRule="auto"/>
        <w:rPr>
          <w:sz w:val="24"/>
        </w:rPr>
      </w:pPr>
    </w:p>
    <w:p w:rsidR="005B02D5" w:rsidRDefault="00966564">
      <w:pPr>
        <w:pStyle w:val="afa"/>
        <w:ind w:firstLine="482"/>
        <w:rPr>
          <w:b/>
        </w:rPr>
      </w:pPr>
      <w:r>
        <w:rPr>
          <w:b/>
        </w:rPr>
        <w:t>4</w:t>
      </w:r>
      <w:r>
        <w:rPr>
          <w:rFonts w:hint="eastAsia"/>
          <w:b/>
        </w:rPr>
        <w:t>.地形、地貌</w:t>
      </w:r>
    </w:p>
    <w:p w:rsidR="005B02D5" w:rsidRDefault="00966564">
      <w:pPr>
        <w:pStyle w:val="afa"/>
        <w:ind w:firstLine="480"/>
      </w:pPr>
      <w:r>
        <w:rPr>
          <w:rFonts w:hint="eastAsia"/>
        </w:rPr>
        <w:t>项目地处关中北部，总体地势为北高南低，横跨渭河盆地区、北山低山丘陵区、北山黄土塬区三大地貌单元。北山黄土塬区：包括塬梁沟壑单元和塬间河谷阶地。黄土塬梁沟壑区主要分布在麟游县崔木镇至桑树塬，旱塬塬梁沟壑区、旱塬丘陵沟壑区在彬县、旬邑县也有广泛分布，其中河流流经区域主要为河谷阶地区。北山低山丘陵区：桑树塬至西白村为北山低山丘陵区中的盆地边缘断块山及岛状山丘和北部黄土丘陵地貌。其中西白村至桑树塬整段主要为盆地边缘断块山及岛状山丘地貌，局部存在黄土丘陵地貌，黄土高原侵蚀切割严重，沟谷深壑，属黄土侵蚀地貌类。低山丘陵区主要出露为中生代砂页岩和砾岩，山顶有小片黄土覆盖。山上多有次生林分布，山麓梁大沟深。渭河盆地区：西白村至终点段为渭河盆地区中的山前冲洪积平原及黄土台塬单元，其中黄土台塬主要分布在凤翔县附近，山前冲洪积平原主要分布在川口入口路段。</w:t>
      </w:r>
    </w:p>
    <w:p w:rsidR="005B02D5" w:rsidRDefault="00966564">
      <w:pPr>
        <w:pStyle w:val="afa"/>
        <w:ind w:firstLine="482"/>
        <w:rPr>
          <w:b/>
        </w:rPr>
      </w:pPr>
      <w:r>
        <w:rPr>
          <w:b/>
        </w:rPr>
        <w:t>5</w:t>
      </w:r>
      <w:r>
        <w:rPr>
          <w:rFonts w:hint="eastAsia"/>
          <w:b/>
        </w:rPr>
        <w:t>.气象、水文</w:t>
      </w:r>
    </w:p>
    <w:p w:rsidR="005B02D5" w:rsidRDefault="00966564">
      <w:pPr>
        <w:pStyle w:val="afa"/>
        <w:ind w:firstLine="482"/>
        <w:rPr>
          <w:b/>
        </w:rPr>
      </w:pPr>
      <w:r>
        <w:rPr>
          <w:rFonts w:hint="eastAsia"/>
          <w:b/>
        </w:rPr>
        <w:t>5.1气象</w:t>
      </w:r>
    </w:p>
    <w:p w:rsidR="005B02D5" w:rsidRDefault="00966564">
      <w:pPr>
        <w:pStyle w:val="afa"/>
        <w:ind w:firstLine="480"/>
      </w:pPr>
      <w:r>
        <w:rPr>
          <w:rFonts w:hint="eastAsia"/>
        </w:rPr>
        <w:t>旬邑县属暖温带大陆性气候，年均气温</w:t>
      </w:r>
      <w:r>
        <w:t>9</w:t>
      </w:r>
      <w:r>
        <w:rPr>
          <w:rFonts w:hint="eastAsia"/>
        </w:rPr>
        <w:t>℃，极端最高气温</w:t>
      </w:r>
      <w:r>
        <w:t>36.3</w:t>
      </w:r>
      <w:r>
        <w:rPr>
          <w:rFonts w:hint="eastAsia"/>
        </w:rPr>
        <w:t>℃，极端最低气温为</w:t>
      </w:r>
      <w:r>
        <w:t>-24.3</w:t>
      </w:r>
      <w:r>
        <w:rPr>
          <w:rFonts w:hint="eastAsia"/>
        </w:rPr>
        <w:t>℃。年平均降水量</w:t>
      </w:r>
      <w:r>
        <w:t>600</w:t>
      </w:r>
      <w:r>
        <w:rPr>
          <w:rFonts w:hint="eastAsia"/>
        </w:rPr>
        <w:t>毫米，无霜期</w:t>
      </w:r>
      <w:r>
        <w:t>180</w:t>
      </w:r>
      <w:r>
        <w:rPr>
          <w:rFonts w:hint="eastAsia"/>
        </w:rPr>
        <w:t>天，最大冻土深度</w:t>
      </w:r>
      <w:r>
        <w:t>59</w:t>
      </w:r>
      <w:r>
        <w:rPr>
          <w:rFonts w:hint="eastAsia"/>
        </w:rPr>
        <w:t>厘米。灾害性天气有干旱、暴雨、连阴雨、大风、霜冻和冰雹。</w:t>
      </w:r>
    </w:p>
    <w:p w:rsidR="005B02D5" w:rsidRDefault="00966564">
      <w:pPr>
        <w:pStyle w:val="afa"/>
        <w:ind w:firstLine="480"/>
      </w:pPr>
      <w:r>
        <w:rPr>
          <w:rFonts w:hint="eastAsia"/>
        </w:rPr>
        <w:t>彬县属暖温带半干旱半湿润大陆季风气候，年平均气温</w:t>
      </w:r>
      <w:r>
        <w:t>9.7</w:t>
      </w:r>
      <w:r>
        <w:rPr>
          <w:rFonts w:hint="eastAsia"/>
        </w:rPr>
        <w:t>℃，极端最高气温</w:t>
      </w:r>
      <w:r>
        <w:t>40</w:t>
      </w:r>
      <w:r>
        <w:rPr>
          <w:rFonts w:hint="eastAsia"/>
        </w:rPr>
        <w:t>°</w:t>
      </w:r>
      <w:r>
        <w:t>C</w:t>
      </w:r>
      <w:r>
        <w:rPr>
          <w:rFonts w:hint="eastAsia"/>
        </w:rPr>
        <w:t>，极端最低气温为</w:t>
      </w:r>
      <w:r>
        <w:t>-22.5</w:t>
      </w:r>
      <w:r>
        <w:rPr>
          <w:rFonts w:hint="eastAsia"/>
        </w:rPr>
        <w:t>℃。年平均降水量</w:t>
      </w:r>
      <w:r>
        <w:t>560</w:t>
      </w:r>
      <w:r>
        <w:rPr>
          <w:rFonts w:hint="eastAsia"/>
        </w:rPr>
        <w:t>毫米，无霜期</w:t>
      </w:r>
      <w:r>
        <w:t>175.6</w:t>
      </w:r>
      <w:r>
        <w:rPr>
          <w:rFonts w:hint="eastAsia"/>
        </w:rPr>
        <w:t>天，最大冻土深度</w:t>
      </w:r>
      <w:r>
        <w:t>68</w:t>
      </w:r>
      <w:r>
        <w:rPr>
          <w:rFonts w:hint="eastAsia"/>
        </w:rPr>
        <w:t>厘米。灾害性天气有干旱、雨涝、霜冻和冰雹。</w:t>
      </w:r>
    </w:p>
    <w:p w:rsidR="005B02D5" w:rsidRDefault="00966564">
      <w:pPr>
        <w:pStyle w:val="afa"/>
        <w:ind w:firstLine="480"/>
      </w:pPr>
      <w:r>
        <w:rPr>
          <w:rFonts w:hint="eastAsia"/>
        </w:rPr>
        <w:t>麟游县属温带半湿润</w:t>
      </w:r>
      <w:r>
        <w:t>-</w:t>
      </w:r>
      <w:r>
        <w:rPr>
          <w:rFonts w:hint="eastAsia"/>
        </w:rPr>
        <w:t>湿润季风气候区，东部塬区光照充足，年平均气温为</w:t>
      </w:r>
      <w:r>
        <w:t>9-10</w:t>
      </w:r>
      <w:r>
        <w:rPr>
          <w:rFonts w:hint="eastAsia"/>
        </w:rPr>
        <w:t>℃，极端最高气温</w:t>
      </w:r>
      <w:r>
        <w:t>37.5</w:t>
      </w:r>
      <w:r>
        <w:rPr>
          <w:rFonts w:hint="eastAsia"/>
        </w:rPr>
        <w:t>°</w:t>
      </w:r>
      <w:r>
        <w:t>C</w:t>
      </w:r>
      <w:r>
        <w:rPr>
          <w:rFonts w:hint="eastAsia"/>
        </w:rPr>
        <w:t>，极端最低气温为</w:t>
      </w:r>
      <w:r>
        <w:t>-22.1</w:t>
      </w:r>
      <w:r>
        <w:rPr>
          <w:rFonts w:hint="eastAsia"/>
        </w:rPr>
        <w:t>°</w:t>
      </w:r>
      <w:r>
        <w:t>C</w:t>
      </w:r>
      <w:r>
        <w:rPr>
          <w:rFonts w:hint="eastAsia"/>
        </w:rPr>
        <w:t>。年平均降水量为</w:t>
      </w:r>
      <w:r>
        <w:t>680</w:t>
      </w:r>
      <w:r>
        <w:rPr>
          <w:rFonts w:hint="eastAsia"/>
        </w:rPr>
        <w:t>毫米，无霜期为</w:t>
      </w:r>
      <w:r>
        <w:t>180</w:t>
      </w:r>
      <w:r>
        <w:rPr>
          <w:rFonts w:hint="eastAsia"/>
        </w:rPr>
        <w:t>天，最大冻土深度</w:t>
      </w:r>
      <w:r>
        <w:t>53</w:t>
      </w:r>
      <w:r>
        <w:rPr>
          <w:rFonts w:hint="eastAsia"/>
        </w:rPr>
        <w:t>厘米。灾害性天气有干旱、霜冻、冰雹和涝灾、风灾。</w:t>
      </w:r>
    </w:p>
    <w:p w:rsidR="005B02D5" w:rsidRDefault="00966564">
      <w:pPr>
        <w:pStyle w:val="afa"/>
        <w:ind w:firstLine="480"/>
      </w:pPr>
      <w:r>
        <w:rPr>
          <w:rFonts w:hint="eastAsia"/>
        </w:rPr>
        <w:lastRenderedPageBreak/>
        <w:t>凤翔县属半湿润、半干旱暖温带季风气候，年平均气温</w:t>
      </w:r>
      <w:r>
        <w:t>11.5</w:t>
      </w:r>
      <w:r>
        <w:rPr>
          <w:rFonts w:hint="eastAsia"/>
        </w:rPr>
        <w:t>℃，极端最高气温</w:t>
      </w:r>
      <w:r>
        <w:t>40.2</w:t>
      </w:r>
      <w:r>
        <w:rPr>
          <w:rFonts w:hint="eastAsia"/>
        </w:rPr>
        <w:t>℃，极端最低气温为</w:t>
      </w:r>
      <w:r>
        <w:t>-19.2</w:t>
      </w:r>
      <w:r>
        <w:rPr>
          <w:rFonts w:hint="eastAsia"/>
        </w:rPr>
        <w:t>℃。年均降水量</w:t>
      </w:r>
      <w:r>
        <w:t>610</w:t>
      </w:r>
      <w:r>
        <w:rPr>
          <w:rFonts w:hint="eastAsia"/>
        </w:rPr>
        <w:t>毫米，无霜期</w:t>
      </w:r>
      <w:r>
        <w:t>207</w:t>
      </w:r>
      <w:r>
        <w:rPr>
          <w:rFonts w:hint="eastAsia"/>
        </w:rPr>
        <w:t>天，最大冻土深度</w:t>
      </w:r>
      <w:r>
        <w:t>53</w:t>
      </w:r>
      <w:r>
        <w:rPr>
          <w:rFonts w:hint="eastAsia"/>
        </w:rPr>
        <w:t>厘米。灾害性天气有干旱、霜冻和冰雹。</w:t>
      </w:r>
    </w:p>
    <w:p w:rsidR="005B02D5" w:rsidRDefault="00966564">
      <w:pPr>
        <w:pStyle w:val="afa"/>
        <w:ind w:firstLine="482"/>
        <w:rPr>
          <w:b/>
        </w:rPr>
      </w:pPr>
      <w:r>
        <w:rPr>
          <w:rFonts w:hint="eastAsia"/>
          <w:b/>
        </w:rPr>
        <w:t>5.2水文</w:t>
      </w:r>
    </w:p>
    <w:p w:rsidR="005B02D5" w:rsidRDefault="00966564">
      <w:pPr>
        <w:pStyle w:val="afa"/>
        <w:ind w:firstLine="480"/>
      </w:pPr>
      <w:r>
        <w:t>5.2.1</w:t>
      </w:r>
      <w:r>
        <w:rPr>
          <w:rFonts w:hint="eastAsia"/>
        </w:rPr>
        <w:t>地表水。路线主要流经渭河水系，经过河流主要有三水河、泾河、杜水河、川口河。三水河上游河段称马栏河，发源于马栏山区北部，经转角、马栏、旬邑县城、于蔡家河滩出境流入彬县，境内河长</w:t>
      </w:r>
      <w:r>
        <w:t>113.5</w:t>
      </w:r>
      <w:r>
        <w:rPr>
          <w:rFonts w:hint="eastAsia"/>
        </w:rPr>
        <w:t>公里。左岸支流一般多而长，右岸支流则少而短，流域受地形和水系形状的影响，呈狭长状，平均宽度</w:t>
      </w:r>
      <w:r>
        <w:t>10.86</w:t>
      </w:r>
      <w:r>
        <w:rPr>
          <w:rFonts w:hint="eastAsia"/>
        </w:rPr>
        <w:t>公里，河床平均比降</w:t>
      </w:r>
      <w:r>
        <w:t>0.55%</w:t>
      </w:r>
      <w:r>
        <w:rPr>
          <w:rFonts w:hint="eastAsia"/>
        </w:rPr>
        <w:t>，境内流域面积</w:t>
      </w:r>
      <w:r>
        <w:t>1279.84</w:t>
      </w:r>
      <w:r>
        <w:rPr>
          <w:rFonts w:hint="eastAsia"/>
        </w:rPr>
        <w:t>平方公里；泾河是渭河最大的支流，黄河中游的大支流，长</w:t>
      </w:r>
      <w:r>
        <w:t>455.1</w:t>
      </w:r>
      <w:r>
        <w:rPr>
          <w:rFonts w:hint="eastAsia"/>
        </w:rPr>
        <w:t>公里，流域面积约</w:t>
      </w:r>
      <w:r>
        <w:t>4.54</w:t>
      </w:r>
      <w:r>
        <w:rPr>
          <w:rFonts w:hint="eastAsia"/>
        </w:rPr>
        <w:t>×</w:t>
      </w:r>
      <w:r>
        <w:t>104</w:t>
      </w:r>
      <w:r>
        <w:rPr>
          <w:rFonts w:hint="eastAsia"/>
        </w:rPr>
        <w:t>平方公里。支流众多，主要有马莲河、蒲河、黑河、马栏河、泔河等，多年平均年径流量</w:t>
      </w:r>
      <w:r>
        <w:t>2.44</w:t>
      </w:r>
      <w:r>
        <w:rPr>
          <w:rFonts w:hint="eastAsia"/>
        </w:rPr>
        <w:t>×</w:t>
      </w:r>
      <w:r>
        <w:t>109</w:t>
      </w:r>
      <w:r>
        <w:rPr>
          <w:rFonts w:hint="eastAsia"/>
        </w:rPr>
        <w:t>立方米；杜水河是麟游境内的一条最大河流，发源于麟游县招贤镇宁里沟，经招贤镇折向东南，至良舍镇向东流，经九成宫镇南流向东南，经乾县过武功，流入渭河。长</w:t>
      </w:r>
      <w:r>
        <w:t>201.3</w:t>
      </w:r>
      <w:r>
        <w:rPr>
          <w:rFonts w:hint="eastAsia"/>
        </w:rPr>
        <w:t>公里，境内长</w:t>
      </w:r>
      <w:r>
        <w:t>71</w:t>
      </w:r>
      <w:r>
        <w:rPr>
          <w:rFonts w:hint="eastAsia"/>
        </w:rPr>
        <w:t>公里，流域面积</w:t>
      </w:r>
      <w:r>
        <w:t>975</w:t>
      </w:r>
      <w:r>
        <w:rPr>
          <w:rFonts w:hint="eastAsia"/>
        </w:rPr>
        <w:t>平方公里；川口河常年有水，水量不大，随季节变化较大，其上游有马家河、老牛河、东干河等季节性河流。</w:t>
      </w:r>
    </w:p>
    <w:p w:rsidR="005B02D5" w:rsidRDefault="00966564">
      <w:pPr>
        <w:pStyle w:val="afa"/>
        <w:ind w:firstLine="480"/>
      </w:pPr>
      <w:r>
        <w:t>5.2.2</w:t>
      </w:r>
      <w:r>
        <w:rPr>
          <w:rFonts w:hint="eastAsia"/>
        </w:rPr>
        <w:t>地下水。本区地下水分为关中盆地区中的黄土台塬区和黄土高原区中的黄土低山丘陵区。黄土台塬区地下水较为贫乏，宝鸡、咸阳等台塬地下水径流模数为</w:t>
      </w:r>
      <w:r>
        <w:t>1.68</w:t>
      </w:r>
      <w:r>
        <w:rPr>
          <w:rFonts w:hint="eastAsia"/>
        </w:rPr>
        <w:t>×</w:t>
      </w:r>
      <w:r>
        <w:t>105m3/a.km2</w:t>
      </w:r>
      <w:r>
        <w:rPr>
          <w:rFonts w:hint="eastAsia"/>
        </w:rPr>
        <w:t>。黄土低山丘陵区如麟游、旬邑等地，地下水径流模数为</w:t>
      </w:r>
      <w:r>
        <w:t>2.5</w:t>
      </w:r>
      <w:r>
        <w:rPr>
          <w:rFonts w:hint="eastAsia"/>
        </w:rPr>
        <w:t>×</w:t>
      </w:r>
      <w:r>
        <w:t>104m3/a.km2</w:t>
      </w:r>
      <w:r>
        <w:rPr>
          <w:rFonts w:hint="eastAsia"/>
        </w:rPr>
        <w:t>。根据含水层类型和埋藏条件划分，路线经过区地下水类型主要为黄土、黄土状土孔隙裂隙水和层状基岩裂隙孔隙层间水。</w:t>
      </w:r>
    </w:p>
    <w:p w:rsidR="005B02D5" w:rsidRDefault="00966564">
      <w:pPr>
        <w:pStyle w:val="afa"/>
        <w:ind w:firstLine="482"/>
        <w:rPr>
          <w:b/>
        </w:rPr>
      </w:pPr>
      <w:r>
        <w:rPr>
          <w:b/>
        </w:rPr>
        <w:t>6</w:t>
      </w:r>
      <w:r>
        <w:rPr>
          <w:rFonts w:hint="eastAsia"/>
          <w:b/>
        </w:rPr>
        <w:t>.</w:t>
      </w:r>
      <w:r>
        <w:rPr>
          <w:b/>
        </w:rPr>
        <w:t>不良地质及特殊性岩土</w:t>
      </w:r>
    </w:p>
    <w:p w:rsidR="005B02D5" w:rsidRDefault="00966564">
      <w:pPr>
        <w:pStyle w:val="afa"/>
        <w:ind w:firstLine="480"/>
      </w:pPr>
      <w:r>
        <w:rPr>
          <w:rFonts w:hint="eastAsia"/>
        </w:rPr>
        <w:t>本区地形起伏较大，切割强烈，边坡陡立、滑坡、崩塌等不良地质现象多成带分布，具群发性。在黄土覆盖区，还常有湿陷性黄土、过湿土分布。</w:t>
      </w:r>
    </w:p>
    <w:p w:rsidR="005B02D5" w:rsidRDefault="00966564">
      <w:pPr>
        <w:pStyle w:val="afa"/>
        <w:ind w:firstLine="480"/>
      </w:pPr>
      <w:r>
        <w:t>6.1</w:t>
      </w:r>
      <w:r>
        <w:rPr>
          <w:rFonts w:hint="eastAsia"/>
        </w:rPr>
        <w:t>湿陷性黄土：全线广泛分布马兰黄土，厚度</w:t>
      </w:r>
      <w:r>
        <w:t>1-13</w:t>
      </w:r>
      <w:r>
        <w:rPr>
          <w:rFonts w:hint="eastAsia"/>
        </w:rPr>
        <w:t>米不等，且马兰黄土具有大孔隙性，结构疏松，具湿陷性，对路基、桥涵构造物的稳定性影响大；</w:t>
      </w:r>
    </w:p>
    <w:p w:rsidR="005B02D5" w:rsidRDefault="00966564">
      <w:pPr>
        <w:pStyle w:val="afa"/>
        <w:ind w:firstLine="480"/>
      </w:pPr>
      <w:r>
        <w:t>6.2</w:t>
      </w:r>
      <w:r>
        <w:rPr>
          <w:rFonts w:hint="eastAsia"/>
        </w:rPr>
        <w:t>河漫滩软土：主要分布在川口河、祝家河、杜水河、扒河等河道段，在河床河漫滩区发育部分高液限粘土、轻亚枯土及砂土等。软土可能导致路基下沉，轻亚粘土及砂土在地震作用下可能产生液化现象，对路基稳定性和沉降影响大；</w:t>
      </w:r>
    </w:p>
    <w:p w:rsidR="005B02D5" w:rsidRDefault="00966564">
      <w:pPr>
        <w:pStyle w:val="afa"/>
        <w:ind w:firstLine="480"/>
      </w:pPr>
      <w:r>
        <w:t>6.3</w:t>
      </w:r>
      <w:r>
        <w:rPr>
          <w:rFonts w:hint="eastAsia"/>
        </w:rPr>
        <w:t>不稳定边坡：广泛分布于黄土源工程地质区中的源边沟壑区、河流阶地区、黄土覆盖丘陵区。路线从川口河段开始均沿河道或沿黄土山脊设线，沿线路基边坡多为上覆黄</w:t>
      </w:r>
      <w:r>
        <w:rPr>
          <w:rFonts w:hint="eastAsia"/>
        </w:rPr>
        <w:lastRenderedPageBreak/>
        <w:t>土、下伏砂泥岩互层结构，对路基稳定性、美观性影响大；</w:t>
      </w:r>
    </w:p>
    <w:p w:rsidR="005B02D5" w:rsidRDefault="00966564">
      <w:pPr>
        <w:pStyle w:val="afa"/>
        <w:ind w:firstLine="480"/>
      </w:pPr>
      <w:r>
        <w:t>6.4</w:t>
      </w:r>
      <w:r>
        <w:rPr>
          <w:rFonts w:hint="eastAsia"/>
        </w:rPr>
        <w:t>滑坡：滑坡是本地区最主要的一种不良地质类型，多表现为黄土覆盖层与基岩间的层间滑坡类型，具有多发和突发性强的特点，对局部路段的路线方案起决定作用。</w:t>
      </w:r>
    </w:p>
    <w:p w:rsidR="005B02D5" w:rsidRDefault="00966564">
      <w:pPr>
        <w:pStyle w:val="afa"/>
        <w:ind w:firstLine="480"/>
      </w:pPr>
      <w:r>
        <w:t>6.5</w:t>
      </w:r>
      <w:r>
        <w:rPr>
          <w:rFonts w:hint="eastAsia"/>
        </w:rPr>
        <w:t>崩塌：崩塌主要为黄土陡崖崩塌，规模较大，主要分布在黄土台源和源梁沟壑区，沟壁陡立。</w:t>
      </w:r>
    </w:p>
    <w:p w:rsidR="005B02D5" w:rsidRDefault="00966564">
      <w:pPr>
        <w:pStyle w:val="afa"/>
        <w:ind w:firstLine="480"/>
      </w:pPr>
      <w:r>
        <w:t>6.6</w:t>
      </w:r>
      <w:r>
        <w:rPr>
          <w:rFonts w:hint="eastAsia"/>
        </w:rPr>
        <w:t>泥石流：主要分布在河道两侧沟谷出口处，大多以泥流为主。</w:t>
      </w:r>
    </w:p>
    <w:p w:rsidR="005B02D5" w:rsidRDefault="00966564">
      <w:pPr>
        <w:pStyle w:val="afa"/>
        <w:ind w:firstLine="480"/>
      </w:pPr>
      <w:r>
        <w:t>6.7</w:t>
      </w:r>
      <w:r>
        <w:rPr>
          <w:rFonts w:hint="eastAsia"/>
        </w:rPr>
        <w:t>冲沟侵蚀：黄土梁卯和黄土塬区降雨引发的冲沟向源侵蚀现象，导致冲沟后壁、侧壁坍塌，使得冲沟向梁顶和塬面推进。</w:t>
      </w:r>
    </w:p>
    <w:p w:rsidR="005B02D5" w:rsidRDefault="00966564">
      <w:pPr>
        <w:pStyle w:val="afa"/>
        <w:ind w:firstLine="480"/>
      </w:pPr>
      <w:r>
        <w:t>6.8</w:t>
      </w:r>
      <w:r>
        <w:rPr>
          <w:rFonts w:hint="eastAsia"/>
        </w:rPr>
        <w:t>采空区：彬县百子沟内存在陈家坪煤矿及百子沟煤矿的采空区，经调查分析，对路线布设干扰较小。太峪河川道分布有拜家河（含庙沟煤矿）、碾子沟煤矿，煤层距地表</w:t>
      </w:r>
      <w:r>
        <w:t>70</w:t>
      </w:r>
      <w:r>
        <w:rPr>
          <w:rFonts w:hint="eastAsia"/>
        </w:rPr>
        <w:t>米，靠碾子沟煤矿一侧的采空区规模较小，主要为老窑采空，回采率低于</w:t>
      </w:r>
      <w:r>
        <w:t>60%</w:t>
      </w:r>
      <w:r>
        <w:rPr>
          <w:rFonts w:hint="eastAsia"/>
        </w:rPr>
        <w:t>，拜家河煤矿有新近采空区，回采率在</w:t>
      </w:r>
      <w:r>
        <w:t>80%</w:t>
      </w:r>
      <w:r>
        <w:rPr>
          <w:rFonts w:hint="eastAsia"/>
        </w:rPr>
        <w:t>以上，路线完全避开矿区范围。</w:t>
      </w:r>
    </w:p>
    <w:p w:rsidR="005B02D5" w:rsidRDefault="00966564">
      <w:pPr>
        <w:pStyle w:val="afa"/>
        <w:ind w:firstLine="482"/>
        <w:rPr>
          <w:b/>
        </w:rPr>
      </w:pPr>
      <w:r>
        <w:rPr>
          <w:b/>
        </w:rPr>
        <w:t>7.</w:t>
      </w:r>
      <w:r>
        <w:rPr>
          <w:rFonts w:hint="eastAsia"/>
          <w:b/>
        </w:rPr>
        <w:t>水土流失影响</w:t>
      </w:r>
    </w:p>
    <w:p w:rsidR="005B02D5" w:rsidRDefault="00966564">
      <w:pPr>
        <w:pStyle w:val="afa"/>
        <w:ind w:firstLine="480"/>
        <w:rPr>
          <w:lang w:eastAsia="zh-CN"/>
        </w:rPr>
      </w:pPr>
      <w:r>
        <w:rPr>
          <w:rFonts w:hint="eastAsia"/>
        </w:rPr>
        <w:t>工程建设过程中路基挖填、桥梁施作、隧道挖掘、附属设施基建等征用大量土地、施工临时用地及机械碾压、施工人员践踏等施工，使原地貌形态、土壤结构、地表植物都不同程度地受到改变和损坏，造成土壤肥力和蓄水能力的迅速降低或丧失，其诱发的加速侵蚀又使施工区及周边局部土地生产力有所下降，将给公路沿线农业生产带来一定的影响。</w:t>
      </w:r>
    </w:p>
    <w:p w:rsidR="005B02D5" w:rsidRDefault="00966564">
      <w:pPr>
        <w:spacing w:line="360" w:lineRule="auto"/>
        <w:jc w:val="left"/>
        <w:outlineLvl w:val="1"/>
        <w:rPr>
          <w:rFonts w:ascii="宋体" w:hAnsi="宋体" w:cs="宋体"/>
          <w:b/>
          <w:bCs/>
          <w:sz w:val="32"/>
          <w:szCs w:val="32"/>
        </w:rPr>
      </w:pPr>
      <w:bookmarkStart w:id="34" w:name="_Toc9450"/>
      <w:bookmarkEnd w:id="31"/>
      <w:bookmarkEnd w:id="32"/>
      <w:bookmarkEnd w:id="33"/>
      <w:r>
        <w:rPr>
          <w:rFonts w:ascii="宋体" w:hAnsi="宋体" w:cs="宋体"/>
          <w:b/>
          <w:bCs/>
          <w:sz w:val="32"/>
          <w:szCs w:val="32"/>
        </w:rPr>
        <w:br w:type="page"/>
      </w:r>
    </w:p>
    <w:p w:rsidR="005B02D5" w:rsidRDefault="00966564">
      <w:pPr>
        <w:spacing w:line="360" w:lineRule="auto"/>
        <w:jc w:val="left"/>
        <w:outlineLvl w:val="1"/>
        <w:rPr>
          <w:rFonts w:ascii="宋体" w:hAnsi="宋体" w:cs="宋体"/>
          <w:sz w:val="28"/>
          <w:szCs w:val="28"/>
        </w:rPr>
      </w:pPr>
      <w:r>
        <w:rPr>
          <w:rFonts w:ascii="宋体" w:hAnsi="宋体" w:cs="宋体" w:hint="eastAsia"/>
          <w:sz w:val="28"/>
          <w:szCs w:val="28"/>
        </w:rPr>
        <w:lastRenderedPageBreak/>
        <w:t>附件2：开标记录表</w:t>
      </w:r>
      <w:bookmarkEnd w:id="34"/>
    </w:p>
    <w:p w:rsidR="005B02D5" w:rsidRDefault="00966564">
      <w:pPr>
        <w:spacing w:line="360" w:lineRule="auto"/>
        <w:jc w:val="center"/>
        <w:rPr>
          <w:rFonts w:ascii="宋体" w:hAnsi="宋体" w:cs="宋体"/>
          <w:b/>
          <w:kern w:val="0"/>
          <w:sz w:val="28"/>
          <w:szCs w:val="28"/>
        </w:rPr>
      </w:pPr>
      <w:r>
        <w:rPr>
          <w:rFonts w:ascii="宋体" w:hAnsi="宋体" w:cs="宋体" w:hint="eastAsia"/>
          <w:b/>
          <w:kern w:val="0"/>
          <w:sz w:val="28"/>
          <w:szCs w:val="28"/>
        </w:rPr>
        <w:t>陕西省旬邑至凤翔高速公路交工验收质量检测</w:t>
      </w:r>
    </w:p>
    <w:p w:rsidR="005B02D5" w:rsidRDefault="00966564">
      <w:pPr>
        <w:spacing w:line="360" w:lineRule="auto"/>
        <w:jc w:val="center"/>
        <w:rPr>
          <w:rFonts w:ascii="宋体" w:hAnsi="宋体" w:cs="宋体"/>
          <w:b/>
          <w:kern w:val="0"/>
          <w:sz w:val="28"/>
          <w:szCs w:val="28"/>
        </w:rPr>
      </w:pPr>
      <w:r>
        <w:rPr>
          <w:rFonts w:ascii="宋体" w:hAnsi="宋体" w:cs="宋体"/>
          <w:b/>
          <w:kern w:val="0"/>
          <w:sz w:val="28"/>
          <w:szCs w:val="28"/>
        </w:rPr>
        <w:t>第一个信封（商务及技术文件</w:t>
      </w:r>
      <w:r>
        <w:rPr>
          <w:rFonts w:hAnsi="宋体" w:cs="宋体"/>
          <w:b/>
          <w:color w:val="000000" w:themeColor="text1"/>
        </w:rPr>
        <w:t>）</w:t>
      </w:r>
      <w:r>
        <w:rPr>
          <w:rFonts w:ascii="宋体" w:hAnsi="宋体" w:cs="宋体" w:hint="eastAsia"/>
          <w:b/>
          <w:kern w:val="0"/>
          <w:sz w:val="28"/>
          <w:szCs w:val="28"/>
        </w:rPr>
        <w:t>开标记录表</w:t>
      </w:r>
    </w:p>
    <w:p w:rsidR="005B02D5" w:rsidRDefault="00966564">
      <w:pPr>
        <w:wordWrap w:val="0"/>
        <w:spacing w:line="300" w:lineRule="exact"/>
        <w:ind w:right="318" w:firstLineChars="1550" w:firstLine="3720"/>
        <w:rPr>
          <w:rFonts w:ascii="宋体" w:hAnsi="宋体" w:cs="宋体"/>
          <w:sz w:val="24"/>
        </w:rPr>
      </w:pPr>
      <w:r>
        <w:rPr>
          <w:rFonts w:ascii="宋体" w:hAnsi="宋体" w:cs="宋体" w:hint="eastAsia"/>
          <w:sz w:val="24"/>
        </w:rPr>
        <w:t xml:space="preserve"> 开标时间：</w:t>
      </w:r>
      <w:r>
        <w:rPr>
          <w:rFonts w:ascii="宋体" w:hAnsi="宋体" w:cs="宋体" w:hint="eastAsia"/>
          <w:sz w:val="24"/>
          <w:u w:val="single"/>
        </w:rPr>
        <w:t>2020</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r>
        <w:rPr>
          <w:rFonts w:ascii="宋体" w:hAnsi="宋体" w:cs="宋体" w:hint="eastAsia"/>
          <w:sz w:val="24"/>
          <w:u w:val="single"/>
        </w:rPr>
        <w:t xml:space="preserve">  </w:t>
      </w:r>
      <w:r>
        <w:rPr>
          <w:rFonts w:ascii="宋体" w:hAnsi="宋体" w:cs="宋体" w:hint="eastAsia"/>
          <w:sz w:val="24"/>
        </w:rPr>
        <w:t>时</w:t>
      </w:r>
      <w:r>
        <w:rPr>
          <w:rFonts w:ascii="宋体" w:hAnsi="宋体" w:cs="宋体" w:hint="eastAsia"/>
          <w:sz w:val="24"/>
          <w:u w:val="single"/>
        </w:rPr>
        <w:t xml:space="preserve">   </w:t>
      </w:r>
      <w:r>
        <w:rPr>
          <w:rFonts w:ascii="宋体" w:hAnsi="宋体" w:cs="宋体" w:hint="eastAsia"/>
          <w:sz w:val="24"/>
        </w:rPr>
        <w:t>分</w:t>
      </w:r>
    </w:p>
    <w:tbl>
      <w:tblPr>
        <w:tblpPr w:leftFromText="180" w:rightFromText="180" w:vertAnchor="text" w:horzAnchor="page" w:tblpX="1592" w:tblpY="285"/>
        <w:tblOverlap w:val="neve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709"/>
        <w:gridCol w:w="1985"/>
        <w:gridCol w:w="992"/>
        <w:gridCol w:w="1559"/>
        <w:gridCol w:w="1559"/>
        <w:gridCol w:w="1134"/>
        <w:gridCol w:w="1134"/>
      </w:tblGrid>
      <w:tr w:rsidR="005B02D5">
        <w:tc>
          <w:tcPr>
            <w:tcW w:w="709" w:type="dxa"/>
            <w:vAlign w:val="center"/>
          </w:tcPr>
          <w:p w:rsidR="005B02D5" w:rsidRDefault="00966564">
            <w:pPr>
              <w:spacing w:line="400" w:lineRule="exact"/>
              <w:jc w:val="center"/>
              <w:rPr>
                <w:rFonts w:ascii="宋体" w:hAnsi="宋体" w:cs="宋体"/>
                <w:sz w:val="24"/>
              </w:rPr>
            </w:pPr>
            <w:r>
              <w:rPr>
                <w:rFonts w:ascii="宋体" w:hAnsi="宋体" w:cs="宋体" w:hint="eastAsia"/>
                <w:sz w:val="24"/>
              </w:rPr>
              <w:t>序号</w:t>
            </w:r>
          </w:p>
        </w:tc>
        <w:tc>
          <w:tcPr>
            <w:tcW w:w="1985" w:type="dxa"/>
            <w:vAlign w:val="center"/>
          </w:tcPr>
          <w:p w:rsidR="005B02D5" w:rsidRDefault="00966564">
            <w:pPr>
              <w:spacing w:line="400" w:lineRule="exact"/>
              <w:jc w:val="center"/>
              <w:rPr>
                <w:rFonts w:ascii="宋体" w:hAnsi="宋体" w:cs="宋体"/>
                <w:sz w:val="24"/>
              </w:rPr>
            </w:pPr>
            <w:r>
              <w:rPr>
                <w:rFonts w:ascii="宋体" w:hAnsi="宋体" w:cs="宋体" w:hint="eastAsia"/>
                <w:sz w:val="24"/>
              </w:rPr>
              <w:t>投标人</w:t>
            </w:r>
          </w:p>
        </w:tc>
        <w:tc>
          <w:tcPr>
            <w:tcW w:w="992" w:type="dxa"/>
            <w:vAlign w:val="center"/>
          </w:tcPr>
          <w:p w:rsidR="005B02D5" w:rsidRDefault="00966564">
            <w:pPr>
              <w:spacing w:line="400" w:lineRule="exact"/>
              <w:jc w:val="center"/>
              <w:rPr>
                <w:rFonts w:ascii="宋体" w:hAnsi="宋体" w:cs="宋体"/>
                <w:sz w:val="24"/>
                <w:vertAlign w:val="superscript"/>
              </w:rPr>
            </w:pPr>
            <w:r>
              <w:rPr>
                <w:rFonts w:ascii="宋体" w:hAnsi="宋体" w:cs="宋体" w:hint="eastAsia"/>
                <w:sz w:val="24"/>
              </w:rPr>
              <w:t>密封   情况</w:t>
            </w:r>
          </w:p>
        </w:tc>
        <w:tc>
          <w:tcPr>
            <w:tcW w:w="1559" w:type="dxa"/>
            <w:vAlign w:val="center"/>
          </w:tcPr>
          <w:p w:rsidR="005B02D5" w:rsidRDefault="00966564">
            <w:pPr>
              <w:spacing w:line="400" w:lineRule="exact"/>
              <w:jc w:val="center"/>
              <w:rPr>
                <w:rFonts w:ascii="宋体" w:hAnsi="宋体" w:cs="宋体"/>
                <w:sz w:val="24"/>
                <w:vertAlign w:val="superscript"/>
              </w:rPr>
            </w:pPr>
            <w:r>
              <w:rPr>
                <w:rFonts w:ascii="宋体" w:hAnsi="宋体" w:cs="宋体" w:hint="eastAsia"/>
                <w:sz w:val="24"/>
              </w:rPr>
              <w:t>投标保证金递交情况</w:t>
            </w:r>
          </w:p>
        </w:tc>
        <w:tc>
          <w:tcPr>
            <w:tcW w:w="1559" w:type="dxa"/>
            <w:vAlign w:val="center"/>
          </w:tcPr>
          <w:p w:rsidR="005B02D5" w:rsidRDefault="00966564">
            <w:pPr>
              <w:spacing w:line="400" w:lineRule="exact"/>
              <w:jc w:val="center"/>
              <w:rPr>
                <w:rFonts w:ascii="宋体" w:hAnsi="宋体" w:cs="宋体"/>
                <w:sz w:val="24"/>
              </w:rPr>
            </w:pPr>
            <w:r>
              <w:rPr>
                <w:rFonts w:ascii="宋体" w:hAnsi="宋体" w:cs="宋体" w:hint="eastAsia"/>
                <w:sz w:val="24"/>
              </w:rPr>
              <w:t>服务期限（天）</w:t>
            </w:r>
          </w:p>
        </w:tc>
        <w:tc>
          <w:tcPr>
            <w:tcW w:w="1134" w:type="dxa"/>
            <w:vAlign w:val="center"/>
          </w:tcPr>
          <w:p w:rsidR="005B02D5" w:rsidRDefault="00966564">
            <w:pPr>
              <w:spacing w:line="400" w:lineRule="exact"/>
              <w:jc w:val="center"/>
              <w:rPr>
                <w:rFonts w:ascii="宋体" w:hAnsi="宋体" w:cs="宋体"/>
                <w:sz w:val="24"/>
              </w:rPr>
            </w:pPr>
            <w:r>
              <w:rPr>
                <w:rFonts w:ascii="宋体" w:hAnsi="宋体" w:cs="宋体" w:hint="eastAsia"/>
                <w:sz w:val="24"/>
              </w:rPr>
              <w:t>备注</w:t>
            </w:r>
          </w:p>
        </w:tc>
        <w:tc>
          <w:tcPr>
            <w:tcW w:w="1134" w:type="dxa"/>
            <w:vAlign w:val="center"/>
          </w:tcPr>
          <w:p w:rsidR="005B02D5" w:rsidRDefault="00966564">
            <w:pPr>
              <w:spacing w:line="400" w:lineRule="exact"/>
              <w:jc w:val="center"/>
              <w:rPr>
                <w:rFonts w:ascii="宋体" w:hAnsi="宋体" w:cs="宋体"/>
                <w:sz w:val="24"/>
              </w:rPr>
            </w:pPr>
            <w:r>
              <w:rPr>
                <w:rFonts w:ascii="宋体" w:hAnsi="宋体" w:cs="宋体" w:hint="eastAsia"/>
                <w:szCs w:val="21"/>
              </w:rPr>
              <w:t>投标人代表签名</w:t>
            </w: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r w:rsidR="005B02D5">
        <w:trPr>
          <w:trHeight w:hRule="exact" w:val="454"/>
        </w:trPr>
        <w:tc>
          <w:tcPr>
            <w:tcW w:w="709" w:type="dxa"/>
            <w:vAlign w:val="center"/>
          </w:tcPr>
          <w:p w:rsidR="005B02D5" w:rsidRDefault="005B02D5">
            <w:pPr>
              <w:spacing w:line="320" w:lineRule="exact"/>
              <w:jc w:val="center"/>
              <w:rPr>
                <w:rFonts w:ascii="宋体" w:hAnsi="宋体" w:cs="宋体"/>
                <w:sz w:val="24"/>
              </w:rPr>
            </w:pPr>
          </w:p>
        </w:tc>
        <w:tc>
          <w:tcPr>
            <w:tcW w:w="1985" w:type="dxa"/>
            <w:vAlign w:val="center"/>
          </w:tcPr>
          <w:p w:rsidR="005B02D5" w:rsidRDefault="005B02D5">
            <w:pPr>
              <w:spacing w:line="320" w:lineRule="exact"/>
              <w:jc w:val="center"/>
              <w:rPr>
                <w:rFonts w:ascii="宋体" w:hAnsi="宋体" w:cs="宋体"/>
                <w:sz w:val="24"/>
              </w:rPr>
            </w:pPr>
          </w:p>
        </w:tc>
        <w:tc>
          <w:tcPr>
            <w:tcW w:w="992"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559"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c>
          <w:tcPr>
            <w:tcW w:w="1134" w:type="dxa"/>
            <w:vAlign w:val="center"/>
          </w:tcPr>
          <w:p w:rsidR="005B02D5" w:rsidRDefault="005B02D5">
            <w:pPr>
              <w:spacing w:line="320" w:lineRule="exact"/>
              <w:jc w:val="center"/>
              <w:rPr>
                <w:rFonts w:ascii="宋体" w:hAnsi="宋体" w:cs="宋体"/>
                <w:sz w:val="24"/>
              </w:rPr>
            </w:pPr>
          </w:p>
        </w:tc>
      </w:tr>
    </w:tbl>
    <w:p w:rsidR="005B02D5" w:rsidRDefault="005B02D5">
      <w:pPr>
        <w:snapToGrid w:val="0"/>
        <w:spacing w:line="500" w:lineRule="exact"/>
        <w:jc w:val="left"/>
        <w:rPr>
          <w:rFonts w:ascii="宋体" w:hAnsi="宋体" w:cs="宋体"/>
          <w:sz w:val="24"/>
        </w:rPr>
      </w:pPr>
    </w:p>
    <w:p w:rsidR="005B02D5" w:rsidRDefault="00966564">
      <w:pPr>
        <w:snapToGrid w:val="0"/>
        <w:spacing w:line="500" w:lineRule="exact"/>
        <w:ind w:leftChars="200" w:left="7380" w:hangingChars="2900" w:hanging="6960"/>
        <w:jc w:val="left"/>
        <w:rPr>
          <w:rFonts w:ascii="宋体" w:hAnsi="宋体" w:cs="宋体"/>
          <w:sz w:val="24"/>
        </w:rPr>
      </w:pPr>
      <w:r>
        <w:rPr>
          <w:rFonts w:ascii="宋体" w:hAnsi="宋体" w:cs="宋体" w:hint="eastAsia"/>
          <w:sz w:val="24"/>
        </w:rPr>
        <w:t>招标人代表：          唱标人：         记录人：         监督人：</w:t>
      </w:r>
    </w:p>
    <w:p w:rsidR="005B02D5" w:rsidRDefault="005B02D5">
      <w:pPr>
        <w:snapToGrid w:val="0"/>
        <w:spacing w:line="500" w:lineRule="exact"/>
        <w:ind w:leftChars="3100" w:left="6510"/>
        <w:jc w:val="left"/>
        <w:rPr>
          <w:rFonts w:ascii="宋体" w:hAnsi="宋体" w:cs="宋体"/>
          <w:sz w:val="24"/>
        </w:rPr>
      </w:pPr>
    </w:p>
    <w:p w:rsidR="005B02D5" w:rsidRDefault="00966564">
      <w:pPr>
        <w:snapToGrid w:val="0"/>
        <w:spacing w:line="500" w:lineRule="exact"/>
        <w:ind w:leftChars="3100" w:left="6510"/>
        <w:jc w:val="left"/>
        <w:rPr>
          <w:rFonts w:ascii="宋体" w:hAnsi="宋体" w:cs="宋体"/>
          <w:sz w:val="24"/>
        </w:rPr>
      </w:pPr>
      <w:r>
        <w:rPr>
          <w:rFonts w:ascii="宋体" w:hAnsi="宋体" w:cs="宋体" w:hint="eastAsia"/>
          <w:sz w:val="24"/>
        </w:rPr>
        <w:t>年  月   日</w:t>
      </w:r>
    </w:p>
    <w:p w:rsidR="005B02D5" w:rsidRDefault="005B02D5">
      <w:pPr>
        <w:spacing w:line="360" w:lineRule="auto"/>
        <w:jc w:val="center"/>
        <w:rPr>
          <w:rFonts w:ascii="宋体" w:hAnsi="宋体" w:cs="宋体"/>
          <w:b/>
          <w:sz w:val="24"/>
        </w:rPr>
      </w:pPr>
    </w:p>
    <w:p w:rsidR="005B02D5" w:rsidRDefault="005B02D5">
      <w:pPr>
        <w:spacing w:line="360" w:lineRule="auto"/>
        <w:jc w:val="center"/>
        <w:rPr>
          <w:rFonts w:ascii="宋体" w:hAnsi="宋体" w:cs="宋体"/>
          <w:b/>
          <w:sz w:val="24"/>
        </w:rPr>
      </w:pPr>
    </w:p>
    <w:p w:rsidR="005B02D5" w:rsidRDefault="00966564">
      <w:pPr>
        <w:spacing w:line="440" w:lineRule="exact"/>
        <w:rPr>
          <w:rFonts w:ascii="宋体" w:hAnsi="宋体" w:cs="宋体"/>
          <w:szCs w:val="21"/>
        </w:rPr>
      </w:pPr>
      <w:r>
        <w:rPr>
          <w:rFonts w:ascii="宋体" w:hAnsi="宋体" w:cs="宋体" w:hint="eastAsia"/>
          <w:szCs w:val="21"/>
        </w:rPr>
        <w:t>注：[1]“密封情况”一栏应填写“符合”或“不符合”；</w:t>
      </w:r>
    </w:p>
    <w:p w:rsidR="005B02D5" w:rsidRDefault="00966564">
      <w:pPr>
        <w:spacing w:line="440" w:lineRule="exact"/>
        <w:ind w:firstLineChars="200" w:firstLine="420"/>
        <w:rPr>
          <w:rFonts w:ascii="宋体" w:hAnsi="宋体" w:cs="宋体"/>
          <w:szCs w:val="21"/>
        </w:rPr>
      </w:pPr>
      <w:r>
        <w:rPr>
          <w:rFonts w:ascii="宋体" w:hAnsi="宋体" w:cs="宋体" w:hint="eastAsia"/>
          <w:szCs w:val="21"/>
        </w:rPr>
        <w:t>[2]“投标保证金”一栏应填写“递交”或“未递交”。</w:t>
      </w:r>
    </w:p>
    <w:p w:rsidR="005B02D5" w:rsidRDefault="00966564">
      <w:pPr>
        <w:spacing w:line="360" w:lineRule="auto"/>
        <w:jc w:val="center"/>
        <w:rPr>
          <w:rFonts w:ascii="宋体" w:hAnsi="宋体" w:cs="宋体"/>
          <w:szCs w:val="21"/>
        </w:rPr>
      </w:pPr>
      <w:r>
        <w:rPr>
          <w:rFonts w:ascii="宋体" w:hAnsi="宋体" w:cs="宋体"/>
          <w:szCs w:val="21"/>
        </w:rPr>
        <w:br w:type="page"/>
      </w:r>
    </w:p>
    <w:p w:rsidR="005B02D5" w:rsidRDefault="00966564">
      <w:pPr>
        <w:spacing w:line="360" w:lineRule="auto"/>
        <w:jc w:val="center"/>
        <w:rPr>
          <w:rFonts w:ascii="宋体" w:hAnsi="宋体" w:cs="宋体"/>
          <w:b/>
          <w:kern w:val="0"/>
          <w:sz w:val="28"/>
          <w:szCs w:val="28"/>
        </w:rPr>
      </w:pPr>
      <w:r>
        <w:rPr>
          <w:rFonts w:ascii="宋体" w:hAnsi="宋体" w:cs="宋体" w:hint="eastAsia"/>
          <w:b/>
          <w:kern w:val="0"/>
          <w:sz w:val="28"/>
          <w:szCs w:val="28"/>
        </w:rPr>
        <w:lastRenderedPageBreak/>
        <w:t>陕西省旬邑至凤翔高速公路交工验收质量检测</w:t>
      </w:r>
    </w:p>
    <w:p w:rsidR="005B02D5" w:rsidRDefault="00966564">
      <w:pPr>
        <w:spacing w:line="360" w:lineRule="auto"/>
        <w:jc w:val="center"/>
        <w:rPr>
          <w:rFonts w:ascii="宋体" w:hAnsi="宋体" w:cs="宋体"/>
          <w:b/>
          <w:kern w:val="0"/>
          <w:sz w:val="28"/>
          <w:szCs w:val="28"/>
        </w:rPr>
      </w:pPr>
      <w:r>
        <w:rPr>
          <w:rFonts w:ascii="宋体" w:hAnsi="宋体" w:cs="宋体"/>
          <w:b/>
          <w:kern w:val="0"/>
          <w:sz w:val="28"/>
          <w:szCs w:val="28"/>
        </w:rPr>
        <w:t>第</w:t>
      </w:r>
      <w:r>
        <w:rPr>
          <w:rFonts w:ascii="宋体" w:hAnsi="宋体" w:cs="宋体" w:hint="eastAsia"/>
          <w:b/>
          <w:kern w:val="0"/>
          <w:sz w:val="28"/>
          <w:szCs w:val="28"/>
        </w:rPr>
        <w:t>二</w:t>
      </w:r>
      <w:r>
        <w:rPr>
          <w:rFonts w:ascii="宋体" w:hAnsi="宋体" w:cs="宋体"/>
          <w:b/>
          <w:kern w:val="0"/>
          <w:sz w:val="28"/>
          <w:szCs w:val="28"/>
        </w:rPr>
        <w:t>个信封（</w:t>
      </w:r>
      <w:r>
        <w:rPr>
          <w:rFonts w:ascii="宋体" w:hAnsi="宋体" w:cs="宋体" w:hint="eastAsia"/>
          <w:b/>
          <w:kern w:val="0"/>
          <w:sz w:val="28"/>
          <w:szCs w:val="28"/>
        </w:rPr>
        <w:t>报价</w:t>
      </w:r>
      <w:r>
        <w:rPr>
          <w:rFonts w:ascii="宋体" w:hAnsi="宋体" w:cs="宋体"/>
          <w:b/>
          <w:kern w:val="0"/>
          <w:sz w:val="28"/>
          <w:szCs w:val="28"/>
        </w:rPr>
        <w:t>文件</w:t>
      </w:r>
      <w:r>
        <w:rPr>
          <w:rFonts w:hAnsi="宋体" w:cs="宋体"/>
          <w:b/>
          <w:color w:val="000000" w:themeColor="text1"/>
        </w:rPr>
        <w:t>）</w:t>
      </w:r>
      <w:r>
        <w:rPr>
          <w:rFonts w:ascii="宋体" w:hAnsi="宋体" w:cs="宋体" w:hint="eastAsia"/>
          <w:b/>
          <w:kern w:val="0"/>
          <w:sz w:val="28"/>
          <w:szCs w:val="28"/>
        </w:rPr>
        <w:t>开标记录表</w:t>
      </w:r>
    </w:p>
    <w:p w:rsidR="005B02D5" w:rsidRDefault="00966564" w:rsidP="00C62CCC">
      <w:pPr>
        <w:pStyle w:val="a7"/>
        <w:tabs>
          <w:tab w:val="left" w:pos="6655"/>
          <w:tab w:val="left" w:pos="7510"/>
          <w:tab w:val="left" w:pos="7960"/>
        </w:tabs>
        <w:spacing w:before="127" w:after="54"/>
        <w:ind w:leftChars="64" w:left="134" w:firstLineChars="1782" w:firstLine="4277"/>
        <w:rPr>
          <w:color w:val="000000" w:themeColor="text1"/>
        </w:rPr>
      </w:pPr>
      <w:r>
        <w:rPr>
          <w:color w:val="000000" w:themeColor="text1"/>
        </w:rPr>
        <w:t>开标时间：</w:t>
      </w:r>
      <w:r>
        <w:rPr>
          <w:rFonts w:hint="eastAsia"/>
          <w:color w:val="000000" w:themeColor="text1"/>
        </w:rPr>
        <w:t xml:space="preserve"> </w:t>
      </w:r>
      <w:r>
        <w:rPr>
          <w:color w:val="000000" w:themeColor="text1"/>
        </w:rPr>
        <w:t>年</w:t>
      </w:r>
      <w:r>
        <w:rPr>
          <w:rFonts w:hint="eastAsia"/>
          <w:color w:val="000000" w:themeColor="text1"/>
        </w:rPr>
        <w:t xml:space="preserve">  </w:t>
      </w:r>
      <w:r>
        <w:rPr>
          <w:color w:val="000000" w:themeColor="text1"/>
        </w:rPr>
        <w:t>月</w:t>
      </w:r>
      <w:r>
        <w:rPr>
          <w:rFonts w:hint="eastAsia"/>
          <w:color w:val="000000" w:themeColor="text1"/>
        </w:rPr>
        <w:t xml:space="preserve">  </w:t>
      </w:r>
      <w:r>
        <w:rPr>
          <w:color w:val="000000" w:themeColor="text1"/>
        </w:rPr>
        <w:t>日</w:t>
      </w:r>
      <w:r>
        <w:rPr>
          <w:rFonts w:hint="eastAsia"/>
          <w:color w:val="000000" w:themeColor="text1"/>
        </w:rPr>
        <w:t xml:space="preserve">  </w:t>
      </w:r>
      <w:r>
        <w:rPr>
          <w:color w:val="000000" w:themeColor="text1"/>
        </w:rPr>
        <w:t>时</w:t>
      </w:r>
      <w:r>
        <w:rPr>
          <w:rFonts w:hint="eastAsia"/>
          <w:color w:val="000000" w:themeColor="text1"/>
        </w:rPr>
        <w:t xml:space="preserve">  </w:t>
      </w:r>
      <w:r>
        <w:rPr>
          <w:color w:val="000000" w:themeColor="text1"/>
        </w:rPr>
        <w:t>分</w:t>
      </w:r>
    </w:p>
    <w:tbl>
      <w:tblPr>
        <w:tblStyle w:val="TableNormal"/>
        <w:tblW w:w="5000" w:type="pct"/>
        <w:tblInd w:w="0" w:type="dxa"/>
        <w:tblLook w:val="04A0"/>
      </w:tblPr>
      <w:tblGrid>
        <w:gridCol w:w="608"/>
        <w:gridCol w:w="1438"/>
        <w:gridCol w:w="893"/>
        <w:gridCol w:w="1277"/>
        <w:gridCol w:w="19"/>
        <w:gridCol w:w="1365"/>
        <w:gridCol w:w="1296"/>
        <w:gridCol w:w="1296"/>
        <w:gridCol w:w="1172"/>
      </w:tblGrid>
      <w:tr w:rsidR="005B02D5">
        <w:trPr>
          <w:trHeight w:hRule="exact" w:val="1008"/>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rPr>
            </w:pPr>
            <w:r>
              <w:rPr>
                <w:rFonts w:ascii="宋体" w:hAnsi="宋体" w:cs="宋体" w:hint="eastAsia"/>
                <w:sz w:val="24"/>
              </w:rPr>
              <w:t>序号</w:t>
            </w: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rPr>
            </w:pPr>
            <w:r>
              <w:rPr>
                <w:rFonts w:ascii="宋体" w:hAnsi="宋体" w:cs="宋体" w:hint="eastAsia"/>
                <w:sz w:val="24"/>
              </w:rPr>
              <w:t>投标人</w:t>
            </w: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vertAlign w:val="superscript"/>
              </w:rPr>
            </w:pPr>
            <w:r>
              <w:rPr>
                <w:rFonts w:ascii="宋体" w:hAnsi="宋体" w:cs="宋体" w:hint="eastAsia"/>
                <w:sz w:val="24"/>
              </w:rPr>
              <w:t>密封   情况</w:t>
            </w: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vertAlign w:val="superscript"/>
              </w:rPr>
            </w:pPr>
            <w:r>
              <w:rPr>
                <w:rFonts w:ascii="宋体" w:hAnsi="宋体" w:cs="宋体" w:hint="eastAsia"/>
                <w:sz w:val="24"/>
              </w:rPr>
              <w:t>投标报价（元）</w:t>
            </w: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rPr>
            </w:pPr>
            <w:r>
              <w:rPr>
                <w:rFonts w:ascii="宋体" w:hAnsi="宋体" w:cs="宋体" w:hint="eastAsia"/>
                <w:sz w:val="24"/>
              </w:rPr>
              <w:t>是否超过最 高投标限价</w:t>
            </w: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rPr>
            </w:pPr>
            <w:r>
              <w:rPr>
                <w:rFonts w:ascii="宋体" w:hAnsi="宋体" w:cs="宋体" w:hint="eastAsia"/>
                <w:szCs w:val="21"/>
              </w:rPr>
              <w:t>开标基准价（元）</w:t>
            </w: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rPr>
            </w:pPr>
            <w:r>
              <w:rPr>
                <w:rFonts w:ascii="宋体" w:hAnsi="宋体" w:cs="宋体" w:hint="eastAsia"/>
                <w:sz w:val="24"/>
              </w:rPr>
              <w:t>备注</w:t>
            </w: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966564">
            <w:pPr>
              <w:spacing w:line="400" w:lineRule="exact"/>
              <w:jc w:val="center"/>
              <w:rPr>
                <w:rFonts w:ascii="宋体" w:hAnsi="宋体" w:cs="宋体"/>
                <w:sz w:val="24"/>
              </w:rPr>
            </w:pPr>
            <w:r>
              <w:rPr>
                <w:rFonts w:ascii="宋体" w:hAnsi="宋体" w:cs="宋体" w:hint="eastAsia"/>
                <w:szCs w:val="21"/>
              </w:rPr>
              <w:t>投标人代表签名</w:t>
            </w:r>
          </w:p>
        </w:tc>
      </w:tr>
      <w:tr w:rsidR="005B02D5">
        <w:trPr>
          <w:trHeight w:hRule="exact" w:val="574"/>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val="restart"/>
            <w:tcBorders>
              <w:top w:val="single" w:sz="4" w:space="0" w:color="000000"/>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69"/>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1"/>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69"/>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1"/>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69"/>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1"/>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4"/>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1"/>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69"/>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1"/>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69"/>
        </w:trPr>
        <w:tc>
          <w:tcPr>
            <w:tcW w:w="324"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68"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47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8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739" w:type="pct"/>
            <w:gridSpan w:val="2"/>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92" w:type="pct"/>
            <w:vMerge/>
            <w:tcBorders>
              <w:left w:val="single" w:sz="4" w:space="0" w:color="000000"/>
              <w:bottom w:val="single" w:sz="4" w:space="0" w:color="000000"/>
              <w:right w:val="single" w:sz="4" w:space="0" w:color="000000"/>
            </w:tcBorders>
          </w:tcPr>
          <w:p w:rsidR="005B02D5" w:rsidRDefault="005B02D5">
            <w:pPr>
              <w:ind w:firstLine="480"/>
              <w:rPr>
                <w:color w:val="000000" w:themeColor="text1"/>
              </w:rPr>
            </w:pPr>
          </w:p>
        </w:tc>
        <w:tc>
          <w:tcPr>
            <w:tcW w:w="692"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c>
          <w:tcPr>
            <w:tcW w:w="627" w:type="pct"/>
            <w:tcBorders>
              <w:top w:val="single" w:sz="4" w:space="0" w:color="000000"/>
              <w:left w:val="single" w:sz="4" w:space="0" w:color="000000"/>
              <w:bottom w:val="single" w:sz="4" w:space="0" w:color="000000"/>
              <w:right w:val="single" w:sz="4" w:space="0" w:color="000000"/>
            </w:tcBorders>
            <w:vAlign w:val="center"/>
          </w:tcPr>
          <w:p w:rsidR="005B02D5" w:rsidRDefault="005B02D5">
            <w:pPr>
              <w:ind w:firstLine="480"/>
              <w:rPr>
                <w:color w:val="000000" w:themeColor="text1"/>
              </w:rPr>
            </w:pPr>
          </w:p>
        </w:tc>
      </w:tr>
      <w:tr w:rsidR="005B02D5">
        <w:trPr>
          <w:trHeight w:hRule="exact" w:val="571"/>
        </w:trPr>
        <w:tc>
          <w:tcPr>
            <w:tcW w:w="1568" w:type="pct"/>
            <w:gridSpan w:val="3"/>
            <w:tcBorders>
              <w:top w:val="single" w:sz="4" w:space="0" w:color="000000"/>
              <w:left w:val="single" w:sz="4" w:space="0" w:color="000000"/>
              <w:bottom w:val="single" w:sz="4" w:space="0" w:color="000000"/>
              <w:right w:val="single" w:sz="4" w:space="0" w:color="000000"/>
            </w:tcBorders>
            <w:vAlign w:val="center"/>
          </w:tcPr>
          <w:p w:rsidR="005B02D5" w:rsidRDefault="00966564" w:rsidP="00C62CCC">
            <w:pPr>
              <w:pStyle w:val="20"/>
              <w:spacing w:line="320" w:lineRule="exact"/>
              <w:ind w:leftChars="68" w:hangingChars="126" w:hanging="277"/>
              <w:jc w:val="left"/>
            </w:pPr>
            <w:r>
              <w:rPr>
                <w:rFonts w:hint="eastAsia"/>
              </w:rPr>
              <w:t>招标人编制的最高投标限价</w:t>
            </w:r>
          </w:p>
        </w:tc>
        <w:tc>
          <w:tcPr>
            <w:tcW w:w="692" w:type="pct"/>
            <w:gridSpan w:val="2"/>
            <w:tcBorders>
              <w:top w:val="single" w:sz="4" w:space="0" w:color="000000"/>
              <w:left w:val="single" w:sz="4" w:space="0" w:color="000000"/>
              <w:bottom w:val="single" w:sz="4" w:space="0" w:color="000000"/>
              <w:right w:val="single" w:sz="4" w:space="0" w:color="000000"/>
            </w:tcBorders>
          </w:tcPr>
          <w:p w:rsidR="005B02D5" w:rsidRDefault="005B02D5">
            <w:pPr>
              <w:spacing w:line="320" w:lineRule="exact"/>
              <w:ind w:firstLine="480"/>
              <w:jc w:val="left"/>
              <w:rPr>
                <w:color w:val="000000" w:themeColor="text1"/>
              </w:rPr>
            </w:pPr>
          </w:p>
        </w:tc>
        <w:tc>
          <w:tcPr>
            <w:tcW w:w="2740" w:type="pct"/>
            <w:gridSpan w:val="4"/>
            <w:tcBorders>
              <w:top w:val="single" w:sz="4" w:space="0" w:color="000000"/>
              <w:left w:val="single" w:sz="4" w:space="0" w:color="000000"/>
              <w:bottom w:val="single" w:sz="4" w:space="0" w:color="000000"/>
              <w:right w:val="single" w:sz="4" w:space="0" w:color="000000"/>
            </w:tcBorders>
            <w:vAlign w:val="center"/>
          </w:tcPr>
          <w:p w:rsidR="005B02D5" w:rsidRDefault="005B02D5">
            <w:pPr>
              <w:spacing w:line="320" w:lineRule="exact"/>
              <w:ind w:firstLine="480"/>
              <w:jc w:val="left"/>
              <w:rPr>
                <w:color w:val="000000" w:themeColor="text1"/>
              </w:rPr>
            </w:pPr>
          </w:p>
        </w:tc>
      </w:tr>
    </w:tbl>
    <w:p w:rsidR="005B02D5" w:rsidRDefault="005B02D5">
      <w:pPr>
        <w:spacing w:line="320" w:lineRule="exact"/>
        <w:ind w:firstLine="400"/>
        <w:rPr>
          <w:rFonts w:hAnsi="宋体" w:cs="宋体"/>
          <w:color w:val="000000" w:themeColor="text1"/>
          <w:sz w:val="20"/>
          <w:szCs w:val="20"/>
        </w:rPr>
      </w:pPr>
    </w:p>
    <w:p w:rsidR="005B02D5" w:rsidRDefault="00966564">
      <w:pPr>
        <w:snapToGrid w:val="0"/>
        <w:spacing w:line="500" w:lineRule="exact"/>
        <w:ind w:leftChars="200" w:left="7380" w:hangingChars="2900" w:hanging="6960"/>
        <w:jc w:val="left"/>
        <w:rPr>
          <w:rFonts w:ascii="宋体" w:hAnsi="宋体" w:cs="宋体"/>
          <w:sz w:val="24"/>
        </w:rPr>
      </w:pPr>
      <w:r>
        <w:rPr>
          <w:rFonts w:ascii="宋体" w:hAnsi="宋体" w:cs="宋体" w:hint="eastAsia"/>
          <w:sz w:val="24"/>
        </w:rPr>
        <w:t>招标人代表：          唱标人：         记录人：         监督人：</w:t>
      </w:r>
    </w:p>
    <w:p w:rsidR="005B02D5" w:rsidRDefault="005B02D5">
      <w:pPr>
        <w:snapToGrid w:val="0"/>
        <w:spacing w:line="500" w:lineRule="exact"/>
        <w:ind w:leftChars="3100" w:left="6510"/>
        <w:jc w:val="left"/>
        <w:rPr>
          <w:rFonts w:ascii="宋体" w:hAnsi="宋体" w:cs="宋体"/>
          <w:sz w:val="24"/>
        </w:rPr>
      </w:pPr>
    </w:p>
    <w:p w:rsidR="005B02D5" w:rsidRDefault="00966564">
      <w:pPr>
        <w:snapToGrid w:val="0"/>
        <w:spacing w:line="500" w:lineRule="exact"/>
        <w:ind w:leftChars="3100" w:left="6510"/>
        <w:jc w:val="left"/>
        <w:rPr>
          <w:rFonts w:ascii="宋体" w:hAnsi="宋体" w:cs="宋体"/>
          <w:sz w:val="24"/>
        </w:rPr>
      </w:pPr>
      <w:r>
        <w:rPr>
          <w:rFonts w:ascii="宋体" w:hAnsi="宋体" w:cs="宋体" w:hint="eastAsia"/>
          <w:sz w:val="24"/>
        </w:rPr>
        <w:t>年  月   日</w:t>
      </w:r>
    </w:p>
    <w:p w:rsidR="005B02D5" w:rsidRDefault="00966564">
      <w:pPr>
        <w:spacing w:before="120" w:after="120"/>
        <w:ind w:firstLine="278"/>
        <w:jc w:val="left"/>
        <w:outlineLvl w:val="2"/>
        <w:rPr>
          <w:rFonts w:hAnsi="宋体" w:cs="宋体"/>
          <w:color w:val="000000" w:themeColor="text1"/>
        </w:rPr>
      </w:pPr>
      <w:bookmarkStart w:id="35" w:name="_Toc14158"/>
      <w:r>
        <w:rPr>
          <w:rFonts w:hAnsi="宋体" w:cs="宋体"/>
          <w:color w:val="000000" w:themeColor="text1"/>
        </w:rPr>
        <w:br w:type="page"/>
      </w:r>
    </w:p>
    <w:p w:rsidR="005B02D5" w:rsidRDefault="00966564">
      <w:pPr>
        <w:spacing w:before="120" w:after="120"/>
        <w:ind w:firstLine="278"/>
        <w:jc w:val="left"/>
        <w:outlineLvl w:val="2"/>
        <w:rPr>
          <w:rFonts w:ascii="宋体" w:hAnsi="宋体" w:cs="宋体"/>
          <w:sz w:val="28"/>
          <w:szCs w:val="28"/>
        </w:rPr>
      </w:pPr>
      <w:r>
        <w:rPr>
          <w:rFonts w:ascii="宋体" w:hAnsi="宋体" w:cs="宋体" w:hint="eastAsia"/>
          <w:sz w:val="28"/>
          <w:szCs w:val="28"/>
        </w:rPr>
        <w:lastRenderedPageBreak/>
        <w:t>附件3：问题澄清通知</w:t>
      </w:r>
      <w:bookmarkEnd w:id="35"/>
    </w:p>
    <w:p w:rsidR="005B02D5" w:rsidRDefault="005B02D5">
      <w:pPr>
        <w:spacing w:line="360" w:lineRule="auto"/>
        <w:jc w:val="center"/>
        <w:rPr>
          <w:rFonts w:ascii="宋体" w:hAnsi="宋体" w:cs="宋体"/>
          <w:b/>
          <w:kern w:val="0"/>
          <w:sz w:val="28"/>
          <w:szCs w:val="28"/>
        </w:rPr>
      </w:pPr>
    </w:p>
    <w:p w:rsidR="005B02D5" w:rsidRDefault="00966564">
      <w:pPr>
        <w:spacing w:line="360" w:lineRule="auto"/>
        <w:jc w:val="center"/>
        <w:rPr>
          <w:rFonts w:ascii="宋体" w:hAnsi="宋体" w:cs="宋体"/>
          <w:b/>
          <w:kern w:val="0"/>
          <w:sz w:val="28"/>
          <w:szCs w:val="28"/>
        </w:rPr>
      </w:pPr>
      <w:r>
        <w:rPr>
          <w:rFonts w:ascii="宋体" w:hAnsi="宋体" w:cs="宋体" w:hint="eastAsia"/>
          <w:b/>
          <w:kern w:val="0"/>
          <w:sz w:val="28"/>
          <w:szCs w:val="28"/>
        </w:rPr>
        <w:t>问题澄清通知</w:t>
      </w:r>
    </w:p>
    <w:p w:rsidR="005B02D5" w:rsidRDefault="00966564" w:rsidP="00C62CCC">
      <w:pPr>
        <w:spacing w:after="360" w:line="300" w:lineRule="auto"/>
        <w:ind w:firstLineChars="3312" w:firstLine="7949"/>
        <w:jc w:val="left"/>
        <w:rPr>
          <w:rFonts w:ascii="宋体" w:hAnsi="宋体" w:cs="宋体"/>
          <w:sz w:val="24"/>
        </w:rPr>
      </w:pPr>
      <w:r>
        <w:rPr>
          <w:rFonts w:ascii="宋体" w:hAnsi="宋体" w:cs="宋体" w:hint="eastAsia"/>
          <w:sz w:val="24"/>
        </w:rPr>
        <w:t>编号：</w:t>
      </w:r>
    </w:p>
    <w:p w:rsidR="005B02D5" w:rsidRDefault="00966564">
      <w:pPr>
        <w:spacing w:after="360" w:line="300" w:lineRule="auto"/>
        <w:rPr>
          <w:rFonts w:ascii="宋体" w:hAnsi="宋体" w:cs="宋体"/>
          <w:sz w:val="24"/>
        </w:rPr>
      </w:pPr>
      <w:r>
        <w:rPr>
          <w:rFonts w:ascii="宋体" w:hAnsi="宋体" w:cs="宋体" w:hint="eastAsia"/>
          <w:sz w:val="24"/>
          <w:u w:val="single"/>
        </w:rPr>
        <w:t xml:space="preserve">  （投标人名称）  </w:t>
      </w:r>
      <w:r>
        <w:rPr>
          <w:rFonts w:ascii="宋体" w:hAnsi="宋体" w:cs="宋体" w:hint="eastAsia"/>
          <w:sz w:val="24"/>
        </w:rPr>
        <w:t>：</w:t>
      </w:r>
    </w:p>
    <w:p w:rsidR="005B02D5" w:rsidRDefault="00966564">
      <w:pPr>
        <w:spacing w:line="600" w:lineRule="exact"/>
        <w:ind w:firstLineChars="200" w:firstLine="480"/>
        <w:rPr>
          <w:rFonts w:ascii="宋体" w:hAnsi="宋体" w:cs="宋体"/>
          <w:sz w:val="24"/>
        </w:rPr>
      </w:pPr>
      <w:r>
        <w:rPr>
          <w:rFonts w:ascii="宋体" w:hAnsi="宋体" w:cs="宋体" w:hint="eastAsia"/>
          <w:sz w:val="24"/>
          <w:u w:val="single"/>
        </w:rPr>
        <w:t>陕西旬邑至凤翔高速公路交工验收质量检测的</w:t>
      </w:r>
      <w:r>
        <w:rPr>
          <w:rFonts w:ascii="宋体" w:hAnsi="宋体" w:cs="宋体" w:hint="eastAsia"/>
          <w:sz w:val="24"/>
        </w:rPr>
        <w:t>评标委员会，对你方的投标文件进行了仔细的审查，现需你方对下列问题以书面形式予以澄清和说明：</w:t>
      </w:r>
    </w:p>
    <w:p w:rsidR="005B02D5" w:rsidRDefault="005B02D5">
      <w:pPr>
        <w:spacing w:line="600" w:lineRule="exact"/>
        <w:ind w:firstLineChars="200" w:firstLine="480"/>
        <w:rPr>
          <w:rFonts w:ascii="宋体" w:hAnsi="宋体" w:cs="宋体"/>
          <w:sz w:val="24"/>
        </w:rPr>
      </w:pPr>
    </w:p>
    <w:p w:rsidR="005B02D5" w:rsidRDefault="00966564">
      <w:pPr>
        <w:spacing w:line="600" w:lineRule="exact"/>
        <w:ind w:firstLineChars="200" w:firstLine="480"/>
        <w:rPr>
          <w:rFonts w:ascii="宋体" w:hAnsi="宋体" w:cs="宋体"/>
          <w:sz w:val="24"/>
        </w:rPr>
      </w:pPr>
      <w:r>
        <w:rPr>
          <w:rFonts w:ascii="宋体" w:hAnsi="宋体" w:cs="宋体" w:hint="eastAsia"/>
          <w:sz w:val="24"/>
        </w:rPr>
        <w:t>1.</w:t>
      </w:r>
    </w:p>
    <w:p w:rsidR="005B02D5" w:rsidRDefault="00966564">
      <w:pPr>
        <w:spacing w:line="600" w:lineRule="exact"/>
        <w:ind w:firstLineChars="200" w:firstLine="480"/>
        <w:rPr>
          <w:rFonts w:ascii="宋体" w:hAnsi="宋体" w:cs="宋体"/>
          <w:sz w:val="24"/>
        </w:rPr>
      </w:pPr>
      <w:r>
        <w:rPr>
          <w:rFonts w:ascii="宋体" w:hAnsi="宋体" w:cs="宋体" w:hint="eastAsia"/>
          <w:sz w:val="24"/>
        </w:rPr>
        <w:t>2.</w:t>
      </w:r>
    </w:p>
    <w:p w:rsidR="005B02D5" w:rsidRDefault="00966564">
      <w:pPr>
        <w:spacing w:line="600" w:lineRule="exact"/>
        <w:ind w:firstLineChars="200" w:firstLine="480"/>
        <w:rPr>
          <w:rFonts w:ascii="宋体" w:hAnsi="宋体" w:cs="宋体"/>
          <w:sz w:val="24"/>
        </w:rPr>
      </w:pPr>
      <w:r>
        <w:rPr>
          <w:rFonts w:ascii="宋体" w:hAnsi="宋体" w:cs="宋体" w:hint="eastAsia"/>
          <w:sz w:val="24"/>
        </w:rPr>
        <w:t>……</w:t>
      </w:r>
    </w:p>
    <w:p w:rsidR="005B02D5" w:rsidRDefault="00966564">
      <w:pPr>
        <w:spacing w:line="600" w:lineRule="exact"/>
        <w:ind w:firstLineChars="200" w:firstLine="480"/>
        <w:rPr>
          <w:rFonts w:ascii="宋体" w:hAnsi="宋体" w:cs="宋体"/>
          <w:sz w:val="24"/>
        </w:rPr>
      </w:pPr>
      <w:r>
        <w:rPr>
          <w:rFonts w:ascii="宋体" w:hAnsi="宋体" w:cs="宋体" w:hint="eastAsia"/>
          <w:sz w:val="24"/>
        </w:rPr>
        <w:t>请将上述问题的澄清于  年  月  日时前递交至</w:t>
      </w:r>
      <w:r>
        <w:rPr>
          <w:rFonts w:ascii="宋体" w:hAnsi="宋体" w:cs="宋体" w:hint="eastAsia"/>
          <w:sz w:val="24"/>
          <w:u w:val="single"/>
        </w:rPr>
        <w:t xml:space="preserve">（详细地址） </w:t>
      </w:r>
      <w:r>
        <w:rPr>
          <w:rFonts w:ascii="宋体" w:hAnsi="宋体" w:cs="宋体" w:hint="eastAsia"/>
          <w:sz w:val="24"/>
        </w:rPr>
        <w:t>或发送彩色扫描件至邮箱</w:t>
      </w:r>
      <w:r>
        <w:rPr>
          <w:rFonts w:ascii="宋体" w:hAnsi="宋体" w:cs="宋体" w:hint="eastAsia"/>
          <w:sz w:val="24"/>
          <w:u w:val="single"/>
        </w:rPr>
        <w:t xml:space="preserve">（电子邮件号码） </w:t>
      </w:r>
      <w:r>
        <w:rPr>
          <w:rFonts w:ascii="宋体" w:hAnsi="宋体" w:cs="宋体" w:hint="eastAsia"/>
          <w:sz w:val="24"/>
        </w:rPr>
        <w:t xml:space="preserve">。采用发送彩色扫描件至邮箱方式的，应在  年  月  日时前将原件递交至 </w:t>
      </w:r>
      <w:r>
        <w:rPr>
          <w:rFonts w:ascii="宋体" w:hAnsi="宋体" w:cs="宋体" w:hint="eastAsia"/>
          <w:sz w:val="24"/>
          <w:u w:val="single"/>
        </w:rPr>
        <w:t xml:space="preserve">（详细地址） </w:t>
      </w:r>
      <w:r>
        <w:rPr>
          <w:rFonts w:ascii="宋体" w:hAnsi="宋体" w:cs="宋体" w:hint="eastAsia"/>
          <w:sz w:val="24"/>
        </w:rPr>
        <w:t>。</w:t>
      </w:r>
    </w:p>
    <w:p w:rsidR="005B02D5" w:rsidRDefault="005B02D5">
      <w:pPr>
        <w:spacing w:line="300" w:lineRule="auto"/>
        <w:ind w:firstLineChars="200" w:firstLine="480"/>
        <w:rPr>
          <w:rFonts w:ascii="宋体" w:hAnsi="宋体" w:cs="宋体"/>
          <w:sz w:val="24"/>
        </w:rPr>
      </w:pPr>
    </w:p>
    <w:p w:rsidR="005B02D5" w:rsidRDefault="005B02D5">
      <w:pPr>
        <w:spacing w:line="300" w:lineRule="auto"/>
        <w:ind w:firstLineChars="200" w:firstLine="480"/>
        <w:rPr>
          <w:rFonts w:ascii="宋体" w:hAnsi="宋体" w:cs="宋体"/>
          <w:sz w:val="24"/>
        </w:rPr>
      </w:pPr>
    </w:p>
    <w:p w:rsidR="005B02D5" w:rsidRDefault="005B02D5">
      <w:pPr>
        <w:spacing w:line="600" w:lineRule="exact"/>
        <w:rPr>
          <w:rFonts w:ascii="宋体" w:hAnsi="宋体" w:cs="宋体"/>
          <w:sz w:val="24"/>
        </w:rPr>
      </w:pPr>
    </w:p>
    <w:p w:rsidR="005B02D5" w:rsidRDefault="006241DD">
      <w:pPr>
        <w:spacing w:line="600" w:lineRule="exact"/>
        <w:ind w:firstLineChars="200" w:firstLine="480"/>
        <w:jc w:val="right"/>
        <w:rPr>
          <w:rFonts w:ascii="宋体" w:hAnsi="宋体" w:cs="宋体"/>
          <w:sz w:val="24"/>
          <w:u w:val="single"/>
        </w:rPr>
      </w:pPr>
      <w:r>
        <w:rPr>
          <w:rFonts w:ascii="宋体" w:hAnsi="宋体" w:cs="宋体" w:hint="eastAsia"/>
          <w:sz w:val="24"/>
        </w:rPr>
        <w:t>评标委员会授权的招标人或招标代理机构：</w:t>
      </w:r>
      <w:r>
        <w:rPr>
          <w:rFonts w:ascii="宋体" w:hAnsi="宋体" w:cs="宋体" w:hint="eastAsia"/>
          <w:sz w:val="24"/>
          <w:u w:val="single"/>
        </w:rPr>
        <w:t xml:space="preserve">    （签字或盖单位章）  </w:t>
      </w:r>
      <w:r w:rsidR="00966564">
        <w:rPr>
          <w:rFonts w:ascii="宋体" w:hAnsi="宋体" w:cs="宋体" w:hint="eastAsia"/>
          <w:sz w:val="24"/>
          <w:u w:val="single"/>
        </w:rPr>
        <w:t xml:space="preserve">   </w:t>
      </w:r>
    </w:p>
    <w:p w:rsidR="005B02D5" w:rsidRDefault="00966564">
      <w:pPr>
        <w:wordWrap w:val="0"/>
        <w:spacing w:line="600" w:lineRule="exact"/>
        <w:ind w:firstLineChars="200" w:firstLine="480"/>
        <w:jc w:val="center"/>
        <w:rPr>
          <w:rFonts w:ascii="宋体" w:hAnsi="宋体" w:cs="宋体"/>
          <w:sz w:val="24"/>
        </w:rPr>
      </w:pPr>
      <w:r>
        <w:rPr>
          <w:rFonts w:ascii="宋体" w:hAnsi="宋体" w:cs="宋体" w:hint="eastAsia"/>
          <w:sz w:val="24"/>
        </w:rPr>
        <w:t xml:space="preserve">                                            年    月    日</w:t>
      </w:r>
    </w:p>
    <w:p w:rsidR="005B02D5" w:rsidRDefault="00966564">
      <w:pPr>
        <w:spacing w:line="420" w:lineRule="exact"/>
        <w:outlineLvl w:val="1"/>
        <w:rPr>
          <w:rFonts w:ascii="宋体" w:hAnsi="宋体" w:cs="宋体"/>
          <w:sz w:val="28"/>
          <w:szCs w:val="28"/>
        </w:rPr>
      </w:pPr>
      <w:bookmarkStart w:id="36" w:name="_Toc21333"/>
      <w:bookmarkStart w:id="37" w:name="_Toc222740144"/>
      <w:r>
        <w:rPr>
          <w:rFonts w:ascii="宋体" w:hAnsi="宋体" w:cs="宋体"/>
          <w:sz w:val="28"/>
          <w:szCs w:val="28"/>
        </w:rPr>
        <w:br w:type="page"/>
      </w:r>
    </w:p>
    <w:p w:rsidR="005B02D5" w:rsidRDefault="00966564">
      <w:pPr>
        <w:spacing w:line="420" w:lineRule="exact"/>
        <w:outlineLvl w:val="1"/>
        <w:rPr>
          <w:rFonts w:ascii="宋体" w:hAnsi="宋体" w:cs="宋体"/>
          <w:sz w:val="28"/>
          <w:szCs w:val="28"/>
        </w:rPr>
      </w:pPr>
      <w:r>
        <w:rPr>
          <w:rFonts w:ascii="宋体" w:hAnsi="宋体" w:cs="宋体" w:hint="eastAsia"/>
          <w:sz w:val="28"/>
          <w:szCs w:val="28"/>
        </w:rPr>
        <w:lastRenderedPageBreak/>
        <w:t>附件4   问题的澄清</w:t>
      </w:r>
      <w:bookmarkEnd w:id="36"/>
      <w:bookmarkEnd w:id="37"/>
    </w:p>
    <w:p w:rsidR="005B02D5" w:rsidRDefault="005B02D5">
      <w:pPr>
        <w:spacing w:line="360" w:lineRule="auto"/>
        <w:jc w:val="center"/>
        <w:rPr>
          <w:rFonts w:ascii="宋体" w:hAnsi="宋体" w:cs="宋体"/>
          <w:b/>
          <w:kern w:val="0"/>
          <w:sz w:val="28"/>
          <w:szCs w:val="28"/>
        </w:rPr>
      </w:pPr>
    </w:p>
    <w:p w:rsidR="005B02D5" w:rsidRDefault="00966564">
      <w:pPr>
        <w:spacing w:line="360" w:lineRule="auto"/>
        <w:jc w:val="center"/>
        <w:rPr>
          <w:rFonts w:ascii="宋体" w:hAnsi="宋体" w:cs="宋体"/>
          <w:b/>
          <w:kern w:val="0"/>
          <w:sz w:val="28"/>
          <w:szCs w:val="28"/>
        </w:rPr>
      </w:pPr>
      <w:r>
        <w:rPr>
          <w:rFonts w:ascii="宋体" w:hAnsi="宋体" w:cs="宋体" w:hint="eastAsia"/>
          <w:b/>
          <w:kern w:val="0"/>
          <w:sz w:val="28"/>
          <w:szCs w:val="28"/>
        </w:rPr>
        <w:t>问题的澄清</w:t>
      </w:r>
    </w:p>
    <w:p w:rsidR="005B02D5" w:rsidRDefault="00966564">
      <w:pPr>
        <w:wordWrap w:val="0"/>
        <w:spacing w:after="360" w:line="300" w:lineRule="auto"/>
        <w:ind w:firstLine="510"/>
        <w:jc w:val="right"/>
        <w:rPr>
          <w:rFonts w:ascii="宋体" w:hAnsi="宋体" w:cs="宋体"/>
          <w:sz w:val="24"/>
        </w:rPr>
      </w:pPr>
      <w:r>
        <w:rPr>
          <w:rFonts w:ascii="宋体" w:hAnsi="宋体" w:cs="宋体" w:hint="eastAsia"/>
          <w:sz w:val="24"/>
        </w:rPr>
        <w:t xml:space="preserve">编号：    </w:t>
      </w:r>
    </w:p>
    <w:p w:rsidR="005B02D5" w:rsidRDefault="00966564">
      <w:pPr>
        <w:spacing w:after="360" w:line="360" w:lineRule="auto"/>
        <w:rPr>
          <w:rFonts w:ascii="宋体" w:hAnsi="宋体" w:cs="宋体"/>
          <w:sz w:val="24"/>
        </w:rPr>
      </w:pPr>
      <w:r>
        <w:rPr>
          <w:rFonts w:ascii="宋体" w:hAnsi="宋体" w:cs="宋体" w:hint="eastAsia"/>
          <w:sz w:val="24"/>
          <w:u w:val="single"/>
        </w:rPr>
        <w:t>陕西旬邑至凤翔高速公路交工验收质量检测评标委员会</w:t>
      </w:r>
      <w:r>
        <w:rPr>
          <w:rFonts w:ascii="宋体" w:hAnsi="宋体" w:cs="宋体" w:hint="eastAsia"/>
          <w:sz w:val="24"/>
        </w:rPr>
        <w:t>：</w:t>
      </w:r>
    </w:p>
    <w:p w:rsidR="005B02D5" w:rsidRDefault="00966564">
      <w:pPr>
        <w:spacing w:line="600" w:lineRule="exact"/>
        <w:ind w:firstLineChars="200" w:firstLine="480"/>
        <w:rPr>
          <w:rFonts w:ascii="宋体" w:hAnsi="宋体" w:cs="宋体"/>
          <w:sz w:val="24"/>
        </w:rPr>
      </w:pPr>
      <w:r>
        <w:rPr>
          <w:rFonts w:ascii="宋体" w:hAnsi="宋体" w:cs="宋体" w:hint="eastAsia"/>
          <w:sz w:val="24"/>
        </w:rPr>
        <w:t>问题澄清通知（编号：  ）已收悉，现澄清如下：</w:t>
      </w:r>
    </w:p>
    <w:p w:rsidR="005B02D5" w:rsidRDefault="00966564">
      <w:pPr>
        <w:spacing w:line="600" w:lineRule="exact"/>
        <w:ind w:firstLineChars="200" w:firstLine="480"/>
        <w:rPr>
          <w:rFonts w:ascii="宋体" w:hAnsi="宋体" w:cs="宋体"/>
          <w:sz w:val="24"/>
        </w:rPr>
      </w:pPr>
      <w:r>
        <w:rPr>
          <w:rFonts w:ascii="宋体" w:hAnsi="宋体" w:cs="宋体" w:hint="eastAsia"/>
          <w:sz w:val="24"/>
        </w:rPr>
        <w:t>1.</w:t>
      </w:r>
    </w:p>
    <w:p w:rsidR="005B02D5" w:rsidRDefault="00966564">
      <w:pPr>
        <w:spacing w:line="600" w:lineRule="exact"/>
        <w:ind w:firstLineChars="200" w:firstLine="480"/>
        <w:rPr>
          <w:rFonts w:ascii="宋体" w:hAnsi="宋体" w:cs="宋体"/>
          <w:sz w:val="24"/>
        </w:rPr>
      </w:pPr>
      <w:r>
        <w:rPr>
          <w:rFonts w:ascii="宋体" w:hAnsi="宋体" w:cs="宋体" w:hint="eastAsia"/>
          <w:sz w:val="24"/>
        </w:rPr>
        <w:t>2.</w:t>
      </w:r>
    </w:p>
    <w:p w:rsidR="005B02D5" w:rsidRDefault="00966564">
      <w:pPr>
        <w:spacing w:line="600" w:lineRule="exact"/>
        <w:ind w:firstLineChars="200" w:firstLine="480"/>
        <w:rPr>
          <w:rFonts w:ascii="宋体" w:hAnsi="宋体" w:cs="宋体"/>
          <w:sz w:val="24"/>
        </w:rPr>
      </w:pPr>
      <w:r>
        <w:rPr>
          <w:rFonts w:ascii="宋体" w:hAnsi="宋体" w:cs="宋体" w:hint="eastAsia"/>
          <w:sz w:val="24"/>
        </w:rPr>
        <w:t>……</w:t>
      </w:r>
    </w:p>
    <w:p w:rsidR="005B02D5" w:rsidRDefault="005B02D5">
      <w:pPr>
        <w:spacing w:line="600" w:lineRule="exact"/>
        <w:ind w:firstLineChars="200" w:firstLine="480"/>
        <w:rPr>
          <w:rFonts w:ascii="宋体" w:hAnsi="宋体" w:cs="宋体"/>
          <w:sz w:val="24"/>
        </w:rPr>
      </w:pPr>
    </w:p>
    <w:p w:rsidR="005B02D5" w:rsidRDefault="005B02D5">
      <w:pPr>
        <w:wordWrap w:val="0"/>
        <w:spacing w:line="600" w:lineRule="exact"/>
        <w:ind w:firstLineChars="200" w:firstLine="480"/>
        <w:jc w:val="right"/>
        <w:rPr>
          <w:rFonts w:ascii="宋体" w:hAnsi="宋体" w:cs="宋体"/>
          <w:sz w:val="24"/>
        </w:rPr>
      </w:pPr>
    </w:p>
    <w:p w:rsidR="005B02D5" w:rsidRDefault="005B02D5">
      <w:pPr>
        <w:wordWrap w:val="0"/>
        <w:spacing w:line="600" w:lineRule="exact"/>
        <w:ind w:firstLineChars="200" w:firstLine="480"/>
        <w:jc w:val="right"/>
        <w:rPr>
          <w:rFonts w:ascii="宋体" w:hAnsi="宋体" w:cs="宋体"/>
          <w:sz w:val="24"/>
        </w:rPr>
      </w:pPr>
    </w:p>
    <w:p w:rsidR="006241DD" w:rsidRDefault="006241DD" w:rsidP="006241DD">
      <w:pPr>
        <w:spacing w:line="600" w:lineRule="exact"/>
        <w:ind w:firstLineChars="200" w:firstLine="480"/>
        <w:jc w:val="left"/>
        <w:rPr>
          <w:rFonts w:ascii="宋体" w:hAnsi="宋体" w:cs="宋体"/>
          <w:sz w:val="24"/>
        </w:rPr>
      </w:pPr>
      <w:r>
        <w:rPr>
          <w:rFonts w:ascii="宋体" w:hAnsi="宋体" w:cs="宋体" w:hint="eastAsia"/>
          <w:sz w:val="24"/>
        </w:rPr>
        <w:t>上述问题澄清或问题，不改变我方投标文件的实质性内容，构成我方投标文件的组成部分。</w:t>
      </w:r>
    </w:p>
    <w:p w:rsidR="005B02D5" w:rsidRDefault="005B02D5">
      <w:pPr>
        <w:wordWrap w:val="0"/>
        <w:spacing w:line="600" w:lineRule="exact"/>
        <w:ind w:firstLineChars="200" w:firstLine="480"/>
        <w:jc w:val="right"/>
        <w:rPr>
          <w:rFonts w:ascii="宋体" w:hAnsi="宋体" w:cs="宋体"/>
          <w:sz w:val="24"/>
        </w:rPr>
      </w:pPr>
    </w:p>
    <w:p w:rsidR="005B02D5" w:rsidRDefault="005B02D5">
      <w:pPr>
        <w:wordWrap w:val="0"/>
        <w:spacing w:line="600" w:lineRule="exact"/>
        <w:ind w:firstLineChars="200" w:firstLine="480"/>
        <w:jc w:val="right"/>
        <w:rPr>
          <w:rFonts w:ascii="宋体" w:hAnsi="宋体" w:cs="宋体"/>
          <w:sz w:val="24"/>
        </w:rPr>
      </w:pPr>
    </w:p>
    <w:p w:rsidR="005B02D5" w:rsidRDefault="005B02D5">
      <w:pPr>
        <w:wordWrap w:val="0"/>
        <w:spacing w:line="600" w:lineRule="exact"/>
        <w:ind w:firstLineChars="200" w:firstLine="480"/>
        <w:jc w:val="right"/>
        <w:rPr>
          <w:rFonts w:ascii="宋体" w:hAnsi="宋体" w:cs="宋体"/>
          <w:sz w:val="24"/>
        </w:rPr>
      </w:pPr>
    </w:p>
    <w:p w:rsidR="005B02D5" w:rsidRDefault="005B02D5">
      <w:pPr>
        <w:spacing w:line="600" w:lineRule="exact"/>
        <w:ind w:firstLineChars="200" w:firstLine="480"/>
        <w:jc w:val="right"/>
        <w:rPr>
          <w:rFonts w:ascii="宋体" w:hAnsi="宋体" w:cs="宋体"/>
          <w:sz w:val="24"/>
        </w:rPr>
      </w:pPr>
    </w:p>
    <w:p w:rsidR="005B02D5" w:rsidRDefault="00966564">
      <w:pPr>
        <w:wordWrap w:val="0"/>
        <w:spacing w:line="600" w:lineRule="exact"/>
        <w:ind w:firstLineChars="200" w:firstLine="480"/>
        <w:jc w:val="right"/>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（全称）</w:t>
      </w:r>
      <w:r>
        <w:rPr>
          <w:rFonts w:ascii="宋体" w:hAnsi="宋体" w:cs="宋体" w:hint="eastAsia"/>
          <w:sz w:val="24"/>
        </w:rPr>
        <w:t xml:space="preserve">（盖章）           </w:t>
      </w:r>
    </w:p>
    <w:p w:rsidR="005B02D5" w:rsidRDefault="00966564">
      <w:pPr>
        <w:wordWrap w:val="0"/>
        <w:spacing w:line="600" w:lineRule="exact"/>
        <w:ind w:firstLineChars="200" w:firstLine="480"/>
        <w:rPr>
          <w:rFonts w:ascii="宋体" w:hAnsi="宋体" w:cs="宋体"/>
          <w:sz w:val="24"/>
        </w:rPr>
      </w:pPr>
      <w:r>
        <w:rPr>
          <w:rFonts w:ascii="宋体" w:hAnsi="宋体" w:cs="宋体" w:hint="eastAsia"/>
          <w:sz w:val="24"/>
        </w:rPr>
        <w:t xml:space="preserve">                             法定代表人或其委托代理人：</w:t>
      </w:r>
      <w:r>
        <w:rPr>
          <w:rFonts w:ascii="宋体" w:hAnsi="宋体" w:cs="宋体" w:hint="eastAsia"/>
          <w:sz w:val="24"/>
          <w:u w:val="single"/>
        </w:rPr>
        <w:t xml:space="preserve">             </w:t>
      </w:r>
      <w:r>
        <w:rPr>
          <w:rFonts w:ascii="宋体" w:hAnsi="宋体" w:cs="宋体" w:hint="eastAsia"/>
          <w:sz w:val="24"/>
        </w:rPr>
        <w:t>（签字）</w:t>
      </w:r>
    </w:p>
    <w:p w:rsidR="005B02D5" w:rsidRDefault="00966564">
      <w:pPr>
        <w:wordWrap w:val="0"/>
        <w:spacing w:line="600" w:lineRule="exact"/>
        <w:ind w:firstLineChars="200" w:firstLine="480"/>
        <w:jc w:val="right"/>
        <w:rPr>
          <w:rFonts w:ascii="宋体" w:hAnsi="宋体" w:cs="宋体"/>
          <w:sz w:val="24"/>
        </w:rPr>
      </w:pPr>
      <w:r>
        <w:rPr>
          <w:rFonts w:ascii="宋体" w:hAnsi="宋体" w:cs="宋体" w:hint="eastAsia"/>
          <w:sz w:val="24"/>
        </w:rPr>
        <w:t xml:space="preserve">年   月   日          </w:t>
      </w:r>
    </w:p>
    <w:p w:rsidR="005B02D5" w:rsidRDefault="00966564">
      <w:pPr>
        <w:spacing w:line="420" w:lineRule="exact"/>
        <w:outlineLvl w:val="1"/>
        <w:rPr>
          <w:rFonts w:ascii="宋体" w:hAnsi="宋体" w:cs="宋体"/>
          <w:sz w:val="28"/>
          <w:szCs w:val="28"/>
        </w:rPr>
      </w:pPr>
      <w:bookmarkStart w:id="38" w:name="_Toc9867"/>
      <w:r>
        <w:rPr>
          <w:rFonts w:ascii="宋体" w:hAnsi="宋体" w:cs="宋体"/>
          <w:sz w:val="28"/>
          <w:szCs w:val="28"/>
        </w:rPr>
        <w:br w:type="page"/>
      </w:r>
    </w:p>
    <w:p w:rsidR="005B02D5" w:rsidRDefault="00966564">
      <w:pPr>
        <w:spacing w:line="420" w:lineRule="exact"/>
        <w:outlineLvl w:val="1"/>
        <w:rPr>
          <w:rFonts w:ascii="宋体" w:hAnsi="宋体" w:cs="宋体"/>
          <w:sz w:val="28"/>
          <w:szCs w:val="28"/>
        </w:rPr>
      </w:pPr>
      <w:r>
        <w:rPr>
          <w:rFonts w:ascii="宋体" w:hAnsi="宋体" w:cs="宋体" w:hint="eastAsia"/>
          <w:sz w:val="28"/>
          <w:szCs w:val="28"/>
        </w:rPr>
        <w:lastRenderedPageBreak/>
        <w:t>附件5：中标通知书</w:t>
      </w:r>
      <w:bookmarkEnd w:id="38"/>
    </w:p>
    <w:p w:rsidR="005B02D5" w:rsidRDefault="005B02D5">
      <w:pPr>
        <w:spacing w:line="360" w:lineRule="auto"/>
        <w:jc w:val="center"/>
        <w:rPr>
          <w:rFonts w:ascii="宋体" w:hAnsi="宋体" w:cs="宋体"/>
          <w:b/>
          <w:sz w:val="24"/>
        </w:rPr>
      </w:pPr>
    </w:p>
    <w:p w:rsidR="005B02D5" w:rsidRDefault="005B02D5">
      <w:pPr>
        <w:spacing w:line="420" w:lineRule="exact"/>
        <w:outlineLvl w:val="1"/>
        <w:rPr>
          <w:rFonts w:ascii="宋体" w:hAnsi="宋体" w:cs="宋体"/>
          <w:b/>
          <w:kern w:val="0"/>
          <w:sz w:val="28"/>
          <w:szCs w:val="28"/>
        </w:rPr>
      </w:pPr>
    </w:p>
    <w:p w:rsidR="005B02D5" w:rsidRDefault="00966564">
      <w:pPr>
        <w:spacing w:line="360" w:lineRule="auto"/>
        <w:jc w:val="center"/>
        <w:rPr>
          <w:rFonts w:ascii="宋体" w:hAnsi="宋体" w:cs="宋体"/>
          <w:b/>
          <w:kern w:val="0"/>
          <w:sz w:val="28"/>
          <w:szCs w:val="28"/>
        </w:rPr>
      </w:pPr>
      <w:r>
        <w:rPr>
          <w:rFonts w:ascii="宋体" w:hAnsi="宋体" w:cs="宋体" w:hint="eastAsia"/>
          <w:b/>
          <w:kern w:val="0"/>
          <w:sz w:val="28"/>
          <w:szCs w:val="28"/>
        </w:rPr>
        <w:t>中标通知书</w:t>
      </w:r>
    </w:p>
    <w:p w:rsidR="005B02D5" w:rsidRDefault="00966564">
      <w:pPr>
        <w:spacing w:before="360" w:after="240" w:line="360" w:lineRule="auto"/>
        <w:rPr>
          <w:rFonts w:ascii="宋体" w:hAnsi="宋体" w:cs="宋体"/>
          <w:kern w:val="0"/>
          <w:sz w:val="24"/>
          <w:u w:val="single"/>
        </w:rPr>
      </w:pPr>
      <w:r>
        <w:rPr>
          <w:rFonts w:ascii="宋体" w:hAnsi="宋体" w:cs="宋体" w:hint="eastAsia"/>
          <w:kern w:val="0"/>
          <w:sz w:val="24"/>
        </w:rPr>
        <w:t>致：</w:t>
      </w:r>
      <w:r>
        <w:rPr>
          <w:rFonts w:ascii="宋体" w:hAnsi="宋体" w:cs="宋体" w:hint="eastAsia"/>
          <w:kern w:val="0"/>
          <w:sz w:val="24"/>
          <w:u w:val="single"/>
        </w:rPr>
        <w:t>（中标人全称）</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贵方于  年  月  日送交的</w:t>
      </w:r>
      <w:r>
        <w:rPr>
          <w:rFonts w:ascii="宋体" w:hAnsi="宋体" w:cs="宋体" w:hint="eastAsia"/>
          <w:kern w:val="0"/>
          <w:sz w:val="24"/>
          <w:u w:val="single"/>
        </w:rPr>
        <w:t>陕西旬邑至凤翔高速公路</w:t>
      </w:r>
      <w:r>
        <w:rPr>
          <w:rFonts w:ascii="宋体" w:hAnsi="宋体" w:cs="宋体" w:hint="eastAsia"/>
          <w:sz w:val="24"/>
          <w:u w:val="single"/>
        </w:rPr>
        <w:t>交工验收质量检测</w:t>
      </w:r>
      <w:r>
        <w:rPr>
          <w:rFonts w:ascii="宋体" w:hAnsi="宋体" w:cs="宋体" w:hint="eastAsia"/>
          <w:kern w:val="0"/>
          <w:sz w:val="24"/>
        </w:rPr>
        <w:t>投标文件，我方已进行了全面的审查。经过综合评审，我方选定贵方为其中标人。现明确下列事宜：</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中标价：</w:t>
      </w:r>
      <w:r>
        <w:rPr>
          <w:rFonts w:ascii="宋体" w:hAnsi="宋体" w:cs="宋体" w:hint="eastAsia"/>
          <w:kern w:val="0"/>
          <w:sz w:val="24"/>
          <w:u w:val="single"/>
        </w:rPr>
        <w:t xml:space="preserve">                   </w:t>
      </w:r>
      <w:r>
        <w:rPr>
          <w:rFonts w:ascii="宋体" w:hAnsi="宋体" w:cs="宋体" w:hint="eastAsia"/>
          <w:kern w:val="0"/>
          <w:sz w:val="24"/>
        </w:rPr>
        <w:t>元。</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工  期：合同签订之日起</w:t>
      </w:r>
      <w:r>
        <w:rPr>
          <w:rFonts w:ascii="宋体" w:hAnsi="宋体" w:cs="宋体" w:hint="eastAsia"/>
          <w:kern w:val="0"/>
          <w:sz w:val="24"/>
          <w:u w:val="single"/>
        </w:rPr>
        <w:t xml:space="preserve">   </w:t>
      </w:r>
      <w:r>
        <w:rPr>
          <w:rFonts w:ascii="宋体" w:hAnsi="宋体" w:cs="宋体" w:hint="eastAsia"/>
          <w:kern w:val="0"/>
          <w:sz w:val="24"/>
        </w:rPr>
        <w:t>日止。</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质量标准：</w:t>
      </w:r>
      <w:r>
        <w:rPr>
          <w:rFonts w:ascii="宋体" w:hAnsi="宋体" w:cs="宋体" w:hint="eastAsia"/>
          <w:kern w:val="0"/>
          <w:sz w:val="24"/>
          <w:u w:val="single"/>
        </w:rPr>
        <w:t xml:space="preserve">                      </w:t>
      </w:r>
      <w:r>
        <w:rPr>
          <w:rFonts w:ascii="宋体" w:hAnsi="宋体" w:cs="宋体" w:hint="eastAsia"/>
          <w:kern w:val="0"/>
          <w:sz w:val="24"/>
        </w:rPr>
        <w:t>。</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项目负责人：</w:t>
      </w:r>
      <w:r>
        <w:rPr>
          <w:rFonts w:ascii="宋体" w:hAnsi="宋体" w:cs="宋体" w:hint="eastAsia"/>
          <w:kern w:val="0"/>
          <w:sz w:val="24"/>
          <w:u w:val="single"/>
        </w:rPr>
        <w:t xml:space="preserve">                 （姓名）</w:t>
      </w:r>
      <w:r>
        <w:rPr>
          <w:rFonts w:ascii="宋体" w:hAnsi="宋体" w:cs="宋体" w:hint="eastAsia"/>
          <w:kern w:val="0"/>
          <w:sz w:val="24"/>
        </w:rPr>
        <w:t>。</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贵方须在本通知发出后</w:t>
      </w:r>
      <w:r>
        <w:rPr>
          <w:rFonts w:ascii="宋体" w:hAnsi="宋体" w:cs="宋体" w:hint="eastAsia"/>
          <w:kern w:val="0"/>
          <w:sz w:val="24"/>
          <w:u w:val="single"/>
        </w:rPr>
        <w:t>30</w:t>
      </w:r>
      <w:r>
        <w:rPr>
          <w:rFonts w:ascii="宋体" w:hAnsi="宋体" w:cs="宋体" w:hint="eastAsia"/>
          <w:kern w:val="0"/>
          <w:sz w:val="24"/>
        </w:rPr>
        <w:t>日内按招标文件的要求提供履约担保，并与我方正式签署委托本项目</w:t>
      </w:r>
      <w:r>
        <w:rPr>
          <w:rFonts w:ascii="宋体" w:hAnsi="宋体" w:cs="宋体" w:hint="eastAsia"/>
          <w:sz w:val="24"/>
          <w:u w:val="single"/>
        </w:rPr>
        <w:t>交工验收质量检测</w:t>
      </w:r>
      <w:r>
        <w:rPr>
          <w:rFonts w:ascii="宋体" w:hAnsi="宋体" w:cs="宋体" w:hint="eastAsia"/>
          <w:kern w:val="0"/>
          <w:sz w:val="24"/>
        </w:rPr>
        <w:t>合同协议书。本通知书与贵方提交的投标文件及双方在招投标期间的来往补充文件及协商同意的有关修改文件，将作为本合同的有效组成部分。</w:t>
      </w:r>
    </w:p>
    <w:p w:rsidR="005B02D5" w:rsidRDefault="00966564">
      <w:pPr>
        <w:spacing w:line="360" w:lineRule="auto"/>
        <w:ind w:firstLineChars="200" w:firstLine="480"/>
        <w:rPr>
          <w:rFonts w:ascii="宋体" w:hAnsi="宋体" w:cs="宋体"/>
          <w:kern w:val="0"/>
          <w:sz w:val="24"/>
        </w:rPr>
      </w:pPr>
      <w:r>
        <w:rPr>
          <w:rFonts w:ascii="宋体" w:hAnsi="宋体" w:cs="宋体" w:hint="eastAsia"/>
          <w:kern w:val="0"/>
          <w:sz w:val="24"/>
        </w:rPr>
        <w:t>特此通知。</w:t>
      </w:r>
    </w:p>
    <w:p w:rsidR="005B02D5" w:rsidRDefault="005B02D5">
      <w:pPr>
        <w:spacing w:line="440" w:lineRule="exact"/>
        <w:ind w:firstLineChars="200" w:firstLine="480"/>
        <w:rPr>
          <w:rFonts w:ascii="宋体" w:hAnsi="宋体" w:cs="宋体"/>
          <w:kern w:val="0"/>
          <w:sz w:val="24"/>
        </w:rPr>
      </w:pPr>
    </w:p>
    <w:p w:rsidR="005B02D5" w:rsidRDefault="005B02D5" w:rsidP="00346F90">
      <w:pPr>
        <w:spacing w:afterLines="50" w:line="360" w:lineRule="auto"/>
        <w:ind w:firstLineChars="750" w:firstLine="1800"/>
        <w:rPr>
          <w:rFonts w:ascii="宋体" w:hAnsi="宋体" w:cs="宋体"/>
          <w:kern w:val="0"/>
          <w:sz w:val="24"/>
        </w:rPr>
      </w:pPr>
    </w:p>
    <w:p w:rsidR="006241DD" w:rsidRDefault="006241DD" w:rsidP="006241DD">
      <w:pPr>
        <w:spacing w:before="360" w:after="360"/>
        <w:ind w:firstLineChars="1600" w:firstLine="3840"/>
        <w:rPr>
          <w:rFonts w:ascii="宋体" w:hAnsi="宋体" w:cs="宋体"/>
          <w:kern w:val="0"/>
          <w:sz w:val="24"/>
          <w:u w:val="single"/>
        </w:rPr>
      </w:pPr>
      <w:r>
        <w:rPr>
          <w:rFonts w:ascii="宋体" w:hAnsi="宋体" w:cs="宋体" w:hint="eastAsia"/>
          <w:kern w:val="0"/>
          <w:sz w:val="24"/>
        </w:rPr>
        <w:t>招标人：</w:t>
      </w:r>
      <w:r>
        <w:rPr>
          <w:rFonts w:ascii="宋体" w:hAnsi="宋体" w:cs="宋体" w:hint="eastAsia"/>
          <w:kern w:val="0"/>
          <w:sz w:val="24"/>
          <w:u w:val="single"/>
        </w:rPr>
        <w:t xml:space="preserve">       （全称）（盖单位章） </w:t>
      </w:r>
    </w:p>
    <w:p w:rsidR="005B02D5" w:rsidRDefault="006241DD" w:rsidP="006241DD">
      <w:pPr>
        <w:spacing w:before="360" w:after="360" w:line="360" w:lineRule="auto"/>
        <w:ind w:firstLineChars="1600" w:firstLine="3840"/>
        <w:rPr>
          <w:rFonts w:ascii="宋体" w:hAnsi="宋体" w:cs="宋体"/>
          <w:kern w:val="0"/>
          <w:sz w:val="24"/>
          <w:u w:val="single"/>
        </w:rPr>
      </w:pPr>
      <w:r>
        <w:rPr>
          <w:rFonts w:ascii="宋体" w:hAnsi="宋体" w:cs="宋体" w:hint="eastAsia"/>
          <w:kern w:val="0"/>
          <w:sz w:val="24"/>
          <w:u w:val="single"/>
        </w:rPr>
        <w:t xml:space="preserve">招标代理机构      （全称）（盖单位章） </w:t>
      </w:r>
      <w:r w:rsidR="00966564">
        <w:rPr>
          <w:rFonts w:ascii="宋体" w:hAnsi="宋体" w:cs="宋体" w:hint="eastAsia"/>
          <w:kern w:val="0"/>
          <w:sz w:val="24"/>
          <w:u w:val="single"/>
        </w:rPr>
        <w:t xml:space="preserve">  </w:t>
      </w:r>
    </w:p>
    <w:p w:rsidR="005B02D5" w:rsidRDefault="00966564">
      <w:pPr>
        <w:spacing w:before="360" w:after="360" w:line="360" w:lineRule="auto"/>
        <w:ind w:firstLine="5778"/>
        <w:rPr>
          <w:rFonts w:ascii="宋体" w:hAnsi="宋体" w:cs="宋体"/>
          <w:kern w:val="0"/>
          <w:sz w:val="24"/>
        </w:rPr>
      </w:pPr>
      <w:r>
        <w:rPr>
          <w:rFonts w:ascii="宋体" w:hAnsi="宋体" w:cs="宋体" w:hint="eastAsia"/>
          <w:kern w:val="0"/>
          <w:sz w:val="24"/>
        </w:rPr>
        <w:t>日  期：  年  月   日</w:t>
      </w:r>
    </w:p>
    <w:p w:rsidR="005B02D5" w:rsidRDefault="00966564">
      <w:pPr>
        <w:spacing w:line="360" w:lineRule="auto"/>
        <w:jc w:val="left"/>
        <w:outlineLvl w:val="1"/>
        <w:rPr>
          <w:rFonts w:ascii="宋体" w:hAnsi="宋体" w:cs="宋体"/>
          <w:b/>
          <w:kern w:val="0"/>
          <w:sz w:val="28"/>
          <w:szCs w:val="28"/>
        </w:rPr>
      </w:pPr>
      <w:r>
        <w:rPr>
          <w:rFonts w:ascii="宋体" w:hAnsi="宋体" w:cs="宋体"/>
          <w:b/>
          <w:kern w:val="0"/>
          <w:sz w:val="28"/>
          <w:szCs w:val="28"/>
        </w:rPr>
        <w:br w:type="page"/>
      </w:r>
    </w:p>
    <w:p w:rsidR="006241DD" w:rsidRDefault="006241DD" w:rsidP="006241DD">
      <w:pPr>
        <w:spacing w:line="360" w:lineRule="auto"/>
        <w:jc w:val="left"/>
        <w:outlineLvl w:val="1"/>
        <w:rPr>
          <w:rFonts w:ascii="宋体" w:hAnsi="宋体" w:cs="宋体"/>
          <w:sz w:val="28"/>
          <w:szCs w:val="28"/>
        </w:rPr>
      </w:pPr>
    </w:p>
    <w:p w:rsidR="006241DD" w:rsidRDefault="006241DD" w:rsidP="006241DD">
      <w:pPr>
        <w:spacing w:line="360" w:lineRule="auto"/>
        <w:jc w:val="left"/>
        <w:outlineLvl w:val="1"/>
        <w:rPr>
          <w:rFonts w:ascii="宋体" w:hAnsi="宋体" w:cs="宋体"/>
          <w:b/>
          <w:kern w:val="0"/>
          <w:sz w:val="28"/>
          <w:szCs w:val="28"/>
        </w:rPr>
      </w:pPr>
      <w:r>
        <w:rPr>
          <w:rFonts w:ascii="宋体" w:hAnsi="宋体" w:cs="宋体" w:hint="eastAsia"/>
          <w:sz w:val="28"/>
          <w:szCs w:val="28"/>
        </w:rPr>
        <w:t>附件6 中标结果通知书</w:t>
      </w:r>
    </w:p>
    <w:p w:rsidR="006241DD" w:rsidRDefault="006241DD" w:rsidP="006241DD">
      <w:pPr>
        <w:spacing w:line="360" w:lineRule="auto"/>
        <w:jc w:val="left"/>
        <w:outlineLvl w:val="1"/>
        <w:rPr>
          <w:rFonts w:ascii="宋体" w:hAnsi="宋体" w:cs="宋体"/>
          <w:b/>
          <w:kern w:val="0"/>
          <w:sz w:val="28"/>
          <w:szCs w:val="28"/>
        </w:rPr>
      </w:pPr>
    </w:p>
    <w:p w:rsidR="006241DD" w:rsidRDefault="006241DD" w:rsidP="006241DD">
      <w:pPr>
        <w:spacing w:line="360" w:lineRule="auto"/>
        <w:jc w:val="center"/>
        <w:outlineLvl w:val="1"/>
        <w:rPr>
          <w:rFonts w:ascii="宋体" w:hAnsi="宋体" w:cs="宋体"/>
          <w:b/>
          <w:kern w:val="0"/>
          <w:sz w:val="28"/>
          <w:szCs w:val="28"/>
        </w:rPr>
      </w:pPr>
      <w:r>
        <w:rPr>
          <w:rFonts w:ascii="宋体" w:hAnsi="宋体" w:cs="宋体" w:hint="eastAsia"/>
          <w:sz w:val="28"/>
          <w:szCs w:val="28"/>
        </w:rPr>
        <w:t>中标结果通知书</w:t>
      </w:r>
    </w:p>
    <w:p w:rsidR="006241DD" w:rsidRDefault="006241DD" w:rsidP="006241DD">
      <w:pPr>
        <w:pStyle w:val="a7"/>
        <w:tabs>
          <w:tab w:val="left" w:pos="1681"/>
        </w:tabs>
        <w:spacing w:before="29"/>
        <w:rPr>
          <w:color w:val="000000" w:themeColor="text1"/>
        </w:rPr>
      </w:pPr>
      <w:r>
        <w:rPr>
          <w:color w:val="000000" w:themeColor="text1"/>
          <w:u w:val="single" w:color="000000"/>
        </w:rPr>
        <w:tab/>
      </w:r>
      <w:r>
        <w:rPr>
          <w:color w:val="000000" w:themeColor="text1"/>
        </w:rPr>
        <w:t>（</w:t>
      </w:r>
      <w:r>
        <w:rPr>
          <w:rFonts w:hint="eastAsia"/>
          <w:color w:val="000000" w:themeColor="text1"/>
        </w:rPr>
        <w:t>未中标人</w:t>
      </w:r>
      <w:r>
        <w:rPr>
          <w:color w:val="000000" w:themeColor="text1"/>
        </w:rPr>
        <w:t>名称）：</w:t>
      </w:r>
    </w:p>
    <w:p w:rsidR="006241DD" w:rsidRDefault="006241DD" w:rsidP="006241DD">
      <w:pPr>
        <w:spacing w:before="3"/>
        <w:rPr>
          <w:rFonts w:cs="宋体"/>
          <w:color w:val="000000" w:themeColor="text1"/>
          <w:sz w:val="24"/>
        </w:rPr>
      </w:pPr>
    </w:p>
    <w:tbl>
      <w:tblPr>
        <w:tblStyle w:val="TableNormal"/>
        <w:tblW w:w="8820" w:type="dxa"/>
        <w:tblInd w:w="111" w:type="dxa"/>
        <w:tblLayout w:type="fixed"/>
        <w:tblLook w:val="04A0"/>
      </w:tblPr>
      <w:tblGrid>
        <w:gridCol w:w="8820"/>
      </w:tblGrid>
      <w:tr w:rsidR="006241DD" w:rsidTr="006241DD">
        <w:trPr>
          <w:trHeight w:hRule="exact" w:val="1447"/>
        </w:trPr>
        <w:tc>
          <w:tcPr>
            <w:tcW w:w="8820" w:type="dxa"/>
            <w:tcBorders>
              <w:top w:val="nil"/>
              <w:left w:val="nil"/>
              <w:bottom w:val="nil"/>
              <w:right w:val="nil"/>
            </w:tcBorders>
          </w:tcPr>
          <w:p w:rsidR="006241DD" w:rsidRDefault="006241DD" w:rsidP="006241DD">
            <w:pPr>
              <w:pStyle w:val="Afc"/>
              <w:ind w:firstLine="480"/>
              <w:rPr>
                <w:rFonts w:hAnsi="宋体" w:cs="宋体"/>
                <w:kern w:val="0"/>
                <w:lang w:eastAsia="zh-CN"/>
              </w:rPr>
            </w:pPr>
            <w:r>
              <w:rPr>
                <w:rFonts w:hint="eastAsia"/>
                <w:szCs w:val="24"/>
                <w:lang w:eastAsia="zh-CN"/>
              </w:rPr>
              <w:t>我</w:t>
            </w:r>
            <w:r>
              <w:rPr>
                <w:szCs w:val="24"/>
                <w:lang w:eastAsia="zh-CN"/>
              </w:rPr>
              <w:t>方</w:t>
            </w:r>
            <w:r>
              <w:rPr>
                <w:rFonts w:hint="eastAsia"/>
                <w:szCs w:val="24"/>
                <w:lang w:eastAsia="zh-CN"/>
              </w:rPr>
              <w:t>已接爱</w:t>
            </w:r>
            <w:r>
              <w:rPr>
                <w:color w:val="000000" w:themeColor="text1"/>
                <w:u w:val="single" w:color="000000"/>
                <w:lang w:eastAsia="zh-CN"/>
              </w:rPr>
              <w:tab/>
            </w:r>
            <w:r>
              <w:rPr>
                <w:color w:val="000000" w:themeColor="text1"/>
                <w:u w:val="single" w:color="000000"/>
                <w:lang w:eastAsia="zh-CN"/>
              </w:rPr>
              <w:tab/>
            </w:r>
            <w:r>
              <w:rPr>
                <w:color w:val="000000" w:themeColor="text1"/>
                <w:u w:val="single" w:color="000000"/>
                <w:lang w:eastAsia="zh-CN"/>
              </w:rPr>
              <w:tab/>
            </w:r>
            <w:r>
              <w:rPr>
                <w:color w:val="000000" w:themeColor="text1"/>
                <w:u w:val="single" w:color="000000"/>
                <w:lang w:eastAsia="zh-CN"/>
              </w:rPr>
              <w:tab/>
            </w:r>
            <w:r>
              <w:rPr>
                <w:color w:val="000000" w:themeColor="text1"/>
                <w:lang w:eastAsia="zh-CN"/>
              </w:rPr>
              <w:t>（</w:t>
            </w:r>
            <w:r>
              <w:rPr>
                <w:rFonts w:hint="eastAsia"/>
                <w:color w:val="000000" w:themeColor="text1"/>
                <w:lang w:eastAsia="zh-CN"/>
              </w:rPr>
              <w:t>中标人</w:t>
            </w:r>
            <w:r>
              <w:rPr>
                <w:color w:val="000000" w:themeColor="text1"/>
                <w:lang w:eastAsia="zh-CN"/>
              </w:rPr>
              <w:t>名称）</w:t>
            </w:r>
            <w:r>
              <w:rPr>
                <w:rFonts w:hint="eastAsia"/>
                <w:szCs w:val="24"/>
                <w:lang w:eastAsia="zh-CN"/>
              </w:rPr>
              <w:t xml:space="preserve"> 于</w:t>
            </w:r>
            <w:r>
              <w:rPr>
                <w:szCs w:val="24"/>
                <w:u w:val="single"/>
                <w:lang w:eastAsia="zh-CN"/>
              </w:rPr>
              <w:tab/>
            </w:r>
            <w:r>
              <w:rPr>
                <w:szCs w:val="24"/>
                <w:lang w:eastAsia="zh-CN"/>
              </w:rPr>
              <w:t>年</w:t>
            </w:r>
            <w:r>
              <w:rPr>
                <w:szCs w:val="24"/>
                <w:u w:val="single"/>
                <w:lang w:eastAsia="zh-CN"/>
              </w:rPr>
              <w:tab/>
            </w:r>
            <w:r>
              <w:rPr>
                <w:rFonts w:hint="eastAsia"/>
                <w:szCs w:val="24"/>
                <w:u w:val="single"/>
                <w:lang w:eastAsia="zh-CN"/>
              </w:rPr>
              <w:t xml:space="preserve"> </w:t>
            </w:r>
            <w:r>
              <w:rPr>
                <w:szCs w:val="24"/>
                <w:lang w:eastAsia="zh-CN"/>
              </w:rPr>
              <w:t>月</w:t>
            </w:r>
            <w:r>
              <w:rPr>
                <w:szCs w:val="24"/>
                <w:u w:val="single"/>
                <w:lang w:eastAsia="zh-CN"/>
              </w:rPr>
              <w:tab/>
            </w:r>
            <w:r>
              <w:rPr>
                <w:rFonts w:hint="eastAsia"/>
                <w:szCs w:val="24"/>
                <w:u w:val="single"/>
                <w:lang w:eastAsia="zh-CN"/>
              </w:rPr>
              <w:t xml:space="preserve">  </w:t>
            </w:r>
            <w:r>
              <w:rPr>
                <w:szCs w:val="24"/>
                <w:lang w:eastAsia="zh-CN"/>
              </w:rPr>
              <w:t>日</w:t>
            </w:r>
            <w:r>
              <w:rPr>
                <w:rFonts w:hint="eastAsia"/>
                <w:szCs w:val="24"/>
                <w:lang w:eastAsia="zh-CN"/>
              </w:rPr>
              <w:t>所提交的</w:t>
            </w:r>
            <w:r>
              <w:rPr>
                <w:rFonts w:hAnsi="宋体" w:cs="宋体" w:hint="eastAsia"/>
                <w:kern w:val="0"/>
                <w:u w:val="single"/>
                <w:lang w:eastAsia="zh-CN"/>
              </w:rPr>
              <w:t>陕西旬邑至凤翔高速公路</w:t>
            </w:r>
            <w:r>
              <w:rPr>
                <w:rFonts w:hAnsi="宋体" w:cs="宋体" w:hint="eastAsia"/>
                <w:u w:val="single"/>
                <w:lang w:eastAsia="zh-CN"/>
              </w:rPr>
              <w:t>房屋建筑工</w:t>
            </w:r>
            <w:r>
              <w:rPr>
                <w:rFonts w:hAnsi="宋体" w:cs="宋体" w:hint="eastAsia"/>
                <w:kern w:val="0"/>
                <w:u w:val="single"/>
                <w:lang w:eastAsia="zh-CN"/>
              </w:rPr>
              <w:t>程施工</w:t>
            </w:r>
            <w:r>
              <w:rPr>
                <w:rFonts w:hAnsi="宋体" w:cs="宋体" w:hint="eastAsia"/>
                <w:u w:val="single"/>
                <w:lang w:eastAsia="zh-CN"/>
              </w:rPr>
              <w:t>监理服务</w:t>
            </w:r>
            <w:r>
              <w:rPr>
                <w:rFonts w:hAnsi="宋体" w:cs="宋体" w:hint="eastAsia"/>
                <w:kern w:val="0"/>
                <w:lang w:eastAsia="zh-CN"/>
              </w:rPr>
              <w:t>投标文件，确定</w:t>
            </w:r>
            <w:r>
              <w:rPr>
                <w:color w:val="000000" w:themeColor="text1"/>
                <w:u w:val="single" w:color="000000"/>
                <w:lang w:eastAsia="zh-CN"/>
              </w:rPr>
              <w:tab/>
            </w:r>
            <w:r>
              <w:rPr>
                <w:color w:val="000000" w:themeColor="text1"/>
                <w:u w:val="single" w:color="000000"/>
                <w:lang w:eastAsia="zh-CN"/>
              </w:rPr>
              <w:tab/>
            </w:r>
            <w:r>
              <w:rPr>
                <w:color w:val="000000" w:themeColor="text1"/>
                <w:u w:val="single" w:color="000000"/>
                <w:lang w:eastAsia="zh-CN"/>
              </w:rPr>
              <w:tab/>
            </w:r>
            <w:r>
              <w:rPr>
                <w:color w:val="000000" w:themeColor="text1"/>
                <w:u w:val="single" w:color="000000"/>
                <w:lang w:eastAsia="zh-CN"/>
              </w:rPr>
              <w:tab/>
            </w:r>
            <w:r>
              <w:rPr>
                <w:color w:val="000000" w:themeColor="text1"/>
                <w:lang w:eastAsia="zh-CN"/>
              </w:rPr>
              <w:t>（</w:t>
            </w:r>
            <w:r>
              <w:rPr>
                <w:rFonts w:hint="eastAsia"/>
                <w:color w:val="000000" w:themeColor="text1"/>
                <w:lang w:eastAsia="zh-CN"/>
              </w:rPr>
              <w:t>中标人</w:t>
            </w:r>
            <w:r>
              <w:rPr>
                <w:color w:val="000000" w:themeColor="text1"/>
                <w:lang w:eastAsia="zh-CN"/>
              </w:rPr>
              <w:t>名称）</w:t>
            </w:r>
            <w:r>
              <w:rPr>
                <w:rFonts w:hint="eastAsia"/>
                <w:color w:val="000000" w:themeColor="text1"/>
                <w:lang w:eastAsia="zh-CN"/>
              </w:rPr>
              <w:t>为中标人。</w:t>
            </w:r>
          </w:p>
          <w:p w:rsidR="006241DD" w:rsidRDefault="006241DD" w:rsidP="006241DD">
            <w:pPr>
              <w:pStyle w:val="Afc"/>
              <w:ind w:firstLine="480"/>
              <w:rPr>
                <w:szCs w:val="24"/>
                <w:lang w:eastAsia="zh-CN"/>
              </w:rPr>
            </w:pPr>
          </w:p>
          <w:p w:rsidR="006241DD" w:rsidRDefault="006241DD" w:rsidP="006241DD">
            <w:pPr>
              <w:pStyle w:val="Afc"/>
              <w:ind w:firstLine="480"/>
              <w:rPr>
                <w:szCs w:val="24"/>
                <w:lang w:eastAsia="zh-CN"/>
              </w:rPr>
            </w:pPr>
            <w:r>
              <w:rPr>
                <w:szCs w:val="24"/>
                <w:lang w:eastAsia="zh-CN"/>
              </w:rPr>
              <w:t>发出的</w:t>
            </w:r>
            <w:r>
              <w:rPr>
                <w:rFonts w:hint="eastAsia"/>
                <w:szCs w:val="24"/>
                <w:lang w:eastAsia="zh-CN"/>
              </w:rPr>
              <w:t>（项目名称）房屋建筑工程施工监理服务招标关于招标文件澄清/修改的通知（第</w:t>
            </w:r>
            <w:r>
              <w:rPr>
                <w:szCs w:val="24"/>
                <w:u w:val="single"/>
                <w:lang w:eastAsia="zh-CN"/>
              </w:rPr>
              <w:tab/>
            </w:r>
            <w:r>
              <w:rPr>
                <w:rFonts w:hint="eastAsia"/>
                <w:szCs w:val="24"/>
                <w:lang w:eastAsia="zh-CN"/>
              </w:rPr>
              <w:t>号补遗书，正文共</w:t>
            </w:r>
            <w:r>
              <w:rPr>
                <w:szCs w:val="24"/>
                <w:u w:val="single"/>
                <w:lang w:eastAsia="zh-CN"/>
              </w:rPr>
              <w:tab/>
            </w:r>
            <w:r>
              <w:rPr>
                <w:rFonts w:hint="eastAsia"/>
                <w:szCs w:val="24"/>
                <w:lang w:eastAsia="zh-CN"/>
              </w:rPr>
              <w:t>页），</w:t>
            </w:r>
          </w:p>
        </w:tc>
      </w:tr>
      <w:tr w:rsidR="006241DD" w:rsidTr="006241DD">
        <w:trPr>
          <w:trHeight w:hRule="exact" w:val="507"/>
        </w:trPr>
        <w:tc>
          <w:tcPr>
            <w:tcW w:w="8820" w:type="dxa"/>
            <w:tcBorders>
              <w:top w:val="nil"/>
              <w:left w:val="nil"/>
              <w:bottom w:val="nil"/>
              <w:right w:val="nil"/>
            </w:tcBorders>
          </w:tcPr>
          <w:p w:rsidR="006241DD" w:rsidRDefault="006241DD" w:rsidP="006241DD">
            <w:pPr>
              <w:pStyle w:val="Afc"/>
              <w:ind w:firstLineChars="0" w:firstLine="0"/>
              <w:rPr>
                <w:szCs w:val="24"/>
                <w:lang w:eastAsia="zh-CN"/>
              </w:rPr>
            </w:pPr>
          </w:p>
          <w:p w:rsidR="006241DD" w:rsidRDefault="006241DD" w:rsidP="006241DD">
            <w:pPr>
              <w:pStyle w:val="Afc"/>
              <w:ind w:firstLineChars="0" w:firstLine="0"/>
              <w:rPr>
                <w:szCs w:val="24"/>
                <w:lang w:eastAsia="zh-CN"/>
              </w:rPr>
            </w:pPr>
          </w:p>
          <w:p w:rsidR="006241DD" w:rsidRDefault="006241DD" w:rsidP="006241DD">
            <w:pPr>
              <w:pStyle w:val="Afc"/>
              <w:ind w:firstLineChars="0" w:firstLine="0"/>
              <w:rPr>
                <w:szCs w:val="24"/>
                <w:lang w:eastAsia="zh-CN"/>
              </w:rPr>
            </w:pPr>
          </w:p>
          <w:p w:rsidR="006241DD" w:rsidRDefault="006241DD" w:rsidP="006241DD">
            <w:pPr>
              <w:pStyle w:val="Afc"/>
              <w:ind w:firstLineChars="0" w:firstLine="0"/>
              <w:rPr>
                <w:szCs w:val="24"/>
                <w:lang w:eastAsia="zh-CN"/>
              </w:rPr>
            </w:pPr>
          </w:p>
        </w:tc>
      </w:tr>
    </w:tbl>
    <w:p w:rsidR="006241DD" w:rsidRDefault="006241DD" w:rsidP="006241DD">
      <w:pPr>
        <w:pStyle w:val="Afc"/>
        <w:ind w:firstLineChars="0" w:firstLine="0"/>
        <w:rPr>
          <w:szCs w:val="24"/>
        </w:rPr>
      </w:pPr>
      <w:r>
        <w:rPr>
          <w:rFonts w:hint="eastAsia"/>
          <w:szCs w:val="24"/>
        </w:rPr>
        <w:t>感谢你单位对招标项目的参与！</w:t>
      </w:r>
    </w:p>
    <w:p w:rsidR="006241DD" w:rsidRDefault="006241DD" w:rsidP="006241DD">
      <w:pPr>
        <w:ind w:firstLine="480"/>
        <w:rPr>
          <w:rFonts w:cs="宋体"/>
          <w:color w:val="000000" w:themeColor="text1"/>
          <w:sz w:val="24"/>
        </w:rPr>
      </w:pPr>
    </w:p>
    <w:p w:rsidR="006241DD" w:rsidRDefault="006241DD" w:rsidP="006241DD">
      <w:pPr>
        <w:ind w:firstLine="480"/>
        <w:rPr>
          <w:rFonts w:cs="宋体"/>
          <w:color w:val="000000" w:themeColor="text1"/>
          <w:sz w:val="24"/>
        </w:rPr>
      </w:pPr>
    </w:p>
    <w:p w:rsidR="006241DD" w:rsidRDefault="006241DD" w:rsidP="006241DD">
      <w:pPr>
        <w:spacing w:before="360" w:after="360"/>
        <w:ind w:firstLineChars="1400" w:firstLine="3360"/>
        <w:rPr>
          <w:rFonts w:ascii="宋体" w:hAnsi="宋体" w:cs="宋体"/>
          <w:kern w:val="0"/>
          <w:sz w:val="24"/>
          <w:u w:val="single"/>
        </w:rPr>
      </w:pPr>
      <w:r>
        <w:rPr>
          <w:rFonts w:ascii="宋体" w:hAnsi="宋体" w:cs="宋体" w:hint="eastAsia"/>
          <w:kern w:val="0"/>
          <w:sz w:val="24"/>
        </w:rPr>
        <w:t>招标人：</w:t>
      </w:r>
      <w:r>
        <w:rPr>
          <w:rFonts w:ascii="宋体" w:hAnsi="宋体" w:cs="宋体" w:hint="eastAsia"/>
          <w:kern w:val="0"/>
          <w:sz w:val="24"/>
          <w:u w:val="single"/>
        </w:rPr>
        <w:t xml:space="preserve">       （全称）（盖</w:t>
      </w:r>
      <w:r>
        <w:rPr>
          <w:rFonts w:asciiTheme="majorEastAsia" w:eastAsiaTheme="majorEastAsia" w:hAnsiTheme="majorEastAsia"/>
          <w:sz w:val="24"/>
          <w:u w:val="single"/>
        </w:rPr>
        <w:t>单位</w:t>
      </w:r>
      <w:r>
        <w:rPr>
          <w:rFonts w:ascii="宋体" w:hAnsi="宋体" w:cs="宋体" w:hint="eastAsia"/>
          <w:kern w:val="0"/>
          <w:sz w:val="24"/>
          <w:u w:val="single"/>
        </w:rPr>
        <w:t xml:space="preserve">章） </w:t>
      </w:r>
    </w:p>
    <w:p w:rsidR="006241DD" w:rsidRDefault="006241DD" w:rsidP="006241DD">
      <w:pPr>
        <w:spacing w:before="120" w:after="120"/>
        <w:ind w:firstLineChars="1400" w:firstLine="3360"/>
        <w:jc w:val="left"/>
        <w:outlineLvl w:val="2"/>
        <w:rPr>
          <w:rFonts w:ascii="宋体" w:hAnsi="宋体" w:cs="宋体"/>
          <w:kern w:val="0"/>
          <w:sz w:val="24"/>
          <w:u w:val="single"/>
        </w:rPr>
      </w:pPr>
      <w:r>
        <w:rPr>
          <w:rFonts w:ascii="宋体" w:hAnsi="宋体" w:cs="宋体" w:hint="eastAsia"/>
          <w:kern w:val="0"/>
          <w:sz w:val="24"/>
          <w:u w:val="single"/>
        </w:rPr>
        <w:t>招标代理机构      （全称）（盖</w:t>
      </w:r>
      <w:r>
        <w:rPr>
          <w:rFonts w:asciiTheme="majorEastAsia" w:eastAsiaTheme="majorEastAsia" w:hAnsiTheme="majorEastAsia"/>
          <w:sz w:val="24"/>
          <w:u w:val="single"/>
        </w:rPr>
        <w:t>单位</w:t>
      </w:r>
      <w:r>
        <w:rPr>
          <w:rFonts w:ascii="宋体" w:hAnsi="宋体" w:cs="宋体" w:hint="eastAsia"/>
          <w:kern w:val="0"/>
          <w:sz w:val="24"/>
          <w:u w:val="single"/>
        </w:rPr>
        <w:t>章）</w:t>
      </w:r>
    </w:p>
    <w:p w:rsidR="006241DD" w:rsidRDefault="006241DD" w:rsidP="006241DD">
      <w:pPr>
        <w:spacing w:before="120" w:after="120"/>
        <w:ind w:firstLineChars="700" w:firstLine="1680"/>
        <w:jc w:val="left"/>
        <w:outlineLvl w:val="2"/>
        <w:rPr>
          <w:rFonts w:ascii="宋体" w:hAnsi="宋体" w:cs="宋体"/>
          <w:kern w:val="0"/>
          <w:sz w:val="24"/>
          <w:u w:val="single"/>
        </w:rPr>
      </w:pPr>
    </w:p>
    <w:p w:rsidR="006241DD" w:rsidRDefault="006241DD" w:rsidP="006241DD">
      <w:pPr>
        <w:spacing w:line="360" w:lineRule="auto"/>
        <w:ind w:firstLineChars="2200" w:firstLine="5280"/>
        <w:jc w:val="left"/>
        <w:outlineLvl w:val="1"/>
        <w:rPr>
          <w:rFonts w:ascii="宋体" w:hAnsi="宋体" w:cs="宋体"/>
          <w:bCs/>
          <w:kern w:val="0"/>
          <w:sz w:val="28"/>
          <w:szCs w:val="28"/>
        </w:rPr>
      </w:pPr>
      <w:r>
        <w:rPr>
          <w:rFonts w:cs="宋体"/>
          <w:color w:val="000000" w:themeColor="text1"/>
          <w:sz w:val="24"/>
        </w:rPr>
        <w:t>年</w:t>
      </w:r>
      <w:r>
        <w:rPr>
          <w:rFonts w:cs="宋体" w:hint="eastAsia"/>
          <w:color w:val="000000" w:themeColor="text1"/>
          <w:sz w:val="24"/>
        </w:rPr>
        <w:t xml:space="preserve">  </w:t>
      </w:r>
      <w:r>
        <w:rPr>
          <w:rFonts w:cs="宋体"/>
          <w:color w:val="000000" w:themeColor="text1"/>
          <w:sz w:val="24"/>
        </w:rPr>
        <w:t>月</w:t>
      </w:r>
      <w:r>
        <w:rPr>
          <w:rFonts w:cs="宋体" w:hint="eastAsia"/>
          <w:color w:val="000000" w:themeColor="text1"/>
          <w:sz w:val="24"/>
        </w:rPr>
        <w:t xml:space="preserve">   </w:t>
      </w:r>
      <w:r>
        <w:rPr>
          <w:rFonts w:cs="宋体"/>
          <w:color w:val="000000" w:themeColor="text1"/>
          <w:sz w:val="24"/>
        </w:rPr>
        <w:t>日</w:t>
      </w: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6241DD" w:rsidRDefault="006241DD">
      <w:pPr>
        <w:spacing w:line="360" w:lineRule="auto"/>
        <w:jc w:val="left"/>
        <w:outlineLvl w:val="1"/>
        <w:rPr>
          <w:rFonts w:ascii="宋体" w:hAnsi="宋体" w:cs="宋体"/>
          <w:bCs/>
          <w:kern w:val="0"/>
          <w:sz w:val="28"/>
          <w:szCs w:val="28"/>
        </w:rPr>
      </w:pPr>
    </w:p>
    <w:p w:rsidR="005B02D5" w:rsidRDefault="00966564">
      <w:pPr>
        <w:spacing w:line="360" w:lineRule="auto"/>
        <w:jc w:val="left"/>
        <w:outlineLvl w:val="1"/>
        <w:rPr>
          <w:rFonts w:ascii="宋体" w:hAnsi="宋体" w:cs="宋体"/>
          <w:bCs/>
          <w:kern w:val="0"/>
          <w:sz w:val="28"/>
          <w:szCs w:val="28"/>
        </w:rPr>
      </w:pPr>
      <w:r>
        <w:rPr>
          <w:rFonts w:ascii="宋体" w:hAnsi="宋体" w:cs="宋体"/>
          <w:bCs/>
          <w:kern w:val="0"/>
          <w:sz w:val="28"/>
          <w:szCs w:val="28"/>
        </w:rPr>
        <w:t>附件</w:t>
      </w:r>
      <w:r w:rsidR="006241DD">
        <w:rPr>
          <w:rFonts w:ascii="宋体" w:hAnsi="宋体" w:cs="宋体" w:hint="eastAsia"/>
          <w:bCs/>
          <w:kern w:val="0"/>
          <w:sz w:val="28"/>
          <w:szCs w:val="28"/>
        </w:rPr>
        <w:t>7</w:t>
      </w:r>
      <w:r>
        <w:rPr>
          <w:rFonts w:ascii="宋体" w:hAnsi="宋体" w:cs="宋体" w:hint="eastAsia"/>
          <w:bCs/>
          <w:kern w:val="0"/>
          <w:sz w:val="28"/>
          <w:szCs w:val="28"/>
        </w:rPr>
        <w:t xml:space="preserve">  </w:t>
      </w:r>
      <w:r>
        <w:rPr>
          <w:rFonts w:ascii="宋体" w:hAnsi="宋体" w:cs="宋体"/>
          <w:bCs/>
          <w:kern w:val="0"/>
          <w:sz w:val="28"/>
          <w:szCs w:val="28"/>
        </w:rPr>
        <w:t>确认通知</w:t>
      </w:r>
    </w:p>
    <w:p w:rsidR="005B02D5" w:rsidRDefault="005B02D5">
      <w:pPr>
        <w:spacing w:line="360" w:lineRule="auto"/>
        <w:jc w:val="left"/>
        <w:outlineLvl w:val="1"/>
        <w:rPr>
          <w:rFonts w:ascii="宋体" w:hAnsi="宋体" w:cs="宋体"/>
          <w:b/>
          <w:kern w:val="0"/>
          <w:sz w:val="28"/>
          <w:szCs w:val="28"/>
        </w:rPr>
      </w:pPr>
    </w:p>
    <w:p w:rsidR="005B02D5" w:rsidRDefault="00966564">
      <w:pPr>
        <w:spacing w:line="360" w:lineRule="auto"/>
        <w:jc w:val="center"/>
        <w:outlineLvl w:val="1"/>
        <w:rPr>
          <w:rFonts w:ascii="宋体" w:hAnsi="宋体" w:cs="宋体"/>
          <w:b/>
          <w:kern w:val="0"/>
          <w:sz w:val="28"/>
          <w:szCs w:val="28"/>
        </w:rPr>
      </w:pPr>
      <w:r>
        <w:rPr>
          <w:rFonts w:ascii="宋体" w:hAnsi="宋体" w:cs="宋体"/>
          <w:b/>
          <w:kern w:val="0"/>
          <w:sz w:val="28"/>
          <w:szCs w:val="28"/>
        </w:rPr>
        <w:t>确 认 通 知</w:t>
      </w:r>
    </w:p>
    <w:p w:rsidR="005B02D5" w:rsidRDefault="005B02D5">
      <w:pPr>
        <w:spacing w:line="360" w:lineRule="auto"/>
        <w:jc w:val="center"/>
        <w:outlineLvl w:val="1"/>
        <w:rPr>
          <w:rFonts w:ascii="宋体" w:hAnsi="宋体" w:cs="宋体"/>
          <w:b/>
          <w:kern w:val="0"/>
          <w:sz w:val="28"/>
          <w:szCs w:val="28"/>
        </w:rPr>
      </w:pPr>
    </w:p>
    <w:p w:rsidR="005B02D5" w:rsidRDefault="00966564">
      <w:pPr>
        <w:pStyle w:val="a7"/>
        <w:tabs>
          <w:tab w:val="left" w:pos="1681"/>
        </w:tabs>
        <w:spacing w:before="29"/>
        <w:ind w:left="144" w:firstLine="480"/>
        <w:rPr>
          <w:color w:val="000000" w:themeColor="text1"/>
        </w:rPr>
      </w:pPr>
      <w:r>
        <w:rPr>
          <w:color w:val="000000" w:themeColor="text1"/>
          <w:u w:val="single" w:color="000000"/>
        </w:rPr>
        <w:tab/>
      </w:r>
      <w:r>
        <w:rPr>
          <w:color w:val="000000" w:themeColor="text1"/>
        </w:rPr>
        <w:t>（招标人名称）：</w:t>
      </w:r>
    </w:p>
    <w:p w:rsidR="005B02D5" w:rsidRDefault="005B02D5">
      <w:pPr>
        <w:spacing w:before="3"/>
        <w:rPr>
          <w:rFonts w:cs="宋体"/>
          <w:color w:val="000000" w:themeColor="text1"/>
          <w:sz w:val="24"/>
        </w:rPr>
      </w:pPr>
    </w:p>
    <w:tbl>
      <w:tblPr>
        <w:tblStyle w:val="TableNormal"/>
        <w:tblW w:w="0" w:type="auto"/>
        <w:tblInd w:w="111" w:type="dxa"/>
        <w:tblLayout w:type="fixed"/>
        <w:tblLook w:val="04A0"/>
      </w:tblPr>
      <w:tblGrid>
        <w:gridCol w:w="8820"/>
      </w:tblGrid>
      <w:tr w:rsidR="005B02D5">
        <w:trPr>
          <w:trHeight w:hRule="exact" w:val="1050"/>
        </w:trPr>
        <w:tc>
          <w:tcPr>
            <w:tcW w:w="8820" w:type="dxa"/>
            <w:tcBorders>
              <w:top w:val="nil"/>
              <w:left w:val="nil"/>
              <w:bottom w:val="nil"/>
              <w:right w:val="nil"/>
            </w:tcBorders>
          </w:tcPr>
          <w:p w:rsidR="005B02D5" w:rsidRDefault="00966564">
            <w:pPr>
              <w:pStyle w:val="Afc"/>
              <w:ind w:firstLine="480"/>
              <w:rPr>
                <w:szCs w:val="24"/>
              </w:rPr>
            </w:pPr>
            <w:r>
              <w:rPr>
                <w:szCs w:val="24"/>
              </w:rPr>
              <w:t>你方于</w:t>
            </w:r>
            <w:r>
              <w:rPr>
                <w:szCs w:val="24"/>
                <w:u w:val="single"/>
              </w:rPr>
              <w:tab/>
            </w:r>
            <w:r>
              <w:rPr>
                <w:rFonts w:hint="eastAsia"/>
                <w:szCs w:val="24"/>
                <w:u w:val="single"/>
              </w:rPr>
              <w:t xml:space="preserve">  </w:t>
            </w:r>
            <w:r>
              <w:rPr>
                <w:szCs w:val="24"/>
              </w:rPr>
              <w:t>年</w:t>
            </w:r>
            <w:r>
              <w:rPr>
                <w:szCs w:val="24"/>
                <w:u w:val="single"/>
              </w:rPr>
              <w:tab/>
            </w:r>
            <w:r>
              <w:rPr>
                <w:szCs w:val="24"/>
              </w:rPr>
              <w:t>月</w:t>
            </w:r>
            <w:r>
              <w:rPr>
                <w:rFonts w:hint="eastAsia"/>
                <w:szCs w:val="24"/>
              </w:rPr>
              <w:t xml:space="preserve">   </w:t>
            </w:r>
            <w:r>
              <w:rPr>
                <w:szCs w:val="24"/>
              </w:rPr>
              <w:t>日发出的</w:t>
            </w:r>
            <w:r>
              <w:rPr>
                <w:rFonts w:hint="eastAsia"/>
                <w:szCs w:val="24"/>
              </w:rPr>
              <w:t>（项目名称）交工验收质量检测招标关于招标文件澄清/修改的通知（第</w:t>
            </w:r>
            <w:r>
              <w:rPr>
                <w:szCs w:val="24"/>
                <w:u w:val="single"/>
              </w:rPr>
              <w:tab/>
            </w:r>
            <w:r>
              <w:rPr>
                <w:rFonts w:hint="eastAsia"/>
                <w:szCs w:val="24"/>
                <w:u w:val="single"/>
              </w:rPr>
              <w:t xml:space="preserve">  </w:t>
            </w:r>
            <w:r>
              <w:rPr>
                <w:rFonts w:hint="eastAsia"/>
                <w:szCs w:val="24"/>
              </w:rPr>
              <w:t>号补遗书，正文共</w:t>
            </w:r>
            <w:r>
              <w:rPr>
                <w:szCs w:val="24"/>
                <w:u w:val="single"/>
              </w:rPr>
              <w:tab/>
            </w:r>
            <w:r>
              <w:rPr>
                <w:rFonts w:hint="eastAsia"/>
                <w:szCs w:val="24"/>
              </w:rPr>
              <w:t>页），</w:t>
            </w:r>
          </w:p>
        </w:tc>
      </w:tr>
      <w:tr w:rsidR="005B02D5">
        <w:trPr>
          <w:trHeight w:hRule="exact" w:val="507"/>
        </w:trPr>
        <w:tc>
          <w:tcPr>
            <w:tcW w:w="8820" w:type="dxa"/>
            <w:tcBorders>
              <w:top w:val="nil"/>
              <w:left w:val="nil"/>
              <w:bottom w:val="nil"/>
              <w:right w:val="nil"/>
            </w:tcBorders>
          </w:tcPr>
          <w:p w:rsidR="005B02D5" w:rsidRDefault="00966564">
            <w:pPr>
              <w:pStyle w:val="Afc"/>
              <w:ind w:firstLine="480"/>
              <w:rPr>
                <w:szCs w:val="24"/>
              </w:rPr>
            </w:pPr>
            <w:r>
              <w:rPr>
                <w:szCs w:val="24"/>
              </w:rPr>
              <w:t>我方已于</w:t>
            </w:r>
            <w:r>
              <w:rPr>
                <w:szCs w:val="24"/>
                <w:u w:val="single"/>
              </w:rPr>
              <w:tab/>
            </w:r>
            <w:r>
              <w:rPr>
                <w:szCs w:val="24"/>
              </w:rPr>
              <w:t>年</w:t>
            </w:r>
            <w:r>
              <w:rPr>
                <w:szCs w:val="24"/>
                <w:u w:val="single"/>
              </w:rPr>
              <w:tab/>
            </w:r>
            <w:r>
              <w:rPr>
                <w:szCs w:val="24"/>
              </w:rPr>
              <w:t>月</w:t>
            </w:r>
            <w:r>
              <w:rPr>
                <w:szCs w:val="24"/>
                <w:u w:val="single"/>
              </w:rPr>
              <w:tab/>
            </w:r>
            <w:r>
              <w:rPr>
                <w:szCs w:val="24"/>
              </w:rPr>
              <w:t>日收到。</w:t>
            </w:r>
          </w:p>
        </w:tc>
      </w:tr>
    </w:tbl>
    <w:p w:rsidR="005B02D5" w:rsidRDefault="00966564">
      <w:pPr>
        <w:pStyle w:val="Afc"/>
        <w:ind w:firstLine="480"/>
        <w:rPr>
          <w:szCs w:val="24"/>
        </w:rPr>
      </w:pPr>
      <w:r>
        <w:rPr>
          <w:szCs w:val="24"/>
        </w:rPr>
        <w:t>特此确认。</w:t>
      </w:r>
    </w:p>
    <w:p w:rsidR="005B02D5" w:rsidRDefault="005B02D5">
      <w:pPr>
        <w:ind w:firstLine="480"/>
        <w:rPr>
          <w:rFonts w:cs="宋体"/>
          <w:color w:val="000000" w:themeColor="text1"/>
          <w:sz w:val="24"/>
        </w:rPr>
      </w:pPr>
    </w:p>
    <w:p w:rsidR="005B02D5" w:rsidRDefault="005B02D5">
      <w:pPr>
        <w:ind w:firstLine="480"/>
        <w:rPr>
          <w:rFonts w:cs="宋体"/>
          <w:color w:val="000000" w:themeColor="text1"/>
          <w:sz w:val="24"/>
        </w:rPr>
      </w:pPr>
    </w:p>
    <w:p w:rsidR="005B02D5" w:rsidRDefault="005B02D5">
      <w:pPr>
        <w:ind w:firstLine="480"/>
        <w:rPr>
          <w:rFonts w:cs="宋体"/>
          <w:color w:val="000000" w:themeColor="text1"/>
          <w:sz w:val="24"/>
        </w:rPr>
      </w:pPr>
    </w:p>
    <w:p w:rsidR="005B02D5" w:rsidRDefault="00966564">
      <w:pPr>
        <w:pStyle w:val="a7"/>
        <w:tabs>
          <w:tab w:val="left" w:pos="6876"/>
        </w:tabs>
        <w:spacing w:before="176"/>
        <w:ind w:left="3751" w:firstLine="480"/>
        <w:rPr>
          <w:color w:val="000000" w:themeColor="text1"/>
        </w:rPr>
      </w:pPr>
      <w:r>
        <w:rPr>
          <w:color w:val="000000" w:themeColor="text1"/>
        </w:rPr>
        <w:t>投标人：</w:t>
      </w:r>
      <w:r>
        <w:rPr>
          <w:color w:val="000000" w:themeColor="text1"/>
          <w:u w:val="single"/>
        </w:rPr>
        <w:tab/>
      </w:r>
      <w:r>
        <w:rPr>
          <w:color w:val="000000" w:themeColor="text1"/>
        </w:rPr>
        <w:t>（盖单位章）</w:t>
      </w:r>
    </w:p>
    <w:p w:rsidR="006241DD" w:rsidRDefault="006241DD">
      <w:pPr>
        <w:pStyle w:val="a7"/>
        <w:tabs>
          <w:tab w:val="left" w:pos="6876"/>
        </w:tabs>
        <w:spacing w:before="176"/>
        <w:ind w:left="3751" w:firstLine="480"/>
        <w:rPr>
          <w:color w:val="000000" w:themeColor="text1"/>
        </w:rPr>
      </w:pPr>
    </w:p>
    <w:p w:rsidR="005B02D5" w:rsidRDefault="005B02D5">
      <w:pPr>
        <w:tabs>
          <w:tab w:val="left" w:pos="1055"/>
          <w:tab w:val="left" w:pos="2236"/>
        </w:tabs>
        <w:ind w:right="1034" w:firstLineChars="2650" w:firstLine="6360"/>
        <w:rPr>
          <w:rFonts w:cs="宋体"/>
          <w:color w:val="000000" w:themeColor="text1"/>
          <w:sz w:val="24"/>
        </w:rPr>
      </w:pPr>
    </w:p>
    <w:p w:rsidR="005B02D5" w:rsidRDefault="00966564">
      <w:pPr>
        <w:spacing w:before="120" w:after="120"/>
        <w:ind w:firstLineChars="2500" w:firstLine="6000"/>
        <w:jc w:val="left"/>
        <w:outlineLvl w:val="2"/>
        <w:rPr>
          <w:rFonts w:ascii="宋体" w:hAnsi="宋体" w:cs="宋体"/>
          <w:kern w:val="0"/>
          <w:sz w:val="24"/>
        </w:rPr>
      </w:pPr>
      <w:r>
        <w:rPr>
          <w:rFonts w:cs="宋体"/>
          <w:color w:val="000000" w:themeColor="text1"/>
          <w:sz w:val="24"/>
        </w:rPr>
        <w:t>年</w:t>
      </w:r>
      <w:r>
        <w:rPr>
          <w:rFonts w:cs="宋体" w:hint="eastAsia"/>
          <w:color w:val="000000" w:themeColor="text1"/>
          <w:sz w:val="24"/>
        </w:rPr>
        <w:t xml:space="preserve">   </w:t>
      </w:r>
      <w:r>
        <w:rPr>
          <w:rFonts w:cs="宋体"/>
          <w:color w:val="000000" w:themeColor="text1"/>
          <w:sz w:val="24"/>
        </w:rPr>
        <w:t>月</w:t>
      </w:r>
      <w:r>
        <w:rPr>
          <w:rFonts w:cs="宋体" w:hint="eastAsia"/>
          <w:color w:val="000000" w:themeColor="text1"/>
          <w:sz w:val="24"/>
        </w:rPr>
        <w:t xml:space="preserve">   </w:t>
      </w:r>
      <w:r>
        <w:rPr>
          <w:rFonts w:cs="宋体"/>
          <w:color w:val="000000" w:themeColor="text1"/>
          <w:sz w:val="24"/>
        </w:rPr>
        <w:t>日</w:t>
      </w:r>
    </w:p>
    <w:p w:rsidR="005B02D5" w:rsidRDefault="00966564">
      <w:pPr>
        <w:spacing w:line="400" w:lineRule="exact"/>
        <w:jc w:val="center"/>
        <w:outlineLvl w:val="0"/>
        <w:rPr>
          <w:rFonts w:ascii="宋体" w:hAnsi="宋体" w:cs="宋体"/>
          <w:kern w:val="0"/>
          <w:sz w:val="24"/>
        </w:rPr>
      </w:pPr>
      <w:r>
        <w:rPr>
          <w:rFonts w:ascii="宋体" w:hAnsi="宋体" w:cs="宋体"/>
          <w:kern w:val="0"/>
          <w:sz w:val="24"/>
        </w:rPr>
        <w:br w:type="page"/>
      </w: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5B02D5">
      <w:pPr>
        <w:spacing w:line="400" w:lineRule="exact"/>
        <w:jc w:val="center"/>
        <w:outlineLvl w:val="0"/>
        <w:rPr>
          <w:rFonts w:ascii="宋体" w:hAnsi="宋体" w:cs="宋体"/>
          <w:b/>
          <w:bCs/>
          <w:sz w:val="24"/>
        </w:rPr>
      </w:pPr>
    </w:p>
    <w:p w:rsidR="005B02D5" w:rsidRDefault="00966564">
      <w:pPr>
        <w:pStyle w:val="1"/>
        <w:numPr>
          <w:ilvl w:val="0"/>
          <w:numId w:val="2"/>
        </w:numPr>
        <w:rPr>
          <w:rFonts w:ascii="宋体" w:hAnsi="宋体" w:cs="宋体"/>
          <w:sz w:val="44"/>
        </w:rPr>
      </w:pPr>
      <w:bookmarkStart w:id="39" w:name="_Toc275593622"/>
      <w:bookmarkStart w:id="40" w:name="_Toc275855681"/>
      <w:bookmarkStart w:id="41" w:name="_Toc275856064"/>
      <w:bookmarkStart w:id="42" w:name="_Toc27704"/>
      <w:r>
        <w:rPr>
          <w:rFonts w:ascii="宋体" w:hAnsi="宋体" w:cs="宋体" w:hint="eastAsia"/>
          <w:sz w:val="44"/>
        </w:rPr>
        <w:t xml:space="preserve"> </w:t>
      </w:r>
      <w:bookmarkStart w:id="43" w:name="_Toc514918837"/>
      <w:r>
        <w:rPr>
          <w:rFonts w:ascii="宋体" w:hAnsi="宋体" w:cs="宋体" w:hint="eastAsia"/>
          <w:sz w:val="44"/>
        </w:rPr>
        <w:t>评标办法</w:t>
      </w:r>
      <w:bookmarkEnd w:id="39"/>
      <w:bookmarkEnd w:id="40"/>
      <w:bookmarkEnd w:id="41"/>
      <w:bookmarkEnd w:id="42"/>
      <w:bookmarkEnd w:id="43"/>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966564">
      <w:pPr>
        <w:pStyle w:val="2"/>
        <w:spacing w:before="0" w:after="0" w:line="360" w:lineRule="auto"/>
        <w:rPr>
          <w:rFonts w:ascii="宋体" w:eastAsia="宋体" w:hAnsi="宋体" w:cs="宋体"/>
          <w:color w:val="000000"/>
          <w:sz w:val="30"/>
          <w:szCs w:val="30"/>
        </w:rPr>
      </w:pPr>
      <w:bookmarkStart w:id="44" w:name="_Toc370400576"/>
      <w:bookmarkStart w:id="45" w:name="_Toc397696292"/>
      <w:bookmarkStart w:id="46" w:name="_Toc370400410"/>
      <w:r>
        <w:rPr>
          <w:rFonts w:ascii="宋体" w:eastAsia="宋体" w:hAnsi="宋体" w:cs="宋体" w:hint="eastAsia"/>
          <w:color w:val="000000"/>
          <w:sz w:val="30"/>
          <w:szCs w:val="30"/>
        </w:rPr>
        <w:br w:type="page"/>
      </w:r>
    </w:p>
    <w:p w:rsidR="005B02D5" w:rsidRDefault="00966564">
      <w:pPr>
        <w:tabs>
          <w:tab w:val="left" w:pos="3029"/>
        </w:tabs>
        <w:spacing w:line="540" w:lineRule="exact"/>
        <w:ind w:left="1277" w:right="275" w:firstLine="723"/>
        <w:rPr>
          <w:rFonts w:hAnsi="宋体" w:cs="宋体"/>
          <w:b/>
          <w:color w:val="000000" w:themeColor="text1"/>
          <w:sz w:val="36"/>
          <w:szCs w:val="44"/>
        </w:rPr>
      </w:pPr>
      <w:r>
        <w:rPr>
          <w:rFonts w:hAnsi="宋体" w:cs="宋体"/>
          <w:b/>
          <w:color w:val="000000" w:themeColor="text1"/>
          <w:sz w:val="36"/>
          <w:szCs w:val="44"/>
        </w:rPr>
        <w:lastRenderedPageBreak/>
        <w:t>第三章</w:t>
      </w:r>
      <w:r>
        <w:rPr>
          <w:rFonts w:hAnsi="宋体" w:cs="宋体"/>
          <w:b/>
          <w:color w:val="000000" w:themeColor="text1"/>
          <w:spacing w:val="-12"/>
          <w:w w:val="102"/>
          <w:sz w:val="36"/>
          <w:szCs w:val="44"/>
        </w:rPr>
        <w:t>评</w:t>
      </w:r>
      <w:r>
        <w:rPr>
          <w:rFonts w:hAnsi="宋体" w:cs="宋体"/>
          <w:b/>
          <w:color w:val="000000" w:themeColor="text1"/>
          <w:w w:val="102"/>
          <w:sz w:val="36"/>
          <w:szCs w:val="44"/>
        </w:rPr>
        <w:t>标</w:t>
      </w:r>
      <w:r>
        <w:rPr>
          <w:rFonts w:hAnsi="宋体" w:cs="宋体"/>
          <w:b/>
          <w:color w:val="000000" w:themeColor="text1"/>
          <w:spacing w:val="-5"/>
          <w:w w:val="102"/>
          <w:sz w:val="36"/>
          <w:szCs w:val="44"/>
        </w:rPr>
        <w:t>办</w:t>
      </w:r>
      <w:r>
        <w:rPr>
          <w:rFonts w:hAnsi="宋体" w:cs="宋体"/>
          <w:b/>
          <w:color w:val="000000" w:themeColor="text1"/>
          <w:w w:val="102"/>
          <w:sz w:val="36"/>
          <w:szCs w:val="44"/>
        </w:rPr>
        <w:t>法</w:t>
      </w:r>
      <w:r>
        <w:rPr>
          <w:rFonts w:hAnsi="宋体" w:cs="宋体" w:hint="eastAsia"/>
          <w:b/>
          <w:color w:val="000000" w:themeColor="text1"/>
          <w:w w:val="102"/>
          <w:sz w:val="36"/>
          <w:szCs w:val="44"/>
        </w:rPr>
        <w:t>（</w:t>
      </w:r>
      <w:r>
        <w:rPr>
          <w:rFonts w:hAnsi="宋体" w:cs="宋体"/>
          <w:b/>
          <w:color w:val="000000" w:themeColor="text1"/>
          <w:w w:val="102"/>
          <w:sz w:val="36"/>
          <w:szCs w:val="44"/>
        </w:rPr>
        <w:t>综合评估法</w:t>
      </w:r>
      <w:r>
        <w:rPr>
          <w:rFonts w:hAnsi="宋体" w:cs="宋体" w:hint="eastAsia"/>
          <w:b/>
          <w:color w:val="000000" w:themeColor="text1"/>
          <w:w w:val="102"/>
          <w:sz w:val="36"/>
          <w:szCs w:val="44"/>
        </w:rPr>
        <w:t>）</w:t>
      </w:r>
    </w:p>
    <w:p w:rsidR="005B02D5" w:rsidRDefault="005B02D5">
      <w:pPr>
        <w:pStyle w:val="jiange"/>
      </w:pPr>
      <w:bookmarkStart w:id="47" w:name="_Toc526716263"/>
    </w:p>
    <w:p w:rsidR="005B02D5" w:rsidRDefault="00966564">
      <w:pPr>
        <w:pStyle w:val="2"/>
        <w:keepNext w:val="0"/>
        <w:keepLines w:val="0"/>
        <w:adjustRightInd w:val="0"/>
        <w:snapToGrid w:val="0"/>
        <w:spacing w:before="0" w:after="0" w:line="360" w:lineRule="auto"/>
        <w:ind w:firstLineChars="200" w:firstLine="482"/>
        <w:rPr>
          <w:rFonts w:ascii="宋体" w:eastAsia="宋体" w:cs="Arial"/>
          <w:bCs w:val="0"/>
          <w:kern w:val="0"/>
          <w:sz w:val="24"/>
          <w:szCs w:val="25"/>
        </w:rPr>
      </w:pPr>
      <w:r>
        <w:rPr>
          <w:rFonts w:ascii="宋体" w:eastAsia="宋体" w:cs="Arial"/>
          <w:bCs w:val="0"/>
          <w:kern w:val="0"/>
          <w:sz w:val="24"/>
          <w:szCs w:val="25"/>
        </w:rPr>
        <w:t>评标办法前附表</w:t>
      </w:r>
      <w:bookmarkEnd w:id="47"/>
    </w:p>
    <w:tbl>
      <w:tblPr>
        <w:tblW w:w="0" w:type="auto"/>
        <w:tblInd w:w="108" w:type="dxa"/>
        <w:tblLook w:val="04A0"/>
      </w:tblPr>
      <w:tblGrid>
        <w:gridCol w:w="741"/>
        <w:gridCol w:w="1156"/>
        <w:gridCol w:w="7565"/>
      </w:tblGrid>
      <w:tr w:rsidR="005B02D5">
        <w:trPr>
          <w:cantSplit/>
          <w:trHeight w:val="255"/>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jc w:val="center"/>
              <w:rPr>
                <w:b/>
              </w:rPr>
            </w:pPr>
            <w:r>
              <w:rPr>
                <w:rFonts w:hint="eastAsia"/>
                <w:b/>
              </w:rPr>
              <w:t>条款号</w:t>
            </w:r>
          </w:p>
        </w:tc>
        <w:tc>
          <w:tcPr>
            <w:tcW w:w="0" w:type="auto"/>
            <w:tcBorders>
              <w:top w:val="single" w:sz="4" w:space="0" w:color="auto"/>
              <w:left w:val="nil"/>
              <w:bottom w:val="single" w:sz="4" w:space="0" w:color="auto"/>
              <w:right w:val="single" w:sz="4" w:space="0" w:color="auto"/>
            </w:tcBorders>
            <w:shd w:val="clear" w:color="auto" w:fill="auto"/>
            <w:vAlign w:val="center"/>
          </w:tcPr>
          <w:p w:rsidR="005B02D5" w:rsidRDefault="00966564">
            <w:pPr>
              <w:pStyle w:val="20"/>
              <w:spacing w:line="360" w:lineRule="exact"/>
              <w:ind w:leftChars="0" w:left="0"/>
              <w:jc w:val="center"/>
              <w:rPr>
                <w:b/>
              </w:rPr>
            </w:pPr>
            <w:r>
              <w:rPr>
                <w:rFonts w:hint="eastAsia"/>
                <w:b/>
              </w:rPr>
              <w:t>评审因素与评审标准</w:t>
            </w:r>
          </w:p>
        </w:tc>
      </w:tr>
      <w:tr w:rsidR="005B02D5">
        <w:trPr>
          <w:cantSplit/>
          <w:trHeight w:val="1269"/>
        </w:trPr>
        <w:tc>
          <w:tcPr>
            <w:tcW w:w="0" w:type="auto"/>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pPr>
            <w:r>
              <w:rPr>
                <w:rFonts w:hint="eastAsia"/>
              </w:rPr>
              <w:t>1</w:t>
            </w:r>
          </w:p>
        </w:tc>
        <w:tc>
          <w:tcPr>
            <w:tcW w:w="0" w:type="auto"/>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pPr>
            <w:r>
              <w:rPr>
                <w:rFonts w:hint="eastAsia"/>
              </w:rPr>
              <w:t>评标方法</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rsidR="005B02D5" w:rsidRDefault="00966564">
            <w:pPr>
              <w:pStyle w:val="1111"/>
            </w:pPr>
            <w:r>
              <w:rPr>
                <w:rFonts w:hint="eastAsia"/>
              </w:rPr>
              <w:t>经评审的投标文件按综合得分高低排序推荐中标候选人，当综合得分相等时，评标委员会依次按照以下优先顺序推荐中标候选人，评标委员会不确定中标人：</w:t>
            </w:r>
          </w:p>
          <w:p w:rsidR="005B02D5" w:rsidRDefault="00966564">
            <w:pPr>
              <w:pStyle w:val="1111"/>
            </w:pPr>
            <w:r>
              <w:rPr>
                <w:rFonts w:hint="eastAsia"/>
              </w:rPr>
              <w:t>（1）投标报价低的投标人优先；</w:t>
            </w:r>
          </w:p>
          <w:p w:rsidR="005B02D5" w:rsidRDefault="00966564">
            <w:pPr>
              <w:pStyle w:val="1111"/>
            </w:pPr>
            <w:r>
              <w:rPr>
                <w:rFonts w:hint="eastAsia"/>
              </w:rPr>
              <w:t>（2）商务和技术得分较高的投标人优先。</w:t>
            </w:r>
          </w:p>
        </w:tc>
      </w:tr>
      <w:tr w:rsidR="005B02D5">
        <w:trPr>
          <w:cantSplit/>
          <w:trHeight w:val="7788"/>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jc w:val="center"/>
            </w:pPr>
            <w:r>
              <w:rPr>
                <w:rFonts w:hint="eastAsia"/>
              </w:rPr>
              <w:t>2.1.1</w:t>
            </w:r>
            <w:r>
              <w:rPr>
                <w:rFonts w:hint="eastAsia"/>
              </w:rPr>
              <w:br/>
              <w:t>2.1.3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pPr>
            <w:r>
              <w:rPr>
                <w:rFonts w:hint="eastAsia"/>
              </w:rPr>
              <w:t>形式评审与响应性评审标准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1111"/>
              <w:rPr>
                <w:b/>
              </w:rPr>
            </w:pPr>
            <w:r>
              <w:rPr>
                <w:rFonts w:hint="eastAsia"/>
                <w:b/>
              </w:rPr>
              <w:t>第一个信封（商务及技术文件）评审标准：</w:t>
            </w:r>
          </w:p>
          <w:p w:rsidR="005B02D5" w:rsidRDefault="00966564">
            <w:pPr>
              <w:pStyle w:val="1111"/>
            </w:pPr>
            <w:r>
              <w:rPr>
                <w:rFonts w:hint="eastAsia"/>
              </w:rPr>
              <w:t xml:space="preserve">（1）投标文件按照招标文件规定的格式、内容填写，字迹清晰可辨： </w:t>
            </w:r>
          </w:p>
          <w:p w:rsidR="005B02D5" w:rsidRDefault="00966564">
            <w:pPr>
              <w:pStyle w:val="1111"/>
            </w:pPr>
            <w:r>
              <w:rPr>
                <w:rFonts w:hint="eastAsia"/>
              </w:rPr>
              <w:t xml:space="preserve">a.投标函按招标文件规定填报了项目名称、补遗书编号（如有）、服务期限、工程质量要求及安全目标； </w:t>
            </w:r>
          </w:p>
          <w:p w:rsidR="005B02D5" w:rsidRDefault="00966564">
            <w:pPr>
              <w:pStyle w:val="1111"/>
            </w:pPr>
            <w:r>
              <w:rPr>
                <w:rFonts w:hint="eastAsia"/>
              </w:rPr>
              <w:t xml:space="preserve">b.投标文件组成齐全完整，内容均按规定填写。 </w:t>
            </w:r>
          </w:p>
          <w:p w:rsidR="005B02D5" w:rsidRDefault="00966564">
            <w:pPr>
              <w:pStyle w:val="1111"/>
            </w:pPr>
            <w:r>
              <w:rPr>
                <w:rFonts w:hint="eastAsia"/>
              </w:rPr>
              <w:t xml:space="preserve">（2）投标文件上法定代表人或其委托代理人的签字、投标人的单位章盖章齐全，符合招标文件规定。 </w:t>
            </w:r>
          </w:p>
          <w:p w:rsidR="005B02D5" w:rsidRDefault="00966564">
            <w:pPr>
              <w:pStyle w:val="1111"/>
            </w:pPr>
            <w:r>
              <w:rPr>
                <w:rFonts w:hint="eastAsia"/>
              </w:rPr>
              <w:t xml:space="preserve">（3）具备资格预审文件规定的相应资格条件且其投标未影响招标公正性： </w:t>
            </w:r>
          </w:p>
          <w:p w:rsidR="005B02D5" w:rsidRDefault="00966564">
            <w:pPr>
              <w:pStyle w:val="1111"/>
            </w:pPr>
            <w:r>
              <w:rPr>
                <w:rFonts w:hint="eastAsia"/>
              </w:rPr>
              <w:t xml:space="preserve">a.投标人满足资格预审文件中规定的资格预审条件最低要求（资质、业绩、人员、信誉、设备等）； </w:t>
            </w:r>
          </w:p>
          <w:p w:rsidR="005B02D5" w:rsidRDefault="00966564">
            <w:pPr>
              <w:pStyle w:val="1111"/>
            </w:pPr>
            <w:r>
              <w:rPr>
                <w:rFonts w:hint="eastAsia"/>
              </w:rPr>
              <w:t xml:space="preserve">b.与所投标段的其他投标人不存在控股、管理关系或单位负责人为同一人的情况；与招标人也不存在利害关系并可能影响招标公正性。 </w:t>
            </w:r>
          </w:p>
          <w:p w:rsidR="005B02D5" w:rsidRDefault="00966564">
            <w:pPr>
              <w:pStyle w:val="1111"/>
            </w:pPr>
            <w:r>
              <w:rPr>
                <w:rFonts w:hint="eastAsia"/>
              </w:rPr>
              <w:t xml:space="preserve">（4）投标人按照招标文件的规定提供了投标保证金： </w:t>
            </w:r>
          </w:p>
          <w:p w:rsidR="005B02D5" w:rsidRDefault="00966564">
            <w:pPr>
              <w:pStyle w:val="1111"/>
            </w:pPr>
            <w:r>
              <w:rPr>
                <w:rFonts w:hint="eastAsia"/>
              </w:rPr>
              <w:t xml:space="preserve">a.投标保证金金额符合招标文件规定的金额，且投标保证金有效期不少于投标有效期； </w:t>
            </w:r>
          </w:p>
          <w:p w:rsidR="005B02D5" w:rsidRDefault="00966564">
            <w:pPr>
              <w:pStyle w:val="1111"/>
            </w:pPr>
            <w:r>
              <w:rPr>
                <w:rFonts w:hint="eastAsia"/>
              </w:rPr>
              <w:t xml:space="preserve">b.若投标保证金采用转帐形式提交，投标人应在递交投标文件截止时间之前，将投标保证金由投标人的基本账户转入招标人指定账户； </w:t>
            </w:r>
          </w:p>
          <w:p w:rsidR="005B02D5" w:rsidRDefault="00966564">
            <w:pPr>
              <w:pStyle w:val="1111"/>
            </w:pPr>
            <w:r>
              <w:rPr>
                <w:rFonts w:hint="eastAsia"/>
              </w:rPr>
              <w:t xml:space="preserve">c.若投标保证金采用银行保函形式提交，银行保函的格式、开具保函的银行均满足招标文件要求。 </w:t>
            </w:r>
          </w:p>
          <w:p w:rsidR="005B02D5" w:rsidRDefault="00966564">
            <w:pPr>
              <w:pStyle w:val="1111"/>
            </w:pPr>
            <w:r>
              <w:rPr>
                <w:rFonts w:hint="eastAsia"/>
              </w:rPr>
              <w:t xml:space="preserve">（5）投标人法定代表人授权委托代理人签署投标文件的，须提交授权委托书，且授权人和被授权人均在授权委托书上签名，未使用印章、签名章或其他电子制版签名代替。 </w:t>
            </w:r>
          </w:p>
          <w:p w:rsidR="005B02D5" w:rsidRDefault="00966564">
            <w:pPr>
              <w:pStyle w:val="1111"/>
            </w:pPr>
            <w:r>
              <w:rPr>
                <w:rFonts w:hint="eastAsia"/>
              </w:rPr>
              <w:t xml:space="preserve">（6）投标人法定代表人亲自签署投标文件的，提供了法定代表人身份证明，且法定代表人在法定代表人身份证明上签名，未使用印章、签名章或其他电子制版签名代替。 </w:t>
            </w:r>
          </w:p>
          <w:p w:rsidR="005B02D5" w:rsidRDefault="005B02D5">
            <w:pPr>
              <w:pStyle w:val="1111"/>
            </w:pPr>
          </w:p>
        </w:tc>
      </w:tr>
      <w:tr w:rsidR="005B02D5">
        <w:trPr>
          <w:cantSplit/>
          <w:trHeight w:val="11261"/>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top w:val="single" w:sz="4" w:space="0" w:color="auto"/>
              <w:left w:val="nil"/>
              <w:bottom w:val="single" w:sz="4" w:space="0" w:color="auto"/>
              <w:right w:val="single" w:sz="4" w:space="0" w:color="auto"/>
            </w:tcBorders>
            <w:shd w:val="clear" w:color="auto" w:fill="auto"/>
            <w:vAlign w:val="center"/>
          </w:tcPr>
          <w:p w:rsidR="005B02D5" w:rsidRDefault="00966564">
            <w:pPr>
              <w:pStyle w:val="1111"/>
            </w:pPr>
            <w:r>
              <w:rPr>
                <w:rFonts w:hint="eastAsia"/>
              </w:rPr>
              <w:t>（7）投标人没有以联合体形式投标。</w:t>
            </w:r>
          </w:p>
          <w:p w:rsidR="005B02D5" w:rsidRDefault="00966564">
            <w:pPr>
              <w:pStyle w:val="1111"/>
            </w:pPr>
            <w:r>
              <w:rPr>
                <w:rFonts w:hint="eastAsia"/>
              </w:rPr>
              <w:t xml:space="preserve">（8）同一投标人未提交两个以上不同的投标文件。 </w:t>
            </w:r>
          </w:p>
          <w:p w:rsidR="005B02D5" w:rsidRDefault="00966564">
            <w:pPr>
              <w:pStyle w:val="1111"/>
            </w:pPr>
            <w:r>
              <w:rPr>
                <w:rFonts w:hint="eastAsia"/>
              </w:rPr>
              <w:t xml:space="preserve">（9）投标文件（第一个信封）中未出现有关投标报价的内容。 </w:t>
            </w:r>
          </w:p>
          <w:p w:rsidR="005B02D5" w:rsidRDefault="00966564">
            <w:pPr>
              <w:pStyle w:val="1111"/>
            </w:pPr>
            <w:r>
              <w:rPr>
                <w:rFonts w:hint="eastAsia"/>
              </w:rPr>
              <w:t xml:space="preserve">（10）投标文件载明的招标项目完成期限符合招标文件规定。 </w:t>
            </w:r>
          </w:p>
          <w:p w:rsidR="005B02D5" w:rsidRDefault="00966564">
            <w:pPr>
              <w:pStyle w:val="1111"/>
            </w:pPr>
            <w:r>
              <w:rPr>
                <w:rFonts w:hint="eastAsia"/>
              </w:rPr>
              <w:t xml:space="preserve">（11）投标文件对招标文件的实质性要求和条件作出响应。 </w:t>
            </w:r>
          </w:p>
          <w:p w:rsidR="005B02D5" w:rsidRDefault="00966564">
            <w:pPr>
              <w:pStyle w:val="1111"/>
            </w:pPr>
            <w:r>
              <w:rPr>
                <w:rFonts w:hint="eastAsia"/>
              </w:rPr>
              <w:t xml:space="preserve">（12）权利义务符合招标文件规定： </w:t>
            </w:r>
          </w:p>
          <w:p w:rsidR="005B02D5" w:rsidRDefault="00966564">
            <w:pPr>
              <w:pStyle w:val="1111"/>
            </w:pPr>
            <w:r>
              <w:rPr>
                <w:rFonts w:hint="eastAsia"/>
              </w:rPr>
              <w:t xml:space="preserve">a.投标人应接受招标文件规定的风险划分原则，未提出新的风险划分办法； </w:t>
            </w:r>
          </w:p>
          <w:p w:rsidR="005B02D5" w:rsidRDefault="00966564">
            <w:pPr>
              <w:pStyle w:val="1111"/>
            </w:pPr>
            <w:r>
              <w:rPr>
                <w:rFonts w:hint="eastAsia"/>
              </w:rPr>
              <w:t xml:space="preserve">b.投标人未增加委托人的责任范围，或减少投标人义务； </w:t>
            </w:r>
          </w:p>
          <w:p w:rsidR="005B02D5" w:rsidRDefault="00966564">
            <w:pPr>
              <w:pStyle w:val="1111"/>
            </w:pPr>
            <w:r>
              <w:rPr>
                <w:rFonts w:hint="eastAsia"/>
              </w:rPr>
              <w:t xml:space="preserve">c.投标人未提出不同的支付办法； </w:t>
            </w:r>
          </w:p>
          <w:p w:rsidR="005B02D5" w:rsidRDefault="00966564">
            <w:pPr>
              <w:pStyle w:val="1111"/>
            </w:pPr>
            <w:r>
              <w:rPr>
                <w:rFonts w:hint="eastAsia"/>
              </w:rPr>
              <w:t xml:space="preserve">d.投标人对合同纠纷、事故处理办法未提出异议； </w:t>
            </w:r>
          </w:p>
          <w:p w:rsidR="005B02D5" w:rsidRDefault="00966564">
            <w:pPr>
              <w:pStyle w:val="1111"/>
            </w:pPr>
            <w:r>
              <w:rPr>
                <w:rFonts w:hint="eastAsia"/>
              </w:rPr>
              <w:t xml:space="preserve">e.投标人在投标活动中无欺诈行为； </w:t>
            </w:r>
          </w:p>
          <w:p w:rsidR="005B02D5" w:rsidRDefault="00966564">
            <w:pPr>
              <w:pStyle w:val="1111"/>
            </w:pPr>
            <w:r>
              <w:rPr>
                <w:rFonts w:hint="eastAsia"/>
              </w:rPr>
              <w:t xml:space="preserve">f.投标人未对合同条款有重要保留。 </w:t>
            </w:r>
          </w:p>
          <w:p w:rsidR="005B02D5" w:rsidRDefault="00966564">
            <w:pPr>
              <w:pStyle w:val="1111"/>
            </w:pPr>
            <w:r>
              <w:rPr>
                <w:rFonts w:hint="eastAsia"/>
              </w:rPr>
              <w:t xml:space="preserve">（13）投标文件正、副本份数符合招标文件第二章“投标人须知”第3.7.4项规定。 </w:t>
            </w:r>
          </w:p>
          <w:p w:rsidR="005B02D5" w:rsidRDefault="005B02D5">
            <w:pPr>
              <w:pStyle w:val="1111"/>
            </w:pPr>
          </w:p>
          <w:tbl>
            <w:tblPr>
              <w:tblW w:w="0" w:type="auto"/>
              <w:tblLook w:val="04A0"/>
            </w:tblPr>
            <w:tblGrid>
              <w:gridCol w:w="3675"/>
              <w:gridCol w:w="3674"/>
            </w:tblGrid>
            <w:tr w:rsidR="005B02D5">
              <w:trPr>
                <w:trHeight w:val="2918"/>
              </w:trPr>
              <w:tc>
                <w:tcPr>
                  <w:tcW w:w="0" w:type="auto"/>
                  <w:gridSpan w:val="2"/>
                </w:tcPr>
                <w:p w:rsidR="005B02D5" w:rsidRDefault="00966564">
                  <w:pPr>
                    <w:pStyle w:val="1111"/>
                    <w:rPr>
                      <w:b/>
                    </w:rPr>
                  </w:pPr>
                  <w:r>
                    <w:rPr>
                      <w:rFonts w:hint="eastAsia"/>
                      <w:b/>
                    </w:rPr>
                    <w:t>第二个信封（报价文件）评审标准：</w:t>
                  </w:r>
                  <w:r>
                    <w:rPr>
                      <w:b/>
                    </w:rPr>
                    <w:t xml:space="preserve"> </w:t>
                  </w:r>
                </w:p>
                <w:p w:rsidR="005B02D5" w:rsidRDefault="00966564">
                  <w:pPr>
                    <w:pStyle w:val="1111"/>
                  </w:pPr>
                  <w:r>
                    <w:rPr>
                      <w:rFonts w:hint="eastAsia"/>
                    </w:rPr>
                    <w:t xml:space="preserve">（1）投标文件按照招标文件规定的格式、内容填写，字迹清晰可辨，内容齐全完整： </w:t>
                  </w:r>
                </w:p>
                <w:p w:rsidR="005B02D5" w:rsidRDefault="00966564">
                  <w:pPr>
                    <w:pStyle w:val="1111"/>
                  </w:pPr>
                  <w:r>
                    <w:rPr>
                      <w:rFonts w:hint="eastAsia"/>
                    </w:rPr>
                    <w:t xml:space="preserve">a.投标函按招标文件规定填报了项目名称、标段号、补遗书编号（如有）、投标价（包括大写金额和小写金额）； </w:t>
                  </w:r>
                </w:p>
                <w:p w:rsidR="005B02D5" w:rsidRDefault="00966564">
                  <w:pPr>
                    <w:pStyle w:val="1111"/>
                  </w:pPr>
                  <w:r>
                    <w:rPr>
                      <w:rFonts w:hint="eastAsia"/>
                    </w:rPr>
                    <w:t xml:space="preserve">b.已标价报价清单说明文字与招标文件规定一致，未进行实质性修改和删减； </w:t>
                  </w:r>
                </w:p>
                <w:p w:rsidR="005B02D5" w:rsidRDefault="00966564">
                  <w:pPr>
                    <w:pStyle w:val="1111"/>
                  </w:pPr>
                  <w:r>
                    <w:rPr>
                      <w:rFonts w:hint="eastAsia"/>
                    </w:rPr>
                    <w:t xml:space="preserve">c.投标文件组成齐全完整，内容均按规定填写。 </w:t>
                  </w:r>
                </w:p>
                <w:p w:rsidR="005B02D5" w:rsidRDefault="00966564">
                  <w:pPr>
                    <w:pStyle w:val="1111"/>
                  </w:pPr>
                  <w:r>
                    <w:rPr>
                      <w:rFonts w:hint="eastAsia"/>
                    </w:rPr>
                    <w:t xml:space="preserve">（2）投标文件上法定代表人或其委托代理人的签字、投标人的单位章盖章齐全，符合招标文件规定。 </w:t>
                  </w:r>
                </w:p>
                <w:p w:rsidR="005B02D5" w:rsidRDefault="00966564">
                  <w:pPr>
                    <w:pStyle w:val="1111"/>
                  </w:pPr>
                  <w:r>
                    <w:rPr>
                      <w:rFonts w:hint="eastAsia"/>
                    </w:rPr>
                    <w:t xml:space="preserve">（3）投标报价未超过招标文件设定的最高投标限价。 </w:t>
                  </w:r>
                </w:p>
                <w:p w:rsidR="005B02D5" w:rsidRDefault="00966564">
                  <w:pPr>
                    <w:pStyle w:val="1111"/>
                  </w:pPr>
                  <w:r>
                    <w:rPr>
                      <w:rFonts w:hint="eastAsia"/>
                    </w:rPr>
                    <w:t xml:space="preserve">（4）投标报价的大写金额能够确定具体数值。 </w:t>
                  </w:r>
                </w:p>
                <w:p w:rsidR="005B02D5" w:rsidRDefault="00966564">
                  <w:pPr>
                    <w:pStyle w:val="1111"/>
                  </w:pPr>
                  <w:r>
                    <w:rPr>
                      <w:rFonts w:hint="eastAsia"/>
                    </w:rPr>
                    <w:t xml:space="preserve">（5）同一投标人未提交两个以上不同的投标报价。 </w:t>
                  </w:r>
                </w:p>
                <w:p w:rsidR="005B02D5" w:rsidRDefault="00966564">
                  <w:pPr>
                    <w:pStyle w:val="1111"/>
                  </w:pPr>
                  <w:r>
                    <w:rPr>
                      <w:rFonts w:hint="eastAsia"/>
                    </w:rPr>
                    <w:t xml:space="preserve">（6）投标文件正、副本份数符合招标文件第二章“投标人须知”第3.7.4项规定。 </w:t>
                  </w:r>
                </w:p>
              </w:tc>
            </w:tr>
            <w:tr w:rsidR="005B02D5">
              <w:trPr>
                <w:trHeight w:val="280"/>
              </w:trPr>
              <w:tc>
                <w:tcPr>
                  <w:tcW w:w="0" w:type="auto"/>
                </w:tcPr>
                <w:p w:rsidR="005B02D5" w:rsidRDefault="00966564">
                  <w:pPr>
                    <w:pStyle w:val="1111"/>
                  </w:pPr>
                  <w:r>
                    <w:t xml:space="preserve"> </w:t>
                  </w:r>
                </w:p>
              </w:tc>
              <w:tc>
                <w:tcPr>
                  <w:tcW w:w="0" w:type="auto"/>
                </w:tcPr>
                <w:p w:rsidR="005B02D5" w:rsidRDefault="005B02D5">
                  <w:pPr>
                    <w:pStyle w:val="1111"/>
                  </w:pPr>
                </w:p>
              </w:tc>
            </w:tr>
          </w:tbl>
          <w:p w:rsidR="005B02D5" w:rsidRDefault="005B02D5">
            <w:pPr>
              <w:pStyle w:val="1111"/>
            </w:pPr>
          </w:p>
        </w:tc>
      </w:tr>
      <w:tr w:rsidR="005B02D5">
        <w:trPr>
          <w:cantSplit/>
          <w:trHeight w:val="25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firstLineChars="100" w:firstLine="210"/>
            </w:pPr>
            <w:r>
              <w:rPr>
                <w:rFonts w:hint="eastAsia"/>
              </w:rPr>
              <w:t>2.1.2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pPr>
            <w:r>
              <w:rPr>
                <w:rFonts w:hint="eastAsia"/>
              </w:rPr>
              <w:t>资格评审标准</w:t>
            </w:r>
          </w:p>
        </w:tc>
        <w:tc>
          <w:tcPr>
            <w:tcW w:w="0" w:type="auto"/>
            <w:tcBorders>
              <w:top w:val="single" w:sz="4" w:space="0" w:color="auto"/>
              <w:left w:val="nil"/>
              <w:right w:val="single" w:sz="4" w:space="0" w:color="auto"/>
            </w:tcBorders>
            <w:shd w:val="clear" w:color="auto" w:fill="auto"/>
            <w:vAlign w:val="center"/>
          </w:tcPr>
          <w:p w:rsidR="005B02D5" w:rsidRDefault="00966564">
            <w:pPr>
              <w:pStyle w:val="1111"/>
            </w:pPr>
            <w:r>
              <w:rPr>
                <w:rFonts w:hint="eastAsia"/>
              </w:rPr>
              <w:t>（1）投标人具备有效的营业执照、资质证书和基本账户开户许可证，并与投标人名称一致。</w:t>
            </w:r>
          </w:p>
        </w:tc>
      </w:tr>
      <w:tr w:rsidR="005B02D5">
        <w:trPr>
          <w:cantSplit/>
          <w:trHeight w:val="255"/>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left w:val="nil"/>
              <w:right w:val="single" w:sz="4" w:space="0" w:color="auto"/>
            </w:tcBorders>
            <w:shd w:val="clear" w:color="auto" w:fill="auto"/>
            <w:vAlign w:val="center"/>
          </w:tcPr>
          <w:p w:rsidR="005B02D5" w:rsidRDefault="00966564">
            <w:pPr>
              <w:pStyle w:val="1111"/>
            </w:pPr>
            <w:r>
              <w:rPr>
                <w:rFonts w:hint="eastAsia"/>
              </w:rPr>
              <w:t>（2）投标人的资质等级符合招标文件规定。</w:t>
            </w:r>
          </w:p>
        </w:tc>
      </w:tr>
      <w:tr w:rsidR="005B02D5">
        <w:trPr>
          <w:cantSplit/>
          <w:trHeight w:val="255"/>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left w:val="nil"/>
              <w:right w:val="single" w:sz="4" w:space="0" w:color="auto"/>
            </w:tcBorders>
            <w:shd w:val="clear" w:color="auto" w:fill="auto"/>
            <w:vAlign w:val="center"/>
          </w:tcPr>
          <w:p w:rsidR="005B02D5" w:rsidRDefault="00966564">
            <w:pPr>
              <w:pStyle w:val="1111"/>
            </w:pPr>
            <w:r>
              <w:rPr>
                <w:rFonts w:hint="eastAsia"/>
              </w:rPr>
              <w:t>（3）投标人的类似项目业绩符合招标文件规定。</w:t>
            </w:r>
          </w:p>
        </w:tc>
      </w:tr>
      <w:tr w:rsidR="005B02D5">
        <w:trPr>
          <w:cantSplit/>
          <w:trHeight w:val="255"/>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left w:val="nil"/>
              <w:bottom w:val="single" w:sz="4" w:space="0" w:color="auto"/>
              <w:right w:val="single" w:sz="4" w:space="0" w:color="auto"/>
            </w:tcBorders>
            <w:shd w:val="clear" w:color="auto" w:fill="auto"/>
            <w:vAlign w:val="center"/>
          </w:tcPr>
          <w:p w:rsidR="005B02D5" w:rsidRDefault="00966564">
            <w:pPr>
              <w:pStyle w:val="1111"/>
            </w:pPr>
            <w:r>
              <w:rPr>
                <w:rFonts w:hint="eastAsia"/>
              </w:rPr>
              <w:t>（4）投标人的信誉符合招标文件规定。</w:t>
            </w:r>
          </w:p>
        </w:tc>
      </w:tr>
      <w:tr w:rsidR="005B02D5">
        <w:trPr>
          <w:cantSplit/>
          <w:trHeight w:val="255"/>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top w:val="single" w:sz="4" w:space="0" w:color="auto"/>
              <w:left w:val="nil"/>
              <w:right w:val="single" w:sz="4" w:space="0" w:color="auto"/>
            </w:tcBorders>
            <w:shd w:val="clear" w:color="auto" w:fill="auto"/>
            <w:vAlign w:val="center"/>
          </w:tcPr>
          <w:p w:rsidR="005B02D5" w:rsidRDefault="00966564">
            <w:pPr>
              <w:pStyle w:val="1111"/>
            </w:pPr>
            <w:r>
              <w:rPr>
                <w:rFonts w:hint="eastAsia"/>
              </w:rPr>
              <w:t xml:space="preserve">（5）投标人的项目主要人员资格、业绩符合招标文件规定。 </w:t>
            </w:r>
          </w:p>
          <w:p w:rsidR="005B02D5" w:rsidRDefault="00966564">
            <w:pPr>
              <w:pStyle w:val="1111"/>
            </w:pPr>
            <w:r>
              <w:rPr>
                <w:rFonts w:hint="eastAsia"/>
              </w:rPr>
              <w:t>（6）投标人的设备符合招标文件规定。</w:t>
            </w:r>
          </w:p>
        </w:tc>
      </w:tr>
      <w:tr w:rsidR="005B02D5">
        <w:trPr>
          <w:cantSplit/>
          <w:trHeight w:val="743"/>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left w:val="nil"/>
              <w:right w:val="single" w:sz="4" w:space="0" w:color="auto"/>
            </w:tcBorders>
            <w:shd w:val="clear" w:color="auto" w:fill="auto"/>
            <w:vAlign w:val="center"/>
          </w:tcPr>
          <w:p w:rsidR="005B02D5" w:rsidRDefault="00966564">
            <w:pPr>
              <w:pStyle w:val="1111"/>
            </w:pPr>
            <w:r>
              <w:rPr>
                <w:rFonts w:hint="eastAsia"/>
              </w:rPr>
              <w:t>（7）投标人不存在第二章“投标人须知”第1.4.3项规定的任何一种情形。</w:t>
            </w:r>
          </w:p>
        </w:tc>
      </w:tr>
      <w:tr w:rsidR="005B02D5">
        <w:trPr>
          <w:cantSplit/>
          <w:trHeight w:val="25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firstLineChars="150" w:firstLine="315"/>
            </w:pPr>
            <w:r>
              <w:rPr>
                <w:rFonts w:hint="eastAsia"/>
              </w:rPr>
              <w:t>2.2.1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pPr>
            <w:r>
              <w:rPr>
                <w:rFonts w:hint="eastAsia"/>
              </w:rPr>
              <w:t>分值构成（总分</w:t>
            </w:r>
            <w:r>
              <w:rPr>
                <w:rFonts w:hint="eastAsia"/>
              </w:rPr>
              <w:t>100</w:t>
            </w:r>
            <w:r>
              <w:rPr>
                <w:rFonts w:hint="eastAsia"/>
              </w:rPr>
              <w:t>分）①</w:t>
            </w:r>
          </w:p>
        </w:tc>
        <w:tc>
          <w:tcPr>
            <w:tcW w:w="0" w:type="auto"/>
            <w:tcBorders>
              <w:top w:val="single" w:sz="4" w:space="0" w:color="auto"/>
              <w:left w:val="nil"/>
              <w:right w:val="single" w:sz="4" w:space="0" w:color="auto"/>
            </w:tcBorders>
            <w:shd w:val="clear" w:color="auto" w:fill="auto"/>
            <w:vAlign w:val="center"/>
          </w:tcPr>
          <w:p w:rsidR="005B02D5" w:rsidRDefault="00966564">
            <w:pPr>
              <w:pStyle w:val="1111"/>
              <w:rPr>
                <w:b/>
              </w:rPr>
            </w:pPr>
            <w:r>
              <w:rPr>
                <w:rFonts w:hint="eastAsia"/>
                <w:b/>
              </w:rPr>
              <w:t>第一个信封（商务及技术文件）评分分值构成：</w:t>
            </w:r>
          </w:p>
          <w:p w:rsidR="005B02D5" w:rsidRDefault="00966564">
            <w:pPr>
              <w:pStyle w:val="1111"/>
            </w:pPr>
            <w:r>
              <w:rPr>
                <w:rFonts w:hint="eastAsia"/>
              </w:rPr>
              <w:t>技术建议书：35分</w:t>
            </w:r>
            <w:r>
              <w:t xml:space="preserve"> </w:t>
            </w:r>
          </w:p>
          <w:p w:rsidR="005B02D5" w:rsidRDefault="00966564">
            <w:pPr>
              <w:pStyle w:val="1111"/>
            </w:pPr>
            <w:r>
              <w:rPr>
                <w:rFonts w:hint="eastAsia"/>
              </w:rPr>
              <w:t>主要人员：25分</w:t>
            </w:r>
            <w:r>
              <w:t xml:space="preserve"> </w:t>
            </w:r>
          </w:p>
          <w:p w:rsidR="005B02D5" w:rsidRDefault="00966564">
            <w:pPr>
              <w:pStyle w:val="1111"/>
            </w:pPr>
            <w:r>
              <w:rPr>
                <w:rFonts w:hint="eastAsia"/>
              </w:rPr>
              <w:t>设备要求：5分</w:t>
            </w:r>
            <w:r>
              <w:t xml:space="preserve"> </w:t>
            </w:r>
          </w:p>
          <w:p w:rsidR="005B02D5" w:rsidRDefault="00966564">
            <w:pPr>
              <w:pStyle w:val="1111"/>
            </w:pPr>
            <w:r>
              <w:rPr>
                <w:rFonts w:hint="eastAsia"/>
              </w:rPr>
              <w:t>业    绩：20分</w:t>
            </w:r>
            <w:r>
              <w:t xml:space="preserve"> </w:t>
            </w:r>
          </w:p>
          <w:p w:rsidR="005B02D5" w:rsidRDefault="00966564">
            <w:pPr>
              <w:pStyle w:val="1111"/>
            </w:pPr>
            <w:r>
              <w:rPr>
                <w:rFonts w:hint="eastAsia"/>
              </w:rPr>
              <w:t>信誉等级：5分</w:t>
            </w:r>
            <w:r>
              <w:t xml:space="preserve"> </w:t>
            </w:r>
          </w:p>
          <w:p w:rsidR="005B02D5" w:rsidRDefault="00966564">
            <w:pPr>
              <w:pStyle w:val="1111"/>
              <w:rPr>
                <w:b/>
              </w:rPr>
            </w:pPr>
            <w:r>
              <w:rPr>
                <w:rFonts w:hint="eastAsia"/>
                <w:b/>
              </w:rPr>
              <w:t>第二个信封（报价文件）评分分值构成：</w:t>
            </w:r>
            <w:r>
              <w:rPr>
                <w:b/>
              </w:rPr>
              <w:t xml:space="preserve"> </w:t>
            </w:r>
          </w:p>
          <w:p w:rsidR="005B02D5" w:rsidRDefault="00966564">
            <w:pPr>
              <w:pStyle w:val="1111"/>
            </w:pPr>
            <w:r>
              <w:rPr>
                <w:rFonts w:hint="eastAsia"/>
              </w:rPr>
              <w:t>评标价：10分</w:t>
            </w:r>
            <w:r>
              <w:t xml:space="preserve"> </w:t>
            </w:r>
          </w:p>
        </w:tc>
      </w:tr>
      <w:tr w:rsidR="005B02D5">
        <w:trPr>
          <w:cantSplit/>
          <w:trHeight w:val="129"/>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left w:val="nil"/>
              <w:right w:val="single" w:sz="4" w:space="0" w:color="auto"/>
            </w:tcBorders>
            <w:shd w:val="clear" w:color="auto" w:fill="auto"/>
            <w:vAlign w:val="center"/>
          </w:tcPr>
          <w:p w:rsidR="005B02D5" w:rsidRDefault="005B02D5">
            <w:pPr>
              <w:pStyle w:val="1111"/>
            </w:pPr>
          </w:p>
        </w:tc>
      </w:tr>
      <w:tr w:rsidR="005B02D5">
        <w:trPr>
          <w:cantSplit/>
          <w:trHeight w:val="25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firstLineChars="100" w:firstLine="210"/>
            </w:pPr>
            <w:r>
              <w:rPr>
                <w:rFonts w:hint="eastAsia"/>
              </w:rPr>
              <w:t>2.2.2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pPr>
            <w:r>
              <w:rPr>
                <w:rFonts w:hint="eastAsia"/>
              </w:rPr>
              <w:t>评标基准价计算方法</w:t>
            </w:r>
          </w:p>
        </w:tc>
        <w:tc>
          <w:tcPr>
            <w:tcW w:w="0" w:type="auto"/>
            <w:tcBorders>
              <w:top w:val="single" w:sz="4" w:space="0" w:color="auto"/>
              <w:left w:val="nil"/>
              <w:right w:val="single" w:sz="4" w:space="0" w:color="auto"/>
            </w:tcBorders>
            <w:shd w:val="clear" w:color="auto" w:fill="auto"/>
            <w:vAlign w:val="center"/>
          </w:tcPr>
          <w:p w:rsidR="005B02D5" w:rsidRDefault="00966564">
            <w:pPr>
              <w:pStyle w:val="1111"/>
            </w:pPr>
            <w:r>
              <w:rPr>
                <w:rFonts w:hint="eastAsia"/>
              </w:rPr>
              <w:t>评标基准价的计算：</w:t>
            </w:r>
            <w:r>
              <w:t xml:space="preserve"> </w:t>
            </w:r>
          </w:p>
          <w:p w:rsidR="005B02D5" w:rsidRDefault="00966564">
            <w:pPr>
              <w:pStyle w:val="1111"/>
            </w:pPr>
            <w:r>
              <w:rPr>
                <w:rFonts w:hint="eastAsia"/>
              </w:rPr>
              <w:t>在开标现场，招标人将当场计算并宣布评标基准价。</w:t>
            </w:r>
            <w:r>
              <w:t xml:space="preserve"> </w:t>
            </w:r>
          </w:p>
          <w:p w:rsidR="005B02D5" w:rsidRDefault="00966564">
            <w:pPr>
              <w:pStyle w:val="1111"/>
            </w:pPr>
            <w:r>
              <w:rPr>
                <w:rFonts w:hint="eastAsia"/>
              </w:rPr>
              <w:t>（</w:t>
            </w:r>
            <w:r>
              <w:t>1</w:t>
            </w:r>
            <w:r>
              <w:rPr>
                <w:rFonts w:hint="eastAsia"/>
              </w:rPr>
              <w:t>）评标价的确定：</w:t>
            </w:r>
            <w:r>
              <w:t xml:space="preserve"> </w:t>
            </w:r>
          </w:p>
          <w:p w:rsidR="005B02D5" w:rsidRDefault="00966564">
            <w:pPr>
              <w:pStyle w:val="1111"/>
            </w:pPr>
            <w:r>
              <w:rPr>
                <w:rFonts w:hint="eastAsia"/>
              </w:rPr>
              <w:t>评标价＝投标函文字报价</w:t>
            </w:r>
            <w:r>
              <w:t xml:space="preserve"> </w:t>
            </w:r>
          </w:p>
          <w:p w:rsidR="005B02D5" w:rsidRDefault="00966564">
            <w:pPr>
              <w:pStyle w:val="1111"/>
            </w:pPr>
            <w:r>
              <w:rPr>
                <w:rFonts w:hint="eastAsia"/>
              </w:rPr>
              <w:t>（</w:t>
            </w:r>
            <w:r>
              <w:t>2</w:t>
            </w:r>
            <w:r>
              <w:rPr>
                <w:rFonts w:hint="eastAsia"/>
              </w:rPr>
              <w:t>）评标价平均值的计算：</w:t>
            </w:r>
            <w:r>
              <w:t xml:space="preserve"> </w:t>
            </w:r>
          </w:p>
          <w:p w:rsidR="005B02D5" w:rsidRDefault="00966564">
            <w:pPr>
              <w:pStyle w:val="1111"/>
            </w:pPr>
            <w:r>
              <w:rPr>
                <w:rFonts w:hint="eastAsia"/>
              </w:rPr>
              <w:t>除按第二章</w:t>
            </w:r>
            <w:r>
              <w:t>“</w:t>
            </w:r>
            <w:r>
              <w:rPr>
                <w:rFonts w:hint="eastAsia"/>
              </w:rPr>
              <w:t>投标人须知</w:t>
            </w:r>
            <w:r>
              <w:t>”</w:t>
            </w:r>
            <w:r>
              <w:rPr>
                <w:rFonts w:hint="eastAsia"/>
              </w:rPr>
              <w:t>第</w:t>
            </w:r>
            <w:r>
              <w:t>5.2.4</w:t>
            </w:r>
            <w:r>
              <w:rPr>
                <w:rFonts w:hint="eastAsia"/>
              </w:rPr>
              <w:t>项规定开标现场被宣布为不进入评标基准价计算的投标报价之外，所有投标人的评标价去掉一个最高值和一个最低值后的算术平均值即为评标价平均值（如果参与评标价平均值计算的有效投标人少于</w:t>
            </w:r>
            <w:r>
              <w:t>5</w:t>
            </w:r>
            <w:r>
              <w:rPr>
                <w:rFonts w:hint="eastAsia"/>
              </w:rPr>
              <w:t>家时，则计算评标价平均值时不去掉最高值和最低值）。</w:t>
            </w:r>
            <w:r>
              <w:t xml:space="preserve"> </w:t>
            </w:r>
          </w:p>
          <w:p w:rsidR="005B02D5" w:rsidRDefault="00966564">
            <w:pPr>
              <w:pStyle w:val="1111"/>
            </w:pPr>
            <w:r>
              <w:rPr>
                <w:rFonts w:hint="eastAsia"/>
              </w:rPr>
              <w:t>（</w:t>
            </w:r>
            <w:r>
              <w:t>3</w:t>
            </w:r>
            <w:r>
              <w:rPr>
                <w:rFonts w:hint="eastAsia"/>
              </w:rPr>
              <w:t>）评标基准价的确定：</w:t>
            </w:r>
            <w:r>
              <w:t xml:space="preserve"> </w:t>
            </w:r>
          </w:p>
          <w:p w:rsidR="005B02D5" w:rsidRDefault="00966564">
            <w:pPr>
              <w:pStyle w:val="1111"/>
            </w:pPr>
            <w:r>
              <w:rPr>
                <w:rFonts w:hint="eastAsia"/>
              </w:rPr>
              <w:t>将评标价平均值直接作为评标基准价。</w:t>
            </w:r>
            <w:r>
              <w:t xml:space="preserve"> </w:t>
            </w:r>
          </w:p>
        </w:tc>
      </w:tr>
      <w:tr w:rsidR="005B02D5">
        <w:trPr>
          <w:cantSplit/>
          <w:trHeight w:val="67"/>
        </w:trPr>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vMerge/>
            <w:tcBorders>
              <w:top w:val="nil"/>
              <w:left w:val="single" w:sz="4" w:space="0" w:color="auto"/>
              <w:bottom w:val="single" w:sz="4" w:space="0" w:color="auto"/>
              <w:right w:val="single" w:sz="4" w:space="0" w:color="auto"/>
            </w:tcBorders>
            <w:vAlign w:val="center"/>
          </w:tcPr>
          <w:p w:rsidR="005B02D5" w:rsidRDefault="005B02D5">
            <w:pPr>
              <w:pStyle w:val="20"/>
              <w:spacing w:line="360" w:lineRule="exact"/>
              <w:ind w:firstLine="480"/>
              <w:jc w:val="center"/>
            </w:pPr>
          </w:p>
        </w:tc>
        <w:tc>
          <w:tcPr>
            <w:tcW w:w="0" w:type="auto"/>
            <w:tcBorders>
              <w:left w:val="nil"/>
              <w:right w:val="single" w:sz="4" w:space="0" w:color="auto"/>
            </w:tcBorders>
            <w:shd w:val="clear" w:color="auto" w:fill="auto"/>
            <w:vAlign w:val="center"/>
          </w:tcPr>
          <w:p w:rsidR="005B02D5" w:rsidRDefault="005B02D5">
            <w:pPr>
              <w:pStyle w:val="1111"/>
            </w:pPr>
          </w:p>
        </w:tc>
      </w:tr>
      <w:tr w:rsidR="005B02D5">
        <w:trPr>
          <w:cantSplit/>
          <w:trHeight w:val="105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firstLineChars="100" w:firstLine="210"/>
            </w:pPr>
            <w:r>
              <w:rPr>
                <w:rFonts w:hint="eastAsia"/>
              </w:rPr>
              <w:t>2.2.3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B02D5" w:rsidRDefault="00966564">
            <w:pPr>
              <w:pStyle w:val="20"/>
              <w:spacing w:line="360" w:lineRule="exact"/>
              <w:ind w:leftChars="0" w:left="0"/>
            </w:pPr>
            <w:r>
              <w:rPr>
                <w:rFonts w:hint="eastAsia"/>
              </w:rPr>
              <w:t>评标价的偏差率计算公式</w:t>
            </w:r>
          </w:p>
        </w:tc>
        <w:tc>
          <w:tcPr>
            <w:tcW w:w="0" w:type="auto"/>
            <w:tcBorders>
              <w:top w:val="single" w:sz="4" w:space="0" w:color="auto"/>
              <w:left w:val="nil"/>
              <w:bottom w:val="single" w:sz="4" w:space="0" w:color="auto"/>
              <w:right w:val="single" w:sz="4" w:space="0" w:color="auto"/>
            </w:tcBorders>
            <w:shd w:val="clear" w:color="auto" w:fill="auto"/>
            <w:vAlign w:val="center"/>
          </w:tcPr>
          <w:p w:rsidR="005B02D5" w:rsidRDefault="00966564">
            <w:pPr>
              <w:pStyle w:val="1111"/>
            </w:pPr>
            <w:r>
              <w:rPr>
                <w:rFonts w:hint="eastAsia"/>
              </w:rPr>
              <w:t>偏差率</w:t>
            </w:r>
            <w:r>
              <w:t>=100% ×</w:t>
            </w:r>
            <w:r>
              <w:rPr>
                <w:rFonts w:hint="eastAsia"/>
              </w:rPr>
              <w:t>（投标人评标价－评标基准价）</w:t>
            </w:r>
            <w:r>
              <w:t>/</w:t>
            </w:r>
            <w:r>
              <w:rPr>
                <w:rFonts w:hint="eastAsia"/>
              </w:rPr>
              <w:t>评标基准价</w:t>
            </w:r>
            <w:r>
              <w:t xml:space="preserve"> </w:t>
            </w:r>
          </w:p>
          <w:p w:rsidR="005B02D5" w:rsidRDefault="00966564">
            <w:pPr>
              <w:pStyle w:val="1111"/>
            </w:pPr>
            <w:r>
              <w:rPr>
                <w:rFonts w:hint="eastAsia"/>
              </w:rPr>
              <w:t>偏差率保留2位小数</w:t>
            </w:r>
            <w:r>
              <w:t xml:space="preserve"> </w:t>
            </w:r>
            <w:r>
              <w:rPr>
                <w:rFonts w:hint="eastAsia"/>
              </w:rPr>
              <w:t>。</w:t>
            </w:r>
          </w:p>
        </w:tc>
      </w:tr>
    </w:tbl>
    <w:p w:rsidR="005B02D5" w:rsidRDefault="00966564">
      <w:pPr>
        <w:rPr>
          <w:rFonts w:ascii="宋体" w:hAnsi="宋体" w:cs="宋体"/>
          <w:b/>
          <w:bCs/>
          <w:color w:val="000000"/>
          <w:sz w:val="30"/>
          <w:szCs w:val="30"/>
        </w:rPr>
      </w:pPr>
      <w:r>
        <w:rPr>
          <w:rFonts w:ascii="宋体" w:hAnsi="宋体" w:cs="宋体"/>
          <w:b/>
          <w:bCs/>
          <w:color w:val="000000"/>
          <w:sz w:val="30"/>
          <w:szCs w:val="30"/>
        </w:rPr>
        <w:br w:type="page"/>
      </w:r>
    </w:p>
    <w:p w:rsidR="005B02D5" w:rsidRDefault="005B02D5">
      <w:pPr>
        <w:ind w:firstLineChars="3750" w:firstLine="7875"/>
        <w:rPr>
          <w:szCs w:val="21"/>
          <w:highlight w:val="green"/>
        </w:rPr>
      </w:pPr>
    </w:p>
    <w:p w:rsidR="005B02D5" w:rsidRDefault="00966564">
      <w:pPr>
        <w:ind w:firstLineChars="3750" w:firstLine="7875"/>
      </w:pPr>
      <w:r>
        <w:rPr>
          <w:rFonts w:hint="eastAsia"/>
          <w:szCs w:val="21"/>
        </w:rPr>
        <w:t>续上表</w:t>
      </w:r>
    </w:p>
    <w:tbl>
      <w:tblPr>
        <w:tblW w:w="9244" w:type="dxa"/>
        <w:tblInd w:w="98" w:type="dxa"/>
        <w:tblLook w:val="04A0"/>
      </w:tblPr>
      <w:tblGrid>
        <w:gridCol w:w="881"/>
        <w:gridCol w:w="992"/>
        <w:gridCol w:w="1114"/>
        <w:gridCol w:w="1721"/>
        <w:gridCol w:w="709"/>
        <w:gridCol w:w="3827"/>
      </w:tblGrid>
      <w:tr w:rsidR="005B02D5">
        <w:trPr>
          <w:trHeight w:val="372"/>
          <w:tblHeader/>
        </w:trPr>
        <w:tc>
          <w:tcPr>
            <w:tcW w:w="881" w:type="dxa"/>
            <w:vMerge w:val="restart"/>
            <w:tcBorders>
              <w:top w:val="single" w:sz="4" w:space="0" w:color="auto"/>
              <w:left w:val="single" w:sz="4" w:space="0" w:color="auto"/>
              <w:right w:val="single" w:sz="4" w:space="0" w:color="auto"/>
            </w:tcBorders>
            <w:shd w:val="clear" w:color="auto" w:fill="auto"/>
            <w:noWrap/>
          </w:tcPr>
          <w:p w:rsidR="005B02D5" w:rsidRDefault="005B02D5">
            <w:pPr>
              <w:pStyle w:val="Default"/>
              <w:rPr>
                <w:sz w:val="21"/>
                <w:szCs w:val="21"/>
              </w:rPr>
            </w:pPr>
          </w:p>
          <w:p w:rsidR="005B02D5" w:rsidRDefault="00966564">
            <w:pPr>
              <w:pStyle w:val="Default"/>
              <w:rPr>
                <w:sz w:val="21"/>
                <w:szCs w:val="21"/>
              </w:rPr>
            </w:pPr>
            <w:r>
              <w:rPr>
                <w:rFonts w:hint="eastAsia"/>
                <w:sz w:val="21"/>
                <w:szCs w:val="21"/>
              </w:rPr>
              <w:t>条款号</w:t>
            </w:r>
            <w:r>
              <w:rPr>
                <w:sz w:val="21"/>
                <w:szCs w:val="21"/>
              </w:rPr>
              <w:t xml:space="preserve"> </w:t>
            </w:r>
          </w:p>
        </w:tc>
        <w:tc>
          <w:tcPr>
            <w:tcW w:w="4536" w:type="dxa"/>
            <w:gridSpan w:val="4"/>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11"/>
                <w:szCs w:val="11"/>
              </w:rPr>
            </w:pPr>
            <w:r>
              <w:rPr>
                <w:rFonts w:hint="eastAsia"/>
                <w:sz w:val="21"/>
                <w:szCs w:val="21"/>
              </w:rPr>
              <w:t>评分因素与权重分值</w:t>
            </w:r>
          </w:p>
        </w:tc>
        <w:tc>
          <w:tcPr>
            <w:tcW w:w="3827"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11"/>
                <w:szCs w:val="11"/>
              </w:rPr>
            </w:pPr>
            <w:r>
              <w:rPr>
                <w:rFonts w:hint="eastAsia"/>
                <w:sz w:val="21"/>
                <w:szCs w:val="21"/>
              </w:rPr>
              <w:t>评分标准</w:t>
            </w:r>
          </w:p>
        </w:tc>
      </w:tr>
      <w:tr w:rsidR="005B02D5">
        <w:trPr>
          <w:trHeight w:val="288"/>
          <w:tblHeader/>
        </w:trPr>
        <w:tc>
          <w:tcPr>
            <w:tcW w:w="88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评分</w:t>
            </w:r>
            <w:r>
              <w:rPr>
                <w:rFonts w:hint="eastAsia"/>
                <w:sz w:val="21"/>
                <w:szCs w:val="21"/>
              </w:rPr>
              <w:t xml:space="preserve">  </w:t>
            </w:r>
            <w:r>
              <w:rPr>
                <w:rFonts w:hint="eastAsia"/>
                <w:sz w:val="21"/>
                <w:szCs w:val="21"/>
              </w:rPr>
              <w:t>因素</w:t>
            </w:r>
          </w:p>
        </w:tc>
        <w:tc>
          <w:tcPr>
            <w:tcW w:w="1114" w:type="dxa"/>
            <w:tcBorders>
              <w:top w:val="nil"/>
              <w:left w:val="nil"/>
              <w:bottom w:val="single" w:sz="4" w:space="0" w:color="auto"/>
              <w:right w:val="single" w:sz="4" w:space="0" w:color="auto"/>
            </w:tcBorders>
            <w:shd w:val="clear" w:color="auto" w:fill="auto"/>
            <w:noWrap/>
          </w:tcPr>
          <w:p w:rsidR="005B02D5" w:rsidRDefault="00966564">
            <w:pPr>
              <w:pStyle w:val="Default"/>
              <w:rPr>
                <w:sz w:val="21"/>
                <w:szCs w:val="21"/>
              </w:rPr>
            </w:pPr>
            <w:r>
              <w:rPr>
                <w:rFonts w:hint="eastAsia"/>
                <w:sz w:val="21"/>
                <w:szCs w:val="21"/>
              </w:rPr>
              <w:t>评分因素权重分值</w:t>
            </w:r>
            <w:r>
              <w:rPr>
                <w:sz w:val="21"/>
                <w:szCs w:val="21"/>
              </w:rPr>
              <w:t xml:space="preserve"> </w:t>
            </w:r>
          </w:p>
        </w:tc>
        <w:tc>
          <w:tcPr>
            <w:tcW w:w="1721" w:type="dxa"/>
            <w:tcBorders>
              <w:top w:val="nil"/>
              <w:left w:val="nil"/>
              <w:bottom w:val="single" w:sz="4" w:space="0" w:color="auto"/>
              <w:right w:val="single" w:sz="4" w:space="0" w:color="auto"/>
            </w:tcBorders>
            <w:shd w:val="clear" w:color="auto" w:fill="auto"/>
            <w:noWrap/>
          </w:tcPr>
          <w:p w:rsidR="005B02D5" w:rsidRDefault="00966564">
            <w:pPr>
              <w:pStyle w:val="Default"/>
              <w:jc w:val="center"/>
              <w:rPr>
                <w:sz w:val="21"/>
                <w:szCs w:val="21"/>
              </w:rPr>
            </w:pPr>
            <w:r>
              <w:rPr>
                <w:rFonts w:hint="eastAsia"/>
                <w:sz w:val="21"/>
                <w:szCs w:val="21"/>
              </w:rPr>
              <w:t>各评分因</w:t>
            </w:r>
            <w:r>
              <w:rPr>
                <w:rFonts w:hint="eastAsia"/>
                <w:sz w:val="21"/>
                <w:szCs w:val="21"/>
              </w:rPr>
              <w:t xml:space="preserve">     </w:t>
            </w:r>
            <w:r>
              <w:rPr>
                <w:rFonts w:hint="eastAsia"/>
                <w:sz w:val="21"/>
                <w:szCs w:val="21"/>
              </w:rPr>
              <w:t>素细分项</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分值</w:t>
            </w:r>
          </w:p>
        </w:tc>
        <w:tc>
          <w:tcPr>
            <w:tcW w:w="3827"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625"/>
        </w:trPr>
        <w:tc>
          <w:tcPr>
            <w:tcW w:w="881" w:type="dxa"/>
            <w:vMerge w:val="restart"/>
            <w:tcBorders>
              <w:top w:val="nil"/>
              <w:left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szCs w:val="21"/>
              </w:rPr>
              <w:t>2.2.4(</w:t>
            </w:r>
            <w:r>
              <w:rPr>
                <w:rFonts w:hint="eastAsia"/>
                <w:szCs w:val="21"/>
              </w:rPr>
              <w:t>1</w:t>
            </w:r>
            <w:r>
              <w:rPr>
                <w:szCs w:val="21"/>
              </w:rPr>
              <w:t>)</w:t>
            </w:r>
          </w:p>
          <w:p w:rsidR="005B02D5" w:rsidRDefault="005B02D5">
            <w:pPr>
              <w:jc w:val="left"/>
              <w:rPr>
                <w:rFonts w:ascii="宋体" w:hAnsi="宋体" w:cs="宋体"/>
                <w:color w:val="000000"/>
                <w:kern w:val="0"/>
                <w:sz w:val="22"/>
                <w:szCs w:val="22"/>
              </w:rPr>
            </w:pPr>
          </w:p>
        </w:tc>
        <w:tc>
          <w:tcPr>
            <w:tcW w:w="992" w:type="dxa"/>
            <w:vMerge w:val="restart"/>
            <w:tcBorders>
              <w:top w:val="nil"/>
              <w:left w:val="nil"/>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技术建议书</w:t>
            </w:r>
          </w:p>
          <w:p w:rsidR="005B02D5" w:rsidRDefault="005B02D5">
            <w:pPr>
              <w:widowControl/>
              <w:jc w:val="left"/>
              <w:rPr>
                <w:rFonts w:ascii="宋体" w:hAnsi="宋体" w:cs="宋体"/>
                <w:color w:val="000000"/>
                <w:kern w:val="0"/>
                <w:sz w:val="22"/>
                <w:szCs w:val="22"/>
              </w:rPr>
            </w:pPr>
          </w:p>
          <w:p w:rsidR="005B02D5" w:rsidRDefault="005B02D5">
            <w:pPr>
              <w:jc w:val="left"/>
              <w:rPr>
                <w:rFonts w:ascii="宋体" w:hAnsi="宋体" w:cs="宋体"/>
                <w:color w:val="000000"/>
                <w:kern w:val="0"/>
                <w:sz w:val="22"/>
                <w:szCs w:val="22"/>
              </w:rPr>
            </w:pPr>
          </w:p>
        </w:tc>
        <w:tc>
          <w:tcPr>
            <w:tcW w:w="1114" w:type="dxa"/>
            <w:vMerge w:val="restart"/>
            <w:tcBorders>
              <w:top w:val="nil"/>
              <w:left w:val="nil"/>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35</w:t>
            </w:r>
          </w:p>
          <w:p w:rsidR="005B02D5" w:rsidRDefault="005B02D5">
            <w:pPr>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对检测项目的理解</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rsidP="006241DD">
            <w:pPr>
              <w:pStyle w:val="1111"/>
            </w:pPr>
            <w:r>
              <w:rPr>
                <w:rFonts w:hint="eastAsia"/>
              </w:rPr>
              <w:t>非常满意</w:t>
            </w:r>
            <w:r w:rsidR="006241DD">
              <w:rPr>
                <w:rFonts w:hint="eastAsia"/>
              </w:rPr>
              <w:t>得</w:t>
            </w:r>
            <w:r>
              <w:rPr>
                <w:rFonts w:hint="eastAsia"/>
              </w:rPr>
              <w:t>4</w:t>
            </w:r>
            <w:r w:rsidR="006241DD">
              <w:rPr>
                <w:rFonts w:hint="eastAsia"/>
              </w:rPr>
              <w:t>.8</w:t>
            </w:r>
            <w:r>
              <w:rPr>
                <w:rFonts w:hint="eastAsia"/>
              </w:rPr>
              <w:t>～6分、满意</w:t>
            </w:r>
            <w:r w:rsidR="006241DD">
              <w:rPr>
                <w:rFonts w:hint="eastAsia"/>
              </w:rPr>
              <w:t>得</w:t>
            </w:r>
            <w:r>
              <w:t xml:space="preserve"> </w:t>
            </w:r>
            <w:r w:rsidR="006241DD">
              <w:rPr>
                <w:rFonts w:hint="eastAsia"/>
              </w:rPr>
              <w:t>3.6</w:t>
            </w:r>
            <w:r>
              <w:rPr>
                <w:rFonts w:hint="eastAsia"/>
              </w:rPr>
              <w:t>～</w:t>
            </w:r>
            <w:r>
              <w:t>4</w:t>
            </w:r>
            <w:r w:rsidR="006241DD">
              <w:rPr>
                <w:rFonts w:hint="eastAsia"/>
              </w:rPr>
              <w:t>.8</w:t>
            </w:r>
            <w:r>
              <w:t xml:space="preserve"> </w:t>
            </w:r>
            <w:r>
              <w:rPr>
                <w:rFonts w:hint="eastAsia"/>
              </w:rPr>
              <w:t>分、基本满意</w:t>
            </w:r>
            <w:r w:rsidR="006241DD">
              <w:rPr>
                <w:rFonts w:hint="eastAsia"/>
              </w:rPr>
              <w:t>得3.6</w:t>
            </w:r>
            <w:r>
              <w:rPr>
                <w:rFonts w:hint="eastAsia"/>
              </w:rPr>
              <w:t>分</w:t>
            </w:r>
            <w:r w:rsidR="006241DD">
              <w:rPr>
                <w:rFonts w:hint="eastAsia"/>
              </w:rPr>
              <w:t>；</w:t>
            </w:r>
          </w:p>
        </w:tc>
      </w:tr>
      <w:tr w:rsidR="005B02D5">
        <w:trPr>
          <w:trHeight w:val="985"/>
        </w:trPr>
        <w:tc>
          <w:tcPr>
            <w:tcW w:w="881" w:type="dxa"/>
            <w:vMerge/>
            <w:tcBorders>
              <w:left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114"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检测工作的程序与方法</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rsidP="006241DD">
            <w:pPr>
              <w:pStyle w:val="1111"/>
            </w:pPr>
            <w:r>
              <w:rPr>
                <w:rFonts w:hint="eastAsia"/>
              </w:rPr>
              <w:t>非常满意</w:t>
            </w:r>
            <w:r w:rsidR="006241DD">
              <w:rPr>
                <w:rFonts w:hint="eastAsia"/>
              </w:rPr>
              <w:t>得</w:t>
            </w:r>
            <w:r>
              <w:t xml:space="preserve"> </w:t>
            </w:r>
            <w:r>
              <w:rPr>
                <w:rFonts w:hint="eastAsia"/>
              </w:rPr>
              <w:t>6</w:t>
            </w:r>
            <w:r w:rsidR="006241DD">
              <w:rPr>
                <w:rFonts w:hint="eastAsia"/>
              </w:rPr>
              <w:t>.4</w:t>
            </w:r>
            <w:r>
              <w:rPr>
                <w:rFonts w:hint="eastAsia"/>
              </w:rPr>
              <w:t>～8分、满意</w:t>
            </w:r>
            <w:r w:rsidR="006241DD">
              <w:rPr>
                <w:rFonts w:hint="eastAsia"/>
              </w:rPr>
              <w:t>得</w:t>
            </w:r>
            <w:r>
              <w:t xml:space="preserve"> </w:t>
            </w:r>
            <w:r>
              <w:rPr>
                <w:rFonts w:hint="eastAsia"/>
              </w:rPr>
              <w:t>4</w:t>
            </w:r>
            <w:r w:rsidR="006241DD">
              <w:rPr>
                <w:rFonts w:hint="eastAsia"/>
              </w:rPr>
              <w:t>.8</w:t>
            </w:r>
            <w:r>
              <w:rPr>
                <w:rFonts w:hint="eastAsia"/>
              </w:rPr>
              <w:t>～6</w:t>
            </w:r>
            <w:r w:rsidR="006241DD">
              <w:rPr>
                <w:rFonts w:hint="eastAsia"/>
              </w:rPr>
              <w:t>.4</w:t>
            </w:r>
            <w:r>
              <w:t xml:space="preserve"> </w:t>
            </w:r>
            <w:r>
              <w:rPr>
                <w:rFonts w:hint="eastAsia"/>
              </w:rPr>
              <w:t>分、基本满意</w:t>
            </w:r>
            <w:r w:rsidR="006241DD">
              <w:rPr>
                <w:rFonts w:hint="eastAsia"/>
              </w:rPr>
              <w:t>得4.8</w:t>
            </w:r>
            <w:r>
              <w:rPr>
                <w:rFonts w:hint="eastAsia"/>
              </w:rPr>
              <w:t>分</w:t>
            </w:r>
            <w:r w:rsidR="006241DD">
              <w:rPr>
                <w:rFonts w:hint="eastAsia"/>
              </w:rPr>
              <w:t>；</w:t>
            </w:r>
          </w:p>
        </w:tc>
      </w:tr>
      <w:tr w:rsidR="005B02D5">
        <w:trPr>
          <w:trHeight w:val="985"/>
        </w:trPr>
        <w:tc>
          <w:tcPr>
            <w:tcW w:w="881" w:type="dxa"/>
            <w:vMerge/>
            <w:tcBorders>
              <w:left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114"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拟投入检测的主要设备、人员计划</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非常满意</w:t>
            </w:r>
            <w:r w:rsidR="006241DD">
              <w:rPr>
                <w:rFonts w:hint="eastAsia"/>
              </w:rPr>
              <w:t>得4.8～6分、满意得</w:t>
            </w:r>
            <w:r w:rsidR="006241DD">
              <w:t xml:space="preserve"> </w:t>
            </w:r>
            <w:r w:rsidR="006241DD">
              <w:rPr>
                <w:rFonts w:hint="eastAsia"/>
              </w:rPr>
              <w:t>3.6～</w:t>
            </w:r>
            <w:r w:rsidR="006241DD">
              <w:t>4</w:t>
            </w:r>
            <w:r w:rsidR="006241DD">
              <w:rPr>
                <w:rFonts w:hint="eastAsia"/>
              </w:rPr>
              <w:t>.8</w:t>
            </w:r>
            <w:r w:rsidR="006241DD">
              <w:t xml:space="preserve"> </w:t>
            </w:r>
            <w:r w:rsidR="006241DD">
              <w:rPr>
                <w:rFonts w:hint="eastAsia"/>
              </w:rPr>
              <w:t>分、基本满意得3.6分；</w:t>
            </w:r>
          </w:p>
        </w:tc>
      </w:tr>
      <w:tr w:rsidR="005B02D5">
        <w:trPr>
          <w:trHeight w:val="985"/>
        </w:trPr>
        <w:tc>
          <w:tcPr>
            <w:tcW w:w="88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114"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检测工作服务的目标及保证措施</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rsidP="006241DD">
            <w:pPr>
              <w:pStyle w:val="1111"/>
            </w:pPr>
            <w:r>
              <w:rPr>
                <w:rFonts w:hint="eastAsia"/>
              </w:rPr>
              <w:t>非常满意</w:t>
            </w:r>
            <w:r>
              <w:t xml:space="preserve"> </w:t>
            </w:r>
            <w:r>
              <w:rPr>
                <w:rFonts w:hint="eastAsia"/>
              </w:rPr>
              <w:t>5</w:t>
            </w:r>
            <w:r w:rsidR="00B2245E">
              <w:rPr>
                <w:rFonts w:hint="eastAsia"/>
              </w:rPr>
              <w:t>.6</w:t>
            </w:r>
            <w:r>
              <w:rPr>
                <w:rFonts w:hint="eastAsia"/>
              </w:rPr>
              <w:t>～7分、满意</w:t>
            </w:r>
            <w:r>
              <w:t xml:space="preserve"> </w:t>
            </w:r>
            <w:r w:rsidR="006241DD">
              <w:rPr>
                <w:rFonts w:hint="eastAsia"/>
              </w:rPr>
              <w:t>4.2</w:t>
            </w:r>
            <w:r>
              <w:rPr>
                <w:rFonts w:hint="eastAsia"/>
              </w:rPr>
              <w:t>～5</w:t>
            </w:r>
            <w:r w:rsidR="006241DD">
              <w:rPr>
                <w:rFonts w:hint="eastAsia"/>
              </w:rPr>
              <w:t>.6</w:t>
            </w:r>
            <w:r>
              <w:rPr>
                <w:rFonts w:hint="eastAsia"/>
              </w:rPr>
              <w:t>分、基本满意</w:t>
            </w:r>
            <w:r w:rsidR="006241DD">
              <w:rPr>
                <w:rFonts w:hint="eastAsia"/>
              </w:rPr>
              <w:t>4.2</w:t>
            </w:r>
            <w:r>
              <w:rPr>
                <w:rFonts w:hint="eastAsia"/>
              </w:rPr>
              <w:t>分，</w:t>
            </w:r>
          </w:p>
        </w:tc>
      </w:tr>
      <w:tr w:rsidR="005B02D5">
        <w:trPr>
          <w:trHeight w:val="985"/>
        </w:trPr>
        <w:tc>
          <w:tcPr>
            <w:tcW w:w="88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114"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重点和难点分析及对策措施</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ind w:firstLineChars="50" w:firstLine="110"/>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非常满意</w:t>
            </w:r>
            <w:r w:rsidR="006241DD">
              <w:rPr>
                <w:rFonts w:hint="eastAsia"/>
              </w:rPr>
              <w:t>得</w:t>
            </w:r>
            <w:r w:rsidR="006241DD">
              <w:t xml:space="preserve"> </w:t>
            </w:r>
            <w:r w:rsidR="006241DD">
              <w:rPr>
                <w:rFonts w:hint="eastAsia"/>
              </w:rPr>
              <w:t>6.4～8分、满意得</w:t>
            </w:r>
            <w:r w:rsidR="006241DD">
              <w:t xml:space="preserve"> </w:t>
            </w:r>
            <w:r w:rsidR="006241DD">
              <w:rPr>
                <w:rFonts w:hint="eastAsia"/>
              </w:rPr>
              <w:t>4.8～6.4</w:t>
            </w:r>
            <w:r w:rsidR="006241DD">
              <w:t xml:space="preserve"> </w:t>
            </w:r>
            <w:r w:rsidR="006241DD">
              <w:rPr>
                <w:rFonts w:hint="eastAsia"/>
              </w:rPr>
              <w:t>分、基本满意得4.8分。</w:t>
            </w:r>
          </w:p>
        </w:tc>
      </w:tr>
      <w:tr w:rsidR="005B02D5">
        <w:trPr>
          <w:trHeight w:val="2214"/>
        </w:trPr>
        <w:tc>
          <w:tcPr>
            <w:tcW w:w="88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p w:rsidR="005B02D5" w:rsidRDefault="00966564">
            <w:pPr>
              <w:pStyle w:val="Default"/>
              <w:rPr>
                <w:szCs w:val="21"/>
              </w:rPr>
            </w:pPr>
            <w:r>
              <w:rPr>
                <w:sz w:val="21"/>
                <w:szCs w:val="21"/>
              </w:rPr>
              <w:t xml:space="preserve">2.2.4(2) </w:t>
            </w:r>
          </w:p>
          <w:p w:rsidR="005B02D5" w:rsidRDefault="005B02D5">
            <w:pPr>
              <w:jc w:val="left"/>
              <w:rPr>
                <w:rFonts w:ascii="宋体" w:hAnsi="宋体" w:cs="宋体"/>
                <w:color w:val="000000"/>
                <w:kern w:val="0"/>
                <w:sz w:val="22"/>
                <w:szCs w:val="22"/>
              </w:rPr>
            </w:pPr>
          </w:p>
        </w:tc>
        <w:tc>
          <w:tcPr>
            <w:tcW w:w="992" w:type="dxa"/>
            <w:vMerge w:val="restart"/>
            <w:tcBorders>
              <w:top w:val="nil"/>
              <w:left w:val="nil"/>
              <w:right w:val="single" w:sz="4" w:space="0" w:color="auto"/>
            </w:tcBorders>
            <w:shd w:val="clear" w:color="auto" w:fill="auto"/>
            <w:noWrap/>
            <w:vAlign w:val="center"/>
          </w:tcPr>
          <w:p w:rsidR="005B02D5" w:rsidRDefault="00966564">
            <w:pPr>
              <w:widowControl/>
              <w:jc w:val="center"/>
            </w:pPr>
            <w:r>
              <w:rPr>
                <w:rFonts w:hint="eastAsia"/>
              </w:rPr>
              <w:t>主要</w:t>
            </w:r>
          </w:p>
          <w:p w:rsidR="005B02D5" w:rsidRDefault="00966564">
            <w:pPr>
              <w:widowControl/>
              <w:jc w:val="center"/>
              <w:rPr>
                <w:rFonts w:ascii="宋体" w:hAnsi="宋体" w:cs="宋体"/>
                <w:color w:val="000000"/>
                <w:kern w:val="0"/>
                <w:sz w:val="22"/>
                <w:szCs w:val="22"/>
              </w:rPr>
            </w:pPr>
            <w:r>
              <w:rPr>
                <w:rFonts w:hint="eastAsia"/>
              </w:rPr>
              <w:t>人员</w:t>
            </w:r>
          </w:p>
        </w:tc>
        <w:tc>
          <w:tcPr>
            <w:tcW w:w="1114" w:type="dxa"/>
            <w:vMerge w:val="restart"/>
            <w:tcBorders>
              <w:top w:val="nil"/>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25</w:t>
            </w:r>
          </w:p>
          <w:p w:rsidR="005B02D5" w:rsidRDefault="005B02D5">
            <w:pPr>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jc w:val="center"/>
              <w:rPr>
                <w:rFonts w:ascii="宋体" w:hAnsi="宋体" w:cs="宋体"/>
                <w:szCs w:val="21"/>
              </w:rPr>
            </w:pPr>
            <w:r>
              <w:rPr>
                <w:rFonts w:ascii="宋体" w:hAnsi="宋体" w:cs="宋体" w:hint="eastAsia"/>
                <w:szCs w:val="21"/>
              </w:rPr>
              <w:t>项目负责人</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jc w:val="center"/>
              <w:rPr>
                <w:rFonts w:ascii="宋体" w:hAnsi="宋体" w:cs="宋体"/>
                <w:szCs w:val="21"/>
              </w:rPr>
            </w:pPr>
            <w:r>
              <w:rPr>
                <w:rFonts w:ascii="宋体" w:hAnsi="宋体" w:cs="宋体" w:hint="eastAsia"/>
                <w:szCs w:val="21"/>
              </w:rPr>
              <w:t>10</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rPr>
                <w:rFonts w:cs="宋体"/>
                <w:kern w:val="0"/>
              </w:rPr>
            </w:pPr>
            <w:r>
              <w:rPr>
                <w:rFonts w:cs="宋体" w:hint="eastAsia"/>
                <w:kern w:val="0"/>
              </w:rPr>
              <w:t>1.满足投标人须知附录4的最低要求得7分。</w:t>
            </w:r>
          </w:p>
          <w:p w:rsidR="005B02D5" w:rsidRDefault="00966564">
            <w:pPr>
              <w:pStyle w:val="1111"/>
              <w:rPr>
                <w:rFonts w:cs="宋体"/>
                <w:kern w:val="0"/>
              </w:rPr>
            </w:pPr>
            <w:r>
              <w:rPr>
                <w:rFonts w:cs="宋体" w:hint="eastAsia"/>
                <w:kern w:val="0"/>
              </w:rPr>
              <w:t>2.2015年1月1日至投标截止时间（以交工验收时间为准），每增加</w:t>
            </w:r>
            <w:r>
              <w:rPr>
                <w:rFonts w:cs="宋体"/>
                <w:kern w:val="0"/>
              </w:rPr>
              <w:t>1</w:t>
            </w:r>
            <w:r>
              <w:rPr>
                <w:rFonts w:cs="宋体" w:hint="eastAsia"/>
                <w:kern w:val="0"/>
              </w:rPr>
              <w:t>个高速公路交工质量验收检测项目任项目负责人加1分，本细项最高加分为3分。</w:t>
            </w:r>
          </w:p>
        </w:tc>
      </w:tr>
      <w:tr w:rsidR="005B02D5">
        <w:trPr>
          <w:trHeight w:val="2164"/>
        </w:trPr>
        <w:tc>
          <w:tcPr>
            <w:tcW w:w="881" w:type="dxa"/>
            <w:vMerge/>
            <w:tcBorders>
              <w:left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114" w:type="dxa"/>
            <w:vMerge/>
            <w:tcBorders>
              <w:left w:val="nil"/>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技术负责人</w:t>
            </w:r>
            <w:r>
              <w:rPr>
                <w:sz w:val="21"/>
                <w:szCs w:val="21"/>
              </w:rPr>
              <w:t xml:space="preserve"> </w:t>
            </w:r>
          </w:p>
          <w:p w:rsidR="005B02D5" w:rsidRDefault="005B02D5">
            <w:pPr>
              <w:jc w:val="center"/>
              <w:rPr>
                <w:rFonts w:ascii="宋体" w:hAnsi="宋体" w:cs="宋体"/>
                <w:szCs w:val="21"/>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jc w:val="center"/>
              <w:rPr>
                <w:rFonts w:ascii="宋体" w:hAnsi="宋体" w:cs="宋体"/>
                <w:szCs w:val="21"/>
              </w:rPr>
            </w:pPr>
            <w:r>
              <w:rPr>
                <w:rFonts w:ascii="宋体" w:hAnsi="宋体" w:cs="宋体" w:hint="eastAsia"/>
                <w:szCs w:val="21"/>
              </w:rPr>
              <w:t>7</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rPr>
                <w:rFonts w:cs="宋体"/>
                <w:kern w:val="0"/>
              </w:rPr>
            </w:pPr>
            <w:r>
              <w:rPr>
                <w:rFonts w:cs="宋体" w:hint="eastAsia"/>
                <w:kern w:val="0"/>
              </w:rPr>
              <w:t>1.满足投标人须知附录4的最低要求得5分。</w:t>
            </w:r>
          </w:p>
          <w:p w:rsidR="005B02D5" w:rsidRDefault="00966564">
            <w:pPr>
              <w:pStyle w:val="1111"/>
              <w:rPr>
                <w:rFonts w:hAnsi="宋体" w:cs="宋体"/>
              </w:rPr>
            </w:pPr>
            <w:r>
              <w:rPr>
                <w:rFonts w:cs="宋体" w:hint="eastAsia"/>
                <w:kern w:val="0"/>
              </w:rPr>
              <w:t>2.2015年1月1日至投标截止时间（以交工验收时间为准），每增加</w:t>
            </w:r>
            <w:r>
              <w:rPr>
                <w:rFonts w:cs="宋体"/>
                <w:kern w:val="0"/>
              </w:rPr>
              <w:t>1</w:t>
            </w:r>
            <w:r>
              <w:rPr>
                <w:rFonts w:cs="宋体" w:hint="eastAsia"/>
                <w:kern w:val="0"/>
              </w:rPr>
              <w:t>个高速公路交工质量验收检测项目任技术负责人职务以上加1分，本细项最高加分为2分。</w:t>
            </w:r>
          </w:p>
        </w:tc>
      </w:tr>
      <w:tr w:rsidR="005B02D5">
        <w:trPr>
          <w:trHeight w:val="2415"/>
        </w:trPr>
        <w:tc>
          <w:tcPr>
            <w:tcW w:w="88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pStyle w:val="Default"/>
              <w:rPr>
                <w:sz w:val="21"/>
                <w:szCs w:val="21"/>
              </w:rPr>
            </w:pP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114"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szCs w:val="21"/>
              </w:rPr>
            </w:pPr>
            <w:r>
              <w:rPr>
                <w:rFonts w:ascii="宋体" w:hAnsi="宋体" w:cs="宋体" w:hint="eastAsia"/>
                <w:szCs w:val="21"/>
              </w:rPr>
              <w:t>其他主要人员</w:t>
            </w:r>
          </w:p>
        </w:tc>
        <w:tc>
          <w:tcPr>
            <w:tcW w:w="709" w:type="dxa"/>
            <w:tcBorders>
              <w:top w:val="nil"/>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szCs w:val="21"/>
              </w:rPr>
            </w:pPr>
            <w:r>
              <w:rPr>
                <w:rFonts w:ascii="宋体" w:hAnsi="宋体" w:cs="宋体" w:hint="eastAsia"/>
                <w:szCs w:val="21"/>
              </w:rPr>
              <w:t>8</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rPr>
                <w:rFonts w:cs="宋体"/>
                <w:kern w:val="0"/>
              </w:rPr>
            </w:pPr>
            <w:r>
              <w:rPr>
                <w:rFonts w:cs="宋体" w:hint="eastAsia"/>
                <w:kern w:val="0"/>
              </w:rPr>
              <w:t>1.满足投标人须知附录4的最低要求得5分。</w:t>
            </w:r>
          </w:p>
          <w:p w:rsidR="005B02D5" w:rsidRDefault="00966564">
            <w:pPr>
              <w:pStyle w:val="1111"/>
              <w:rPr>
                <w:rFonts w:cs="宋体"/>
              </w:rPr>
            </w:pPr>
            <w:r>
              <w:rPr>
                <w:rFonts w:cs="宋体" w:hint="eastAsia"/>
                <w:kern w:val="0"/>
              </w:rPr>
              <w:t>2.2015年1月1日至投标截止时间（以交工验收时间为准），每个其他主要人员工作经验每增加</w:t>
            </w:r>
            <w:r>
              <w:rPr>
                <w:rFonts w:cs="宋体"/>
                <w:kern w:val="0"/>
              </w:rPr>
              <w:t>1</w:t>
            </w:r>
            <w:r>
              <w:rPr>
                <w:rFonts w:cs="宋体" w:hint="eastAsia"/>
                <w:kern w:val="0"/>
              </w:rPr>
              <w:t>个高速公路</w:t>
            </w:r>
            <w:r>
              <w:rPr>
                <w:rFonts w:cs="宋体" w:hint="eastAsia"/>
              </w:rPr>
              <w:t>项目中担任过类似职务加</w:t>
            </w:r>
            <w:r>
              <w:rPr>
                <w:rFonts w:cs="宋体"/>
              </w:rPr>
              <w:t xml:space="preserve"> 0.</w:t>
            </w:r>
            <w:r>
              <w:rPr>
                <w:rFonts w:cs="宋体" w:hint="eastAsia"/>
              </w:rPr>
              <w:t>3分，最多加3分。</w:t>
            </w:r>
          </w:p>
        </w:tc>
      </w:tr>
      <w:tr w:rsidR="005B02D5">
        <w:trPr>
          <w:trHeight w:val="1269"/>
        </w:trPr>
        <w:tc>
          <w:tcPr>
            <w:tcW w:w="881"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rPr>
                <w:szCs w:val="21"/>
              </w:rPr>
            </w:pPr>
            <w:r>
              <w:rPr>
                <w:sz w:val="21"/>
                <w:szCs w:val="21"/>
              </w:rPr>
              <w:lastRenderedPageBreak/>
              <w:t xml:space="preserve">2.2.4(3) </w:t>
            </w:r>
          </w:p>
        </w:tc>
        <w:tc>
          <w:tcPr>
            <w:tcW w:w="992"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评标价</w:t>
            </w:r>
          </w:p>
          <w:p w:rsidR="005B02D5" w:rsidRDefault="005B02D5">
            <w:pPr>
              <w:widowControl/>
              <w:jc w:val="left"/>
              <w:rPr>
                <w:rFonts w:ascii="宋体" w:hAnsi="宋体" w:cs="宋体"/>
                <w:color w:val="000000"/>
                <w:kern w:val="0"/>
                <w:sz w:val="22"/>
                <w:szCs w:val="22"/>
              </w:rPr>
            </w:pPr>
          </w:p>
        </w:tc>
        <w:tc>
          <w:tcPr>
            <w:tcW w:w="1114"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430" w:type="dxa"/>
            <w:gridSpan w:val="2"/>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szCs w:val="21"/>
              </w:rPr>
              <w:t>有效的投标报价</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rPr>
                <w:rFonts w:hAnsi="宋体" w:cs="宋体"/>
                <w:color w:val="000000"/>
                <w:kern w:val="0"/>
                <w:sz w:val="22"/>
                <w:szCs w:val="22"/>
              </w:rPr>
            </w:pPr>
            <w:r>
              <w:rPr>
                <w:rFonts w:hAnsi="宋体" w:cs="宋体" w:hint="eastAsia"/>
              </w:rPr>
              <w:t>投标报价等于基准价的得10分，每高于评标基准价1%扣0.8分，每低于评标基准价1%扣0.5分，增减不足1%时按内插法计算，</w:t>
            </w:r>
            <w:r>
              <w:rPr>
                <w:rFonts w:cs="宋体" w:hint="eastAsia"/>
                <w:kern w:val="0"/>
              </w:rPr>
              <w:t>评标价最低得0分</w:t>
            </w:r>
            <w:r>
              <w:rPr>
                <w:rFonts w:hAnsi="宋体" w:cs="宋体" w:hint="eastAsia"/>
              </w:rPr>
              <w:t>。</w:t>
            </w:r>
          </w:p>
        </w:tc>
      </w:tr>
      <w:tr w:rsidR="005B02D5">
        <w:trPr>
          <w:trHeight w:val="991"/>
        </w:trPr>
        <w:tc>
          <w:tcPr>
            <w:tcW w:w="88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p w:rsidR="005B02D5" w:rsidRDefault="00966564">
            <w:pPr>
              <w:pStyle w:val="Default"/>
              <w:rPr>
                <w:szCs w:val="21"/>
              </w:rPr>
            </w:pPr>
            <w:r>
              <w:rPr>
                <w:sz w:val="21"/>
                <w:szCs w:val="21"/>
              </w:rPr>
              <w:t xml:space="preserve">2.2.4(4) </w:t>
            </w:r>
          </w:p>
          <w:p w:rsidR="005B02D5" w:rsidRDefault="005B02D5">
            <w:pPr>
              <w:jc w:val="left"/>
              <w:rPr>
                <w:rFonts w:ascii="宋体" w:hAnsi="宋体" w:cs="宋体"/>
                <w:color w:val="000000"/>
                <w:kern w:val="0"/>
                <w:sz w:val="22"/>
                <w:szCs w:val="22"/>
              </w:rPr>
            </w:pPr>
          </w:p>
        </w:tc>
        <w:tc>
          <w:tcPr>
            <w:tcW w:w="992" w:type="dxa"/>
            <w:vMerge w:val="restart"/>
            <w:tcBorders>
              <w:top w:val="nil"/>
              <w:left w:val="nil"/>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其他</w:t>
            </w:r>
            <w:r>
              <w:rPr>
                <w:rFonts w:hint="eastAsia"/>
                <w:szCs w:val="21"/>
              </w:rPr>
              <w:t xml:space="preserve">  </w:t>
            </w:r>
            <w:r>
              <w:rPr>
                <w:rFonts w:hint="eastAsia"/>
                <w:szCs w:val="21"/>
              </w:rPr>
              <w:t>因素</w:t>
            </w:r>
          </w:p>
        </w:tc>
        <w:tc>
          <w:tcPr>
            <w:tcW w:w="1114" w:type="dxa"/>
            <w:vMerge w:val="restart"/>
            <w:tcBorders>
              <w:top w:val="nil"/>
              <w:left w:val="nil"/>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30</w:t>
            </w:r>
          </w:p>
        </w:tc>
        <w:tc>
          <w:tcPr>
            <w:tcW w:w="172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信用等级</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827"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asciiTheme="minorEastAsia" w:eastAsiaTheme="minorEastAsia" w:hAnsiTheme="minorEastAsia" w:cstheme="minorEastAsia" w:hint="eastAsia"/>
              </w:rPr>
              <w:t>满足投标人须知附录3的最低要求得3分，A级信用等级加1分，AA级信用等级加2分。(陕西省交通运输厅信用评价)</w:t>
            </w:r>
          </w:p>
        </w:tc>
      </w:tr>
      <w:tr w:rsidR="005B02D5">
        <w:trPr>
          <w:trHeight w:val="1402"/>
        </w:trPr>
        <w:tc>
          <w:tcPr>
            <w:tcW w:w="881" w:type="dxa"/>
            <w:vMerge/>
            <w:tcBorders>
              <w:left w:val="single" w:sz="4" w:space="0" w:color="auto"/>
              <w:bottom w:val="single" w:sz="8"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bottom w:val="single" w:sz="8" w:space="0" w:color="auto"/>
              <w:right w:val="single" w:sz="4" w:space="0" w:color="auto"/>
            </w:tcBorders>
            <w:shd w:val="clear" w:color="auto" w:fill="auto"/>
            <w:noWrap/>
            <w:vAlign w:val="center"/>
          </w:tcPr>
          <w:p w:rsidR="005B02D5" w:rsidRDefault="005B02D5">
            <w:pPr>
              <w:widowControl/>
              <w:snapToGrid w:val="0"/>
              <w:rPr>
                <w:rFonts w:ascii="宋体" w:hAnsi="宋体" w:cs="宋体"/>
                <w:szCs w:val="21"/>
              </w:rPr>
            </w:pPr>
          </w:p>
        </w:tc>
        <w:tc>
          <w:tcPr>
            <w:tcW w:w="1114" w:type="dxa"/>
            <w:vMerge/>
            <w:tcBorders>
              <w:left w:val="nil"/>
              <w:bottom w:val="single" w:sz="8"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8"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设备要求</w:t>
            </w:r>
            <w:r>
              <w:rPr>
                <w:sz w:val="21"/>
                <w:szCs w:val="21"/>
              </w:rPr>
              <w:t xml:space="preserve"> </w:t>
            </w:r>
          </w:p>
        </w:tc>
        <w:tc>
          <w:tcPr>
            <w:tcW w:w="709" w:type="dxa"/>
            <w:tcBorders>
              <w:top w:val="nil"/>
              <w:left w:val="nil"/>
              <w:bottom w:val="single" w:sz="8"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3827" w:type="dxa"/>
            <w:tcBorders>
              <w:top w:val="nil"/>
              <w:left w:val="nil"/>
              <w:bottom w:val="single" w:sz="8" w:space="0" w:color="auto"/>
              <w:right w:val="single" w:sz="8" w:space="0" w:color="auto"/>
            </w:tcBorders>
            <w:shd w:val="clear" w:color="auto" w:fill="auto"/>
            <w:noWrap/>
            <w:vAlign w:val="center"/>
          </w:tcPr>
          <w:p w:rsidR="005B02D5" w:rsidRDefault="00966564">
            <w:pPr>
              <w:pStyle w:val="1111"/>
              <w:rPr>
                <w:sz w:val="22"/>
                <w:szCs w:val="22"/>
              </w:rPr>
            </w:pPr>
            <w:r>
              <w:rPr>
                <w:rFonts w:asciiTheme="minorEastAsia" w:eastAsiaTheme="minorEastAsia" w:hAnsiTheme="minorEastAsia" w:cstheme="minorEastAsia" w:hint="eastAsia"/>
              </w:rPr>
              <w:t>满足强制条件得3分；投标人自有桥梁检测车1台，加1分，自有多功能路况快速检测设备1台，加1分，本项最多加2分。</w:t>
            </w:r>
          </w:p>
        </w:tc>
      </w:tr>
      <w:tr w:rsidR="005B02D5">
        <w:trPr>
          <w:trHeight w:val="1680"/>
        </w:trPr>
        <w:tc>
          <w:tcPr>
            <w:tcW w:w="881" w:type="dxa"/>
            <w:vMerge/>
            <w:tcBorders>
              <w:left w:val="single" w:sz="4" w:space="0" w:color="auto"/>
              <w:bottom w:val="single" w:sz="8"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vMerge/>
            <w:tcBorders>
              <w:left w:val="nil"/>
              <w:bottom w:val="single" w:sz="8" w:space="0" w:color="auto"/>
              <w:right w:val="single" w:sz="4" w:space="0" w:color="auto"/>
            </w:tcBorders>
            <w:shd w:val="clear" w:color="auto" w:fill="auto"/>
            <w:noWrap/>
            <w:vAlign w:val="center"/>
          </w:tcPr>
          <w:p w:rsidR="005B02D5" w:rsidRDefault="005B02D5">
            <w:pPr>
              <w:widowControl/>
              <w:snapToGrid w:val="0"/>
              <w:rPr>
                <w:rFonts w:ascii="宋体" w:hAnsi="宋体" w:cs="宋体"/>
                <w:szCs w:val="21"/>
              </w:rPr>
            </w:pPr>
          </w:p>
        </w:tc>
        <w:tc>
          <w:tcPr>
            <w:tcW w:w="1114" w:type="dxa"/>
            <w:vMerge/>
            <w:tcBorders>
              <w:left w:val="nil"/>
              <w:bottom w:val="single" w:sz="8"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1721" w:type="dxa"/>
            <w:tcBorders>
              <w:top w:val="nil"/>
              <w:left w:val="nil"/>
              <w:bottom w:val="single" w:sz="8" w:space="0" w:color="auto"/>
              <w:right w:val="single" w:sz="4" w:space="0" w:color="auto"/>
            </w:tcBorders>
            <w:shd w:val="clear" w:color="auto" w:fill="auto"/>
            <w:noWrap/>
            <w:vAlign w:val="center"/>
          </w:tcPr>
          <w:p w:rsidR="005B02D5" w:rsidRDefault="00966564">
            <w:pPr>
              <w:widowControl/>
              <w:snapToGrid w:val="0"/>
              <w:jc w:val="center"/>
              <w:rPr>
                <w:rFonts w:ascii="宋体" w:hAnsi="宋体" w:cs="宋体"/>
                <w:szCs w:val="21"/>
              </w:rPr>
            </w:pPr>
            <w:r>
              <w:rPr>
                <w:rFonts w:ascii="宋体" w:hAnsi="宋体" w:cs="宋体" w:hint="eastAsia"/>
                <w:szCs w:val="21"/>
              </w:rPr>
              <w:t>近年业绩</w:t>
            </w:r>
          </w:p>
        </w:tc>
        <w:tc>
          <w:tcPr>
            <w:tcW w:w="709" w:type="dxa"/>
            <w:tcBorders>
              <w:top w:val="nil"/>
              <w:left w:val="nil"/>
              <w:bottom w:val="single" w:sz="8"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20</w:t>
            </w:r>
          </w:p>
        </w:tc>
        <w:tc>
          <w:tcPr>
            <w:tcW w:w="3827" w:type="dxa"/>
            <w:tcBorders>
              <w:top w:val="nil"/>
              <w:left w:val="nil"/>
              <w:bottom w:val="single" w:sz="8" w:space="0" w:color="auto"/>
              <w:right w:val="single" w:sz="8" w:space="0" w:color="auto"/>
            </w:tcBorders>
            <w:shd w:val="clear" w:color="auto" w:fill="auto"/>
            <w:noWrap/>
            <w:vAlign w:val="center"/>
          </w:tcPr>
          <w:p w:rsidR="005B02D5" w:rsidRDefault="00966564" w:rsidP="00A62B10">
            <w:pPr>
              <w:pStyle w:val="1111"/>
              <w:rPr>
                <w:rFonts w:hAnsi="宋体" w:cs="宋体"/>
                <w:color w:val="000000"/>
                <w:kern w:val="0"/>
                <w:sz w:val="22"/>
                <w:szCs w:val="22"/>
              </w:rPr>
            </w:pPr>
            <w:r>
              <w:rPr>
                <w:rFonts w:cs="宋体" w:hint="eastAsia"/>
                <w:kern w:val="0"/>
              </w:rPr>
              <w:t>满足投标人须知附录2的最低要求</w:t>
            </w:r>
            <w:r>
              <w:rPr>
                <w:rFonts w:hAnsi="宋体" w:cs="宋体" w:hint="eastAsia"/>
              </w:rPr>
              <w:t>得1</w:t>
            </w:r>
            <w:r w:rsidR="00A62B10">
              <w:rPr>
                <w:rFonts w:hAnsi="宋体" w:cs="宋体" w:hint="eastAsia"/>
              </w:rPr>
              <w:t>2</w:t>
            </w:r>
            <w:r>
              <w:rPr>
                <w:rFonts w:hAnsi="宋体" w:cs="宋体" w:hint="eastAsia"/>
              </w:rPr>
              <w:t>分；</w:t>
            </w:r>
            <w:r>
              <w:rPr>
                <w:rFonts w:cs="宋体"/>
              </w:rPr>
              <w:t>201</w:t>
            </w:r>
            <w:r>
              <w:rPr>
                <w:rFonts w:cs="宋体" w:hint="eastAsia"/>
              </w:rPr>
              <w:t>5</w:t>
            </w:r>
            <w:r>
              <w:rPr>
                <w:rFonts w:cs="宋体"/>
              </w:rPr>
              <w:t>年</w:t>
            </w:r>
            <w:r>
              <w:rPr>
                <w:rFonts w:cs="宋体" w:hint="eastAsia"/>
              </w:rPr>
              <w:t>1月1日</w:t>
            </w:r>
            <w:r>
              <w:rPr>
                <w:rFonts w:cs="宋体" w:hint="eastAsia"/>
                <w:kern w:val="0"/>
              </w:rPr>
              <w:t>至投标截止时间，每增加1个高速公路类似工程规模或金额项目业绩加2分，最高加</w:t>
            </w:r>
            <w:r w:rsidR="00A62B10">
              <w:rPr>
                <w:rFonts w:cs="宋体" w:hint="eastAsia"/>
                <w:kern w:val="0"/>
              </w:rPr>
              <w:t>8</w:t>
            </w:r>
            <w:r>
              <w:rPr>
                <w:rFonts w:cs="宋体" w:hint="eastAsia"/>
                <w:kern w:val="0"/>
              </w:rPr>
              <w:t>分。</w:t>
            </w:r>
          </w:p>
        </w:tc>
      </w:tr>
      <w:bookmarkEnd w:id="44"/>
      <w:bookmarkEnd w:id="45"/>
      <w:bookmarkEnd w:id="46"/>
    </w:tbl>
    <w:p w:rsidR="005B02D5" w:rsidRDefault="00966564">
      <w:pPr>
        <w:ind w:left="630" w:hangingChars="300" w:hanging="630"/>
      </w:pPr>
      <w:r>
        <w:br w:type="page"/>
      </w:r>
    </w:p>
    <w:p w:rsidR="005B02D5" w:rsidRDefault="005B02D5">
      <w:pPr>
        <w:ind w:left="630" w:hangingChars="300" w:hanging="630"/>
      </w:pPr>
    </w:p>
    <w:p w:rsidR="005B02D5" w:rsidRDefault="00966564">
      <w:pPr>
        <w:pStyle w:val="2"/>
        <w:adjustRightInd w:val="0"/>
        <w:snapToGrid w:val="0"/>
        <w:spacing w:before="0" w:after="0" w:line="360" w:lineRule="auto"/>
        <w:ind w:firstLineChars="200" w:firstLine="482"/>
        <w:rPr>
          <w:rFonts w:ascii="宋体" w:eastAsia="宋体" w:hAnsi="宋体" w:cs="宋体"/>
          <w:sz w:val="24"/>
          <w:szCs w:val="24"/>
        </w:rPr>
      </w:pPr>
      <w:r>
        <w:rPr>
          <w:rFonts w:ascii="宋体" w:eastAsia="宋体" w:hAnsi="宋体" w:cs="宋体" w:hint="eastAsia"/>
          <w:sz w:val="24"/>
          <w:szCs w:val="24"/>
        </w:rPr>
        <w:t>1.评标方法</w:t>
      </w:r>
    </w:p>
    <w:p w:rsidR="005B02D5" w:rsidRDefault="00966564">
      <w:pPr>
        <w:pStyle w:val="2"/>
        <w:adjustRightInd w:val="0"/>
        <w:snapToGrid w:val="0"/>
        <w:spacing w:before="0" w:after="0" w:line="36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本次评标采用综合评估法。评标委员会对满足招标文件实质性要求的投标文件，按照本章评标办法前附表的评分标准进行打分，并按得分由高到低顺序推荐中标候选人。综合评分相等时，评标委员会依次按照以下优先顺序推荐中标候选人：</w:t>
      </w:r>
    </w:p>
    <w:p w:rsidR="005B02D5" w:rsidRDefault="00966564">
      <w:pPr>
        <w:pStyle w:val="2"/>
        <w:adjustRightInd w:val="0"/>
        <w:snapToGrid w:val="0"/>
        <w:spacing w:before="0" w:after="0" w:line="36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w:t>
      </w:r>
      <w:r>
        <w:rPr>
          <w:rFonts w:ascii="宋体" w:eastAsia="宋体" w:hAnsi="宋体" w:cs="宋体"/>
          <w:b w:val="0"/>
          <w:sz w:val="24"/>
          <w:szCs w:val="24"/>
        </w:rPr>
        <w:t>1</w:t>
      </w:r>
      <w:r>
        <w:rPr>
          <w:rFonts w:ascii="宋体" w:eastAsia="宋体" w:hAnsi="宋体" w:cs="宋体" w:hint="eastAsia"/>
          <w:b w:val="0"/>
          <w:sz w:val="24"/>
          <w:szCs w:val="24"/>
        </w:rPr>
        <w:t>）评标价低的投标人优先；</w:t>
      </w:r>
    </w:p>
    <w:p w:rsidR="005B02D5" w:rsidRDefault="00966564">
      <w:pPr>
        <w:pStyle w:val="2"/>
        <w:adjustRightInd w:val="0"/>
        <w:snapToGrid w:val="0"/>
        <w:spacing w:before="0" w:after="0" w:line="36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w:t>
      </w:r>
      <w:r>
        <w:rPr>
          <w:rFonts w:ascii="宋体" w:eastAsia="宋体" w:hAnsi="宋体" w:cs="宋体"/>
          <w:b w:val="0"/>
          <w:sz w:val="24"/>
          <w:szCs w:val="24"/>
        </w:rPr>
        <w:t>2</w:t>
      </w:r>
      <w:r>
        <w:rPr>
          <w:rFonts w:ascii="宋体" w:eastAsia="宋体" w:hAnsi="宋体" w:cs="宋体" w:hint="eastAsia"/>
          <w:b w:val="0"/>
          <w:sz w:val="24"/>
          <w:szCs w:val="24"/>
        </w:rPr>
        <w:t>）商务和技术得分较高的投标人优先；</w:t>
      </w:r>
    </w:p>
    <w:p w:rsidR="005B02D5" w:rsidRDefault="00966564">
      <w:pPr>
        <w:pStyle w:val="2"/>
        <w:adjustRightInd w:val="0"/>
        <w:snapToGrid w:val="0"/>
        <w:spacing w:before="0" w:after="0" w:line="360" w:lineRule="auto"/>
        <w:ind w:firstLineChars="200" w:firstLine="482"/>
        <w:rPr>
          <w:rFonts w:ascii="宋体" w:eastAsia="宋体" w:hAnsi="宋体" w:cs="宋体"/>
          <w:sz w:val="24"/>
          <w:szCs w:val="24"/>
        </w:rPr>
      </w:pPr>
      <w:bookmarkStart w:id="48" w:name="_Toc179632619"/>
      <w:bookmarkStart w:id="49" w:name="_Toc144974568"/>
      <w:bookmarkStart w:id="50" w:name="_Toc152042378"/>
      <w:bookmarkStart w:id="51" w:name="_Toc152045601"/>
      <w:r>
        <w:rPr>
          <w:rFonts w:ascii="宋体" w:eastAsia="宋体" w:hAnsi="宋体" w:cs="宋体" w:hint="eastAsia"/>
          <w:sz w:val="24"/>
          <w:szCs w:val="24"/>
        </w:rPr>
        <w:t>2.评审标准</w:t>
      </w:r>
      <w:bookmarkEnd w:id="48"/>
      <w:bookmarkEnd w:id="49"/>
      <w:bookmarkEnd w:id="50"/>
      <w:bookmarkEnd w:id="51"/>
    </w:p>
    <w:p w:rsidR="005B02D5" w:rsidRDefault="00966564">
      <w:pPr>
        <w:adjustRightInd w:val="0"/>
        <w:snapToGrid w:val="0"/>
        <w:spacing w:line="360" w:lineRule="auto"/>
        <w:ind w:firstLine="480"/>
        <w:rPr>
          <w:rFonts w:ascii="宋体" w:hAnsi="宋体" w:cs="宋体"/>
          <w:b/>
          <w:sz w:val="24"/>
        </w:rPr>
      </w:pPr>
      <w:bookmarkStart w:id="52" w:name="_Toc144974569"/>
      <w:bookmarkStart w:id="53" w:name="_Toc152042379"/>
      <w:bookmarkStart w:id="54" w:name="_Toc179632620"/>
      <w:bookmarkStart w:id="55" w:name="_Toc152045602"/>
      <w:r>
        <w:rPr>
          <w:rFonts w:ascii="宋体" w:hAnsi="宋体" w:cs="宋体" w:hint="eastAsia"/>
          <w:b/>
          <w:sz w:val="24"/>
        </w:rPr>
        <w:t>2.1初步评审标准</w:t>
      </w:r>
      <w:bookmarkEnd w:id="52"/>
      <w:bookmarkEnd w:id="53"/>
      <w:bookmarkEnd w:id="54"/>
      <w:bookmarkEnd w:id="55"/>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2.1.1形式评审标准：见评标办法前附表。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2.1.2资格评审标准：见评标办法前附表。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2.1.3响应性评审标准：见评标办法前附表。</w:t>
      </w:r>
    </w:p>
    <w:p w:rsidR="005B02D5" w:rsidRDefault="00966564">
      <w:pPr>
        <w:adjustRightInd w:val="0"/>
        <w:snapToGrid w:val="0"/>
        <w:spacing w:line="360" w:lineRule="auto"/>
        <w:ind w:firstLine="480"/>
        <w:rPr>
          <w:rFonts w:ascii="宋体" w:hAnsi="宋体" w:cs="宋体"/>
          <w:b/>
          <w:sz w:val="24"/>
        </w:rPr>
      </w:pPr>
      <w:bookmarkStart w:id="56" w:name="_Toc152045603"/>
      <w:bookmarkStart w:id="57" w:name="_Toc179632621"/>
      <w:bookmarkStart w:id="58" w:name="_Toc152042380"/>
      <w:bookmarkStart w:id="59" w:name="_Toc144974570"/>
      <w:r>
        <w:rPr>
          <w:rFonts w:ascii="宋体" w:hAnsi="宋体" w:cs="宋体" w:hint="eastAsia"/>
          <w:b/>
          <w:sz w:val="24"/>
        </w:rPr>
        <w:t>2.2分值构成与评分标准</w:t>
      </w:r>
      <w:bookmarkEnd w:id="56"/>
      <w:bookmarkEnd w:id="57"/>
      <w:bookmarkEnd w:id="58"/>
      <w:bookmarkEnd w:id="59"/>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2.2.1分值构成</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）技术建议书：见评标办法前附表；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）主要人员：见评标办法前附表；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）评标价：见评标办法前附表；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）其他因素：见评标办法前附表。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2.2.2评标基准价计算</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评标基准价计算方法：见评标办法前附表。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2.2.3投标报价的偏差率计算</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投标报价的偏差率计算公式：见评标办法前附表。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2.2.4评分标准</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）技术建议书：见评标办法前附表；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）主要人员：见评标办法前附表；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）评标价：见评标办法前附表；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）其他因素：见评标办法前附表。</w:t>
      </w:r>
    </w:p>
    <w:p w:rsidR="005B02D5" w:rsidRDefault="00966564">
      <w:pPr>
        <w:adjustRightInd w:val="0"/>
        <w:snapToGrid w:val="0"/>
        <w:spacing w:line="360" w:lineRule="auto"/>
        <w:ind w:firstLine="480"/>
        <w:rPr>
          <w:rFonts w:ascii="宋体" w:hAnsi="宋体" w:cs="宋体"/>
          <w:b/>
          <w:sz w:val="24"/>
        </w:rPr>
      </w:pPr>
      <w:r>
        <w:rPr>
          <w:rFonts w:ascii="宋体" w:hAnsi="宋体" w:cs="宋体" w:hint="eastAsia"/>
          <w:b/>
          <w:sz w:val="24"/>
        </w:rPr>
        <w:t>3.评标程序</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3.1</w:t>
      </w:r>
      <w:r>
        <w:rPr>
          <w:rFonts w:ascii="宋体" w:hAnsi="宋体" w:cs="宋体" w:hint="eastAsia"/>
          <w:b/>
          <w:sz w:val="24"/>
        </w:rPr>
        <w:t>第一个信封初步评审</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评标委员会可以要求投标人提交第二章</w:t>
      </w:r>
      <w:r>
        <w:rPr>
          <w:rFonts w:ascii="宋体" w:hAnsi="宋体" w:cs="宋体"/>
          <w:sz w:val="24"/>
        </w:rPr>
        <w:t>“</w:t>
      </w:r>
      <w:r>
        <w:rPr>
          <w:rFonts w:ascii="宋体" w:hAnsi="宋体" w:cs="宋体" w:hint="eastAsia"/>
          <w:sz w:val="24"/>
        </w:rPr>
        <w:t>投标人须知</w:t>
      </w:r>
      <w:r>
        <w:rPr>
          <w:rFonts w:ascii="宋体" w:hAnsi="宋体" w:cs="宋体"/>
          <w:sz w:val="24"/>
        </w:rPr>
        <w:t>”</w:t>
      </w:r>
      <w:r>
        <w:rPr>
          <w:rFonts w:ascii="宋体" w:hAnsi="宋体" w:cs="宋体" w:hint="eastAsia"/>
          <w:sz w:val="24"/>
        </w:rPr>
        <w:t>第</w:t>
      </w:r>
      <w:r>
        <w:rPr>
          <w:rFonts w:ascii="宋体" w:hAnsi="宋体" w:cs="宋体"/>
          <w:sz w:val="24"/>
        </w:rPr>
        <w:t>3.5.1</w:t>
      </w:r>
      <w:r>
        <w:rPr>
          <w:rFonts w:ascii="宋体" w:hAnsi="宋体" w:cs="宋体" w:hint="eastAsia"/>
          <w:sz w:val="24"/>
        </w:rPr>
        <w:t>项至第</w:t>
      </w:r>
      <w:r>
        <w:rPr>
          <w:rFonts w:ascii="宋体" w:hAnsi="宋体" w:cs="宋体"/>
          <w:sz w:val="24"/>
        </w:rPr>
        <w:t>3.5.5</w:t>
      </w:r>
      <w:r>
        <w:rPr>
          <w:rFonts w:ascii="宋体" w:hAnsi="宋体" w:cs="宋体" w:hint="eastAsia"/>
          <w:sz w:val="24"/>
        </w:rPr>
        <w:t>项规定的有关证明和证件的原件，以便核验。评标委员会依据本章第</w:t>
      </w:r>
      <w:r>
        <w:rPr>
          <w:rFonts w:ascii="宋体" w:hAnsi="宋体" w:cs="宋体"/>
          <w:sz w:val="24"/>
        </w:rPr>
        <w:t>2.1</w:t>
      </w:r>
      <w:r>
        <w:rPr>
          <w:rFonts w:ascii="宋体" w:hAnsi="宋体" w:cs="宋体" w:hint="eastAsia"/>
          <w:sz w:val="24"/>
        </w:rPr>
        <w:t>款规定的标准对投标文</w:t>
      </w:r>
      <w:r>
        <w:rPr>
          <w:rFonts w:ascii="宋体" w:hAnsi="宋体" w:cs="宋体" w:hint="eastAsia"/>
          <w:sz w:val="24"/>
        </w:rPr>
        <w:lastRenderedPageBreak/>
        <w:t>件第一个信封（商务及技术文件）进行初步评审。有一项不符合评审标准的，评标委员会应否决其投标。</w:t>
      </w:r>
    </w:p>
    <w:p w:rsidR="005B02D5" w:rsidRDefault="00966564">
      <w:pPr>
        <w:autoSpaceDE w:val="0"/>
        <w:autoSpaceDN w:val="0"/>
        <w:adjustRightInd w:val="0"/>
        <w:ind w:firstLineChars="200" w:firstLine="482"/>
        <w:jc w:val="left"/>
        <w:rPr>
          <w:rFonts w:ascii="宋体" w:hAnsi="宋体" w:cs="宋体"/>
          <w:b/>
          <w:sz w:val="24"/>
        </w:rPr>
      </w:pPr>
      <w:r>
        <w:rPr>
          <w:rFonts w:ascii="宋体" w:hAnsi="宋体" w:cs="宋体"/>
          <w:b/>
          <w:sz w:val="24"/>
        </w:rPr>
        <w:t>3.2</w:t>
      </w:r>
      <w:r>
        <w:rPr>
          <w:rFonts w:ascii="宋体" w:hAnsi="宋体" w:cs="宋体" w:hint="eastAsia"/>
          <w:b/>
          <w:sz w:val="24"/>
        </w:rPr>
        <w:t>第一个信封详细评审</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3.2.1</w:t>
      </w:r>
      <w:r>
        <w:rPr>
          <w:rFonts w:ascii="宋体" w:hAnsi="宋体" w:cs="宋体" w:hint="eastAsia"/>
          <w:sz w:val="24"/>
        </w:rPr>
        <w:t>评标委员会按本章第</w:t>
      </w:r>
      <w:r>
        <w:rPr>
          <w:rFonts w:ascii="宋体" w:hAnsi="宋体" w:cs="宋体"/>
          <w:sz w:val="24"/>
        </w:rPr>
        <w:t>2.2</w:t>
      </w:r>
      <w:r>
        <w:rPr>
          <w:rFonts w:ascii="宋体" w:hAnsi="宋体" w:cs="宋体" w:hint="eastAsia"/>
          <w:sz w:val="24"/>
        </w:rPr>
        <w:t>款规定的量化因素和分值进行打分，并计算出各投标人的商务和技术得分。</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）按本章第</w:t>
      </w:r>
      <w:r>
        <w:rPr>
          <w:rFonts w:ascii="宋体" w:hAnsi="宋体" w:cs="宋体"/>
          <w:sz w:val="24"/>
        </w:rPr>
        <w:t>2.2.4</w:t>
      </w:r>
      <w:r>
        <w:rPr>
          <w:rFonts w:ascii="宋体" w:hAnsi="宋体" w:cs="宋体" w:hint="eastAsia"/>
          <w:sz w:val="24"/>
        </w:rPr>
        <w:t>项（</w:t>
      </w:r>
      <w:r>
        <w:rPr>
          <w:rFonts w:ascii="宋体" w:hAnsi="宋体" w:cs="宋体"/>
          <w:sz w:val="24"/>
        </w:rPr>
        <w:t>1</w:t>
      </w:r>
      <w:r>
        <w:rPr>
          <w:rFonts w:ascii="宋体" w:hAnsi="宋体" w:cs="宋体" w:hint="eastAsia"/>
          <w:sz w:val="24"/>
        </w:rPr>
        <w:t>）目规定的评审因素和分值对技术建议书部分计算出得分</w:t>
      </w:r>
      <w:r>
        <w:rPr>
          <w:rFonts w:ascii="宋体" w:hAnsi="宋体" w:cs="宋体"/>
          <w:sz w:val="24"/>
        </w:rPr>
        <w:t>A</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）按本章第</w:t>
      </w:r>
      <w:r>
        <w:rPr>
          <w:rFonts w:ascii="宋体" w:hAnsi="宋体" w:cs="宋体"/>
          <w:sz w:val="24"/>
        </w:rPr>
        <w:t>2.2.4</w:t>
      </w:r>
      <w:r>
        <w:rPr>
          <w:rFonts w:ascii="宋体" w:hAnsi="宋体" w:cs="宋体" w:hint="eastAsia"/>
          <w:sz w:val="24"/>
        </w:rPr>
        <w:t>项（</w:t>
      </w:r>
      <w:r>
        <w:rPr>
          <w:rFonts w:ascii="宋体" w:hAnsi="宋体" w:cs="宋体"/>
          <w:sz w:val="24"/>
        </w:rPr>
        <w:t>2</w:t>
      </w:r>
      <w:r>
        <w:rPr>
          <w:rFonts w:ascii="宋体" w:hAnsi="宋体" w:cs="宋体" w:hint="eastAsia"/>
          <w:sz w:val="24"/>
        </w:rPr>
        <w:t>）目规定的评审因素和分值对主要人员部分计算出得分</w:t>
      </w:r>
      <w:r>
        <w:rPr>
          <w:rFonts w:ascii="宋体" w:hAnsi="宋体" w:cs="宋体"/>
          <w:sz w:val="24"/>
        </w:rPr>
        <w:t>B</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）按本章第</w:t>
      </w:r>
      <w:r>
        <w:rPr>
          <w:rFonts w:ascii="宋体" w:hAnsi="宋体" w:cs="宋体"/>
          <w:sz w:val="24"/>
        </w:rPr>
        <w:t>2.2.4</w:t>
      </w:r>
      <w:r>
        <w:rPr>
          <w:rFonts w:ascii="宋体" w:hAnsi="宋体" w:cs="宋体" w:hint="eastAsia"/>
          <w:sz w:val="24"/>
        </w:rPr>
        <w:t>项（</w:t>
      </w:r>
      <w:r>
        <w:rPr>
          <w:rFonts w:ascii="宋体" w:hAnsi="宋体" w:cs="宋体"/>
          <w:sz w:val="24"/>
        </w:rPr>
        <w:t>4</w:t>
      </w:r>
      <w:r>
        <w:rPr>
          <w:rFonts w:ascii="宋体" w:hAnsi="宋体" w:cs="宋体" w:hint="eastAsia"/>
          <w:sz w:val="24"/>
        </w:rPr>
        <w:t>）目规定的评审因素和分值对其他因素计算出得分</w:t>
      </w:r>
      <w:r>
        <w:rPr>
          <w:rFonts w:ascii="宋体" w:hAnsi="宋体" w:cs="宋体"/>
          <w:sz w:val="24"/>
        </w:rPr>
        <w:t>D</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3.2.2</w:t>
      </w:r>
      <w:r>
        <w:rPr>
          <w:rFonts w:ascii="宋体" w:hAnsi="宋体" w:cs="宋体" w:hint="eastAsia"/>
          <w:sz w:val="24"/>
        </w:rPr>
        <w:t>投标人的商务和技术得分分值计算保留小数点后两位，小数点后第三位</w:t>
      </w:r>
      <w:r>
        <w:rPr>
          <w:rFonts w:ascii="宋体" w:hAnsi="宋体" w:cs="宋体"/>
          <w:sz w:val="24"/>
        </w:rPr>
        <w:t>“</w:t>
      </w:r>
      <w:r>
        <w:rPr>
          <w:rFonts w:ascii="宋体" w:hAnsi="宋体" w:cs="宋体" w:hint="eastAsia"/>
          <w:sz w:val="24"/>
        </w:rPr>
        <w:t>四舍五入</w:t>
      </w:r>
      <w:r>
        <w:rPr>
          <w:rFonts w:ascii="宋体" w:hAnsi="宋体" w:cs="宋体"/>
          <w:sz w:val="24"/>
        </w:rPr>
        <w:t>”</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3.2.3</w:t>
      </w:r>
      <w:r>
        <w:rPr>
          <w:rFonts w:ascii="宋体" w:hAnsi="宋体" w:cs="宋体" w:hint="eastAsia"/>
          <w:sz w:val="24"/>
        </w:rPr>
        <w:t>投标人的商务和技术得分</w:t>
      </w:r>
      <w:r>
        <w:rPr>
          <w:rFonts w:ascii="宋体" w:hAnsi="宋体" w:cs="宋体"/>
          <w:sz w:val="24"/>
        </w:rPr>
        <w:t>=A+B+D</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3.3</w:t>
      </w:r>
      <w:r>
        <w:rPr>
          <w:rFonts w:ascii="宋体" w:hAnsi="宋体" w:cs="宋体" w:hint="eastAsia"/>
          <w:b/>
          <w:sz w:val="24"/>
        </w:rPr>
        <w:t>第二个信封开标</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第一个信封（商务及技术文件）评审结束后，招标人将按照第二章</w:t>
      </w:r>
      <w:r>
        <w:rPr>
          <w:rFonts w:ascii="宋体" w:hAnsi="宋体" w:cs="宋体"/>
          <w:sz w:val="24"/>
        </w:rPr>
        <w:t>“</w:t>
      </w:r>
      <w:r>
        <w:rPr>
          <w:rFonts w:ascii="宋体" w:hAnsi="宋体" w:cs="宋体" w:hint="eastAsia"/>
          <w:sz w:val="24"/>
        </w:rPr>
        <w:t>投标人须知</w:t>
      </w:r>
      <w:r>
        <w:rPr>
          <w:rFonts w:ascii="宋体" w:hAnsi="宋体" w:cs="宋体"/>
          <w:sz w:val="24"/>
        </w:rPr>
        <w:t>”</w:t>
      </w:r>
      <w:r>
        <w:rPr>
          <w:rFonts w:ascii="宋体" w:hAnsi="宋体" w:cs="宋体" w:hint="eastAsia"/>
          <w:sz w:val="24"/>
        </w:rPr>
        <w:t>第</w:t>
      </w:r>
      <w:r>
        <w:rPr>
          <w:rFonts w:ascii="宋体" w:hAnsi="宋体" w:cs="宋体"/>
          <w:sz w:val="24"/>
        </w:rPr>
        <w:t>5.1</w:t>
      </w:r>
      <w:r>
        <w:rPr>
          <w:rFonts w:ascii="宋体" w:hAnsi="宋体" w:cs="宋体" w:hint="eastAsia"/>
          <w:sz w:val="24"/>
        </w:rPr>
        <w:t>款规定的时间和地点对通过投标文件第一个信封（商务及技术文件）评审的投标文件第二个信封（报价文件）进行开标。</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3.4</w:t>
      </w:r>
      <w:r>
        <w:rPr>
          <w:rFonts w:ascii="宋体" w:hAnsi="宋体" w:cs="宋体" w:hint="eastAsia"/>
          <w:b/>
          <w:sz w:val="24"/>
        </w:rPr>
        <w:t>第二个信封初步评审</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3.4.1</w:t>
      </w:r>
      <w:r>
        <w:rPr>
          <w:rFonts w:ascii="宋体" w:hAnsi="宋体" w:cs="宋体" w:hint="eastAsia"/>
          <w:sz w:val="24"/>
        </w:rPr>
        <w:t>评标委员会依据本章第</w:t>
      </w:r>
      <w:r>
        <w:rPr>
          <w:rFonts w:ascii="宋体" w:hAnsi="宋体" w:cs="宋体"/>
          <w:sz w:val="24"/>
        </w:rPr>
        <w:t>2.1.1</w:t>
      </w:r>
      <w:r>
        <w:rPr>
          <w:rFonts w:ascii="宋体" w:hAnsi="宋体" w:cs="宋体" w:hint="eastAsia"/>
          <w:sz w:val="24"/>
        </w:rPr>
        <w:t>项、第</w:t>
      </w:r>
      <w:r>
        <w:rPr>
          <w:rFonts w:ascii="宋体" w:hAnsi="宋体" w:cs="宋体"/>
          <w:sz w:val="24"/>
        </w:rPr>
        <w:t>2.1.3</w:t>
      </w:r>
      <w:r>
        <w:rPr>
          <w:rFonts w:ascii="宋体" w:hAnsi="宋体" w:cs="宋体" w:hint="eastAsia"/>
          <w:sz w:val="24"/>
        </w:rPr>
        <w:t>项规定的评审标准对投标文件第二个信封（报价文件）进行初步评审。有一项不符合评审标准的，评标委员会应否决其投标。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3.4.2</w:t>
      </w:r>
      <w:r>
        <w:rPr>
          <w:rFonts w:ascii="宋体" w:hAnsi="宋体" w:cs="宋体" w:hint="eastAsia"/>
          <w:sz w:val="24"/>
        </w:rPr>
        <w:t>投标报价有算术错误的，评标委员会按以下原则对投标报价进行修正，修正的价格经投标人书面确认后具有约束力。投标人不接受修正价格的，评标委员会应否决其投标。</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）投标文件中的大写金额与小写金额不一致的，以大写金额为准；</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）总价金额与依据单价计算出的结果不一致的，以单价金额为准修正总价，但单价金额小数点有明显错误的除外；</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）当单价与数量相乘不等于合价时，以单价计算为准，如果单价有明显的小数点位置差错，应以标出的合价为准，同时对单价予以修正；</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）当各子目的合价累计不等于总价时，应以各子目合价累计数为准，修正总价。</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3.4.3</w:t>
      </w:r>
      <w:r>
        <w:rPr>
          <w:rFonts w:ascii="宋体" w:hAnsi="宋体" w:cs="宋体" w:hint="eastAsia"/>
          <w:sz w:val="24"/>
        </w:rPr>
        <w:t>修正后的最终投标报价若超过最高投标限价，评标委员会应否决其投标。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3.4.4</w:t>
      </w:r>
      <w:r>
        <w:rPr>
          <w:rFonts w:ascii="宋体" w:hAnsi="宋体" w:cs="宋体" w:hint="eastAsia"/>
          <w:sz w:val="24"/>
        </w:rPr>
        <w:t>修正后的最终投标报价仅作为签订合同的一个依据，不参与评标价得分的计算。</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3.5</w:t>
      </w:r>
      <w:r>
        <w:rPr>
          <w:rFonts w:ascii="宋体" w:hAnsi="宋体" w:cs="宋体" w:hint="eastAsia"/>
          <w:b/>
          <w:sz w:val="24"/>
        </w:rPr>
        <w:t>第二个信封详细评审</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lastRenderedPageBreak/>
        <w:t>3.5.1</w:t>
      </w:r>
      <w:r>
        <w:rPr>
          <w:rFonts w:ascii="宋体" w:hAnsi="宋体" w:cs="宋体" w:hint="eastAsia"/>
          <w:sz w:val="24"/>
        </w:rPr>
        <w:t>评标委员会按本章第</w:t>
      </w:r>
      <w:r>
        <w:rPr>
          <w:rFonts w:ascii="宋体" w:hAnsi="宋体" w:cs="宋体"/>
          <w:sz w:val="24"/>
        </w:rPr>
        <w:t>2.2.4</w:t>
      </w:r>
      <w:r>
        <w:rPr>
          <w:rFonts w:ascii="宋体" w:hAnsi="宋体" w:cs="宋体" w:hint="eastAsia"/>
          <w:sz w:val="24"/>
        </w:rPr>
        <w:t>项（</w:t>
      </w:r>
      <w:r>
        <w:rPr>
          <w:rFonts w:ascii="宋体" w:hAnsi="宋体" w:cs="宋体"/>
          <w:sz w:val="24"/>
        </w:rPr>
        <w:t>3</w:t>
      </w:r>
      <w:r>
        <w:rPr>
          <w:rFonts w:ascii="宋体" w:hAnsi="宋体" w:cs="宋体" w:hint="eastAsia"/>
          <w:sz w:val="24"/>
        </w:rPr>
        <w:t>）目规定的评审因素和分值对评标价计算出得分</w:t>
      </w:r>
      <w:r>
        <w:rPr>
          <w:rFonts w:ascii="宋体" w:hAnsi="宋体" w:cs="宋体"/>
          <w:sz w:val="24"/>
        </w:rPr>
        <w:t>C</w:t>
      </w:r>
      <w:r>
        <w:rPr>
          <w:rFonts w:ascii="宋体" w:hAnsi="宋体" w:cs="宋体" w:hint="eastAsia"/>
          <w:sz w:val="24"/>
        </w:rPr>
        <w:t>。评标价得分分值计算保留小数点后两位，小数点后第三位</w:t>
      </w:r>
      <w:r>
        <w:rPr>
          <w:rFonts w:ascii="宋体" w:hAnsi="宋体" w:cs="宋体"/>
          <w:sz w:val="24"/>
        </w:rPr>
        <w:t>“</w:t>
      </w:r>
      <w:r>
        <w:rPr>
          <w:rFonts w:ascii="宋体" w:hAnsi="宋体" w:cs="宋体" w:hint="eastAsia"/>
          <w:sz w:val="24"/>
        </w:rPr>
        <w:t>四舍五入</w:t>
      </w:r>
      <w:r>
        <w:rPr>
          <w:rFonts w:ascii="宋体" w:hAnsi="宋体" w:cs="宋体"/>
          <w:sz w:val="24"/>
        </w:rPr>
        <w:t>”</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3.5.2</w:t>
      </w:r>
      <w:r>
        <w:rPr>
          <w:rFonts w:ascii="宋体" w:hAnsi="宋体" w:cs="宋体" w:hint="eastAsia"/>
          <w:sz w:val="24"/>
        </w:rPr>
        <w:t>投标人综合得分</w:t>
      </w:r>
      <w:r>
        <w:rPr>
          <w:rFonts w:ascii="宋体" w:hAnsi="宋体" w:cs="宋体"/>
          <w:sz w:val="24"/>
        </w:rPr>
        <w:t>=A+B+C+D</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3.5.3</w:t>
      </w:r>
      <w:r>
        <w:rPr>
          <w:rFonts w:ascii="宋体" w:hAnsi="宋体" w:cs="宋体" w:hint="eastAsia"/>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3.6</w:t>
      </w:r>
      <w:r>
        <w:rPr>
          <w:rFonts w:ascii="宋体" w:hAnsi="宋体" w:cs="宋体" w:hint="eastAsia"/>
          <w:b/>
          <w:sz w:val="24"/>
        </w:rPr>
        <w:t>投标文件相关信息的核查</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3.6.1</w:t>
      </w:r>
      <w:r>
        <w:rPr>
          <w:rFonts w:ascii="宋体" w:hAnsi="宋体" w:cs="宋体" w:hint="eastAsia"/>
          <w:sz w:val="24"/>
        </w:rPr>
        <w:t>在评标过程中，评标委员会应查询相关信用信息管理系统，对投标人的资质、业绩、主要人员资历和目前在岗情况、信用等级等信息进行核实。若投标文件载明的信息与信用信息管理系统发布的信息不符，使得投标人的资格条件不符合招标文件规定的，评标委员会应否决其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3.6.2</w:t>
      </w:r>
      <w:r>
        <w:rPr>
          <w:rFonts w:ascii="宋体" w:hAnsi="宋体" w:cs="宋体" w:hint="eastAsia"/>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）有下列情形之一的，属于投标人相互串通投标：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a.</w:t>
      </w:r>
      <w:r>
        <w:rPr>
          <w:rFonts w:ascii="宋体" w:hAnsi="宋体" w:cs="宋体" w:hint="eastAsia"/>
          <w:sz w:val="24"/>
        </w:rPr>
        <w:t>投标人之间协商投标报价等投标文件的实质性内容；</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b.</w:t>
      </w:r>
      <w:r>
        <w:rPr>
          <w:rFonts w:ascii="宋体" w:hAnsi="宋体" w:cs="宋体" w:hint="eastAsia"/>
          <w:sz w:val="24"/>
        </w:rPr>
        <w:t>投标人之间约定中标人；</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c.</w:t>
      </w:r>
      <w:r>
        <w:rPr>
          <w:rFonts w:ascii="宋体" w:hAnsi="宋体" w:cs="宋体" w:hint="eastAsia"/>
          <w:sz w:val="24"/>
        </w:rPr>
        <w:t>投标人之间约定部分投标人放弃投标或中标；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d.</w:t>
      </w:r>
      <w:r>
        <w:rPr>
          <w:rFonts w:ascii="宋体" w:hAnsi="宋体" w:cs="宋体" w:hint="eastAsia"/>
          <w:sz w:val="24"/>
        </w:rPr>
        <w:t>属于同一集团、协会、商会等组织成员的投标人按照该组织要求协同投标；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e.</w:t>
      </w:r>
      <w:r>
        <w:rPr>
          <w:rFonts w:ascii="宋体" w:hAnsi="宋体" w:cs="宋体" w:hint="eastAsia"/>
          <w:sz w:val="24"/>
        </w:rPr>
        <w:t>投标人之间为谋取中标或排斥特定投标人而采取的其他联合行动。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）有下列情形之一的，视为投标人相互串通投标：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a.</w:t>
      </w:r>
      <w:r>
        <w:rPr>
          <w:rFonts w:ascii="宋体" w:hAnsi="宋体" w:cs="宋体" w:hint="eastAsia"/>
          <w:sz w:val="24"/>
        </w:rPr>
        <w:t>不同投标人的投标文件由同一单位或个人编制；</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b.</w:t>
      </w:r>
      <w:r>
        <w:rPr>
          <w:rFonts w:ascii="宋体" w:hAnsi="宋体" w:cs="宋体" w:hint="eastAsia"/>
          <w:sz w:val="24"/>
        </w:rPr>
        <w:t>不同投标人委托同一单位或个人办理投标事宜；</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c.</w:t>
      </w:r>
      <w:r>
        <w:rPr>
          <w:rFonts w:ascii="宋体" w:hAnsi="宋体" w:cs="宋体" w:hint="eastAsia"/>
          <w:sz w:val="24"/>
        </w:rPr>
        <w:t>不同投标人的投标文件载明的项目管理成员为同一人；</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d.</w:t>
      </w:r>
      <w:r>
        <w:rPr>
          <w:rFonts w:ascii="宋体" w:hAnsi="宋体" w:cs="宋体" w:hint="eastAsia"/>
          <w:sz w:val="24"/>
        </w:rPr>
        <w:t>不同投标人的投标文件异常一致或投标报价呈规律性差异；</w:t>
      </w:r>
      <w:r>
        <w:rPr>
          <w:rFonts w:ascii="宋体" w:hAnsi="宋体" w:cs="宋体"/>
          <w:sz w:val="24"/>
        </w:rPr>
        <w:t>e.</w:t>
      </w:r>
      <w:r>
        <w:rPr>
          <w:rFonts w:ascii="宋体" w:hAnsi="宋体" w:cs="宋体" w:hint="eastAsia"/>
          <w:sz w:val="24"/>
        </w:rPr>
        <w:t>不同投标人的投标文件相互混装；</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f.</w:t>
      </w:r>
      <w:r>
        <w:rPr>
          <w:rFonts w:ascii="宋体" w:hAnsi="宋体" w:cs="宋体" w:hint="eastAsia"/>
          <w:sz w:val="24"/>
        </w:rPr>
        <w:t>不同投标人的投标保证金从同一单位或个人的账户转出。</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）有下列情形之一的，属于招标人与投标人串通投标：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a.</w:t>
      </w:r>
      <w:r>
        <w:rPr>
          <w:rFonts w:ascii="宋体" w:hAnsi="宋体" w:cs="宋体" w:hint="eastAsia"/>
          <w:sz w:val="24"/>
        </w:rPr>
        <w:t>招标人在开标前开启投标文件并将有关信息泄露给其他投标人</w:t>
      </w:r>
      <w:r>
        <w:rPr>
          <w:rFonts w:ascii="宋体" w:hAnsi="宋体" w:cs="宋体"/>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lastRenderedPageBreak/>
        <w:t>b.</w:t>
      </w:r>
      <w:r>
        <w:rPr>
          <w:rFonts w:ascii="宋体" w:hAnsi="宋体" w:cs="宋体" w:hint="eastAsia"/>
          <w:sz w:val="24"/>
        </w:rPr>
        <w:t>招标人直接或间接向投标人泄露标底、评标委员会成员等信息；</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c.</w:t>
      </w:r>
      <w:r>
        <w:rPr>
          <w:rFonts w:ascii="宋体" w:hAnsi="宋体" w:cs="宋体" w:hint="eastAsia"/>
          <w:sz w:val="24"/>
        </w:rPr>
        <w:t>招标人明示或暗示投标人压低或抬高投标报价；</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d.</w:t>
      </w:r>
      <w:r>
        <w:rPr>
          <w:rFonts w:ascii="宋体" w:hAnsi="宋体" w:cs="宋体" w:hint="eastAsia"/>
          <w:sz w:val="24"/>
        </w:rPr>
        <w:t>招标人授意投标人撤换、修改投标文件；</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e.</w:t>
      </w:r>
      <w:r>
        <w:rPr>
          <w:rFonts w:ascii="宋体" w:hAnsi="宋体" w:cs="宋体" w:hint="eastAsia"/>
          <w:sz w:val="24"/>
        </w:rPr>
        <w:t>招标人明示或暗示投标人为特定投标人中标提供方便；</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f.</w:t>
      </w:r>
      <w:r>
        <w:rPr>
          <w:rFonts w:ascii="宋体" w:hAnsi="宋体" w:cs="宋体" w:hint="eastAsia"/>
          <w:sz w:val="24"/>
        </w:rPr>
        <w:t>招标人与投标人为谋求特定投标人中标而采取的其他串通行为。</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）投标人有下列情形之一的，属于弄虚作假的行为：</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a.</w:t>
      </w:r>
      <w:r>
        <w:rPr>
          <w:rFonts w:ascii="宋体" w:hAnsi="宋体" w:cs="宋体" w:hint="eastAsia"/>
          <w:sz w:val="24"/>
        </w:rPr>
        <w:t>使用通过受让或租借等方式获取的资格、资质证书投标；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b.</w:t>
      </w:r>
      <w:r>
        <w:rPr>
          <w:rFonts w:ascii="宋体" w:hAnsi="宋体" w:cs="宋体" w:hint="eastAsia"/>
          <w:sz w:val="24"/>
        </w:rPr>
        <w:t>使用伪造、变造的许可证件；</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c.</w:t>
      </w:r>
      <w:r>
        <w:rPr>
          <w:rFonts w:ascii="宋体" w:hAnsi="宋体" w:cs="宋体" w:hint="eastAsia"/>
          <w:sz w:val="24"/>
        </w:rPr>
        <w:t>提供虚假的业绩；</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d.</w:t>
      </w:r>
      <w:r>
        <w:rPr>
          <w:rFonts w:ascii="宋体" w:hAnsi="宋体" w:cs="宋体" w:hint="eastAsia"/>
          <w:sz w:val="24"/>
        </w:rPr>
        <w:t>提供虚假的项目负责人或主要技术人员简历、劳动关系证明；</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e.</w:t>
      </w:r>
      <w:r>
        <w:rPr>
          <w:rFonts w:ascii="宋体" w:hAnsi="宋体" w:cs="宋体" w:hint="eastAsia"/>
          <w:sz w:val="24"/>
        </w:rPr>
        <w:t>提供虚假的信用状况；</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f.</w:t>
      </w:r>
      <w:r>
        <w:rPr>
          <w:rFonts w:ascii="宋体" w:hAnsi="宋体" w:cs="宋体" w:hint="eastAsia"/>
          <w:sz w:val="24"/>
        </w:rPr>
        <w:t>其他弄虚作假的行为。</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3.7</w:t>
      </w:r>
      <w:r>
        <w:rPr>
          <w:rFonts w:ascii="宋体" w:hAnsi="宋体" w:cs="宋体" w:hint="eastAsia"/>
          <w:b/>
          <w:sz w:val="24"/>
        </w:rPr>
        <w:t>投标文件的澄清和说明</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3.7.1</w:t>
      </w:r>
      <w:r>
        <w:rPr>
          <w:rFonts w:ascii="宋体" w:hAnsi="宋体" w:cs="宋体" w:hint="eastAsia"/>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3.7.2</w:t>
      </w:r>
      <w:r>
        <w:rPr>
          <w:rFonts w:ascii="宋体" w:hAnsi="宋体" w:cs="宋体" w:hint="eastAsia"/>
          <w:sz w:val="24"/>
        </w:rPr>
        <w:t>澄清和说明不得超出投标文件的范围或改变投标文件的实质性内容（算术性错误的修正除外）。投标人的书面澄清、说明属于投标文件的组成部分。</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3.7.3</w:t>
      </w:r>
      <w:r>
        <w:rPr>
          <w:rFonts w:ascii="宋体" w:hAnsi="宋体" w:cs="宋体" w:hint="eastAsia"/>
          <w:sz w:val="24"/>
        </w:rPr>
        <w:t>评标委员会不得暗示或诱导投标人作出澄清、说明，对投标人提交的澄清、说明有疑问的，可以要求投标人进一步澄清或说明，直至满足评标委员会的要求。</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3.7.4</w:t>
      </w:r>
      <w:r>
        <w:rPr>
          <w:rFonts w:ascii="宋体" w:hAnsi="宋体" w:cs="宋体" w:hint="eastAsia"/>
          <w:sz w:val="24"/>
        </w:rPr>
        <w:t>凡超出招标文件规定的或给委托人带来未曾要求的利益的变化、偏差或其他因素在评标时不予考虑。</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3.8</w:t>
      </w:r>
      <w:r>
        <w:rPr>
          <w:rFonts w:ascii="宋体" w:hAnsi="宋体" w:cs="宋体" w:hint="eastAsia"/>
          <w:b/>
          <w:sz w:val="24"/>
        </w:rPr>
        <w:t>不得否决投标的情形</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投标文件存在第二章</w:t>
      </w:r>
      <w:r>
        <w:rPr>
          <w:rFonts w:ascii="宋体" w:hAnsi="宋体" w:cs="宋体"/>
          <w:sz w:val="24"/>
        </w:rPr>
        <w:t>“</w:t>
      </w:r>
      <w:r>
        <w:rPr>
          <w:rFonts w:ascii="宋体" w:hAnsi="宋体" w:cs="宋体" w:hint="eastAsia"/>
          <w:sz w:val="24"/>
        </w:rPr>
        <w:t>投标人须知</w:t>
      </w:r>
      <w:r>
        <w:rPr>
          <w:rFonts w:ascii="宋体" w:hAnsi="宋体" w:cs="宋体"/>
          <w:sz w:val="24"/>
        </w:rPr>
        <w:t>”</w:t>
      </w:r>
      <w:r>
        <w:rPr>
          <w:rFonts w:ascii="宋体" w:hAnsi="宋体" w:cs="宋体" w:hint="eastAsia"/>
          <w:sz w:val="24"/>
        </w:rPr>
        <w:t>第</w:t>
      </w:r>
      <w:r>
        <w:rPr>
          <w:rFonts w:ascii="宋体" w:hAnsi="宋体" w:cs="宋体"/>
          <w:sz w:val="24"/>
        </w:rPr>
        <w:t>1.12.3</w:t>
      </w:r>
      <w:r>
        <w:rPr>
          <w:rFonts w:ascii="宋体" w:hAnsi="宋体" w:cs="宋体" w:hint="eastAsia"/>
          <w:sz w:val="24"/>
        </w:rPr>
        <w:t>项所列情形的，均视为细微偏差，评标委员会不得否决投标人的投标，应按照第二章</w:t>
      </w:r>
      <w:r>
        <w:rPr>
          <w:rFonts w:ascii="宋体" w:hAnsi="宋体" w:cs="宋体"/>
          <w:sz w:val="24"/>
        </w:rPr>
        <w:t>“</w:t>
      </w:r>
      <w:r>
        <w:rPr>
          <w:rFonts w:ascii="宋体" w:hAnsi="宋体" w:cs="宋体" w:hint="eastAsia"/>
          <w:sz w:val="24"/>
        </w:rPr>
        <w:t>投标人须知</w:t>
      </w:r>
      <w:r>
        <w:rPr>
          <w:rFonts w:ascii="宋体" w:hAnsi="宋体" w:cs="宋体"/>
          <w:sz w:val="24"/>
        </w:rPr>
        <w:t>”</w:t>
      </w:r>
      <w:r>
        <w:rPr>
          <w:rFonts w:ascii="宋体" w:hAnsi="宋体" w:cs="宋体" w:hint="eastAsia"/>
          <w:sz w:val="24"/>
        </w:rPr>
        <w:t>第</w:t>
      </w:r>
      <w:r>
        <w:rPr>
          <w:rFonts w:ascii="宋体" w:hAnsi="宋体" w:cs="宋体"/>
          <w:sz w:val="24"/>
        </w:rPr>
        <w:t>1.12.4</w:t>
      </w:r>
      <w:r>
        <w:rPr>
          <w:rFonts w:ascii="宋体" w:hAnsi="宋体" w:cs="宋体" w:hint="eastAsia"/>
          <w:sz w:val="24"/>
        </w:rPr>
        <w:t>项规定的原则处理。</w:t>
      </w:r>
    </w:p>
    <w:p w:rsidR="005B02D5" w:rsidRDefault="00966564">
      <w:pPr>
        <w:adjustRightInd w:val="0"/>
        <w:snapToGrid w:val="0"/>
        <w:spacing w:line="360" w:lineRule="auto"/>
        <w:ind w:firstLine="480"/>
        <w:rPr>
          <w:rFonts w:ascii="宋体" w:hAnsi="宋体" w:cs="宋体"/>
          <w:b/>
          <w:sz w:val="24"/>
        </w:rPr>
      </w:pPr>
      <w:r>
        <w:rPr>
          <w:rFonts w:ascii="宋体" w:hAnsi="宋体" w:cs="宋体"/>
          <w:b/>
          <w:sz w:val="24"/>
        </w:rPr>
        <w:t>3.9</w:t>
      </w:r>
      <w:r>
        <w:rPr>
          <w:rFonts w:ascii="宋体" w:hAnsi="宋体" w:cs="宋体" w:hint="eastAsia"/>
          <w:b/>
          <w:sz w:val="24"/>
        </w:rPr>
        <w:t>评标结果</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3.9.1</w:t>
      </w:r>
      <w:r>
        <w:rPr>
          <w:rFonts w:ascii="宋体" w:hAnsi="宋体" w:cs="宋体" w:hint="eastAsia"/>
          <w:sz w:val="24"/>
        </w:rPr>
        <w:t>评标委员会按照得分由高到低的顺序推荐中标候选人，并标明排序。</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3.9.2</w:t>
      </w:r>
      <w:r>
        <w:rPr>
          <w:rFonts w:ascii="宋体" w:hAnsi="宋体" w:cs="宋体" w:hint="eastAsia"/>
          <w:sz w:val="24"/>
        </w:rPr>
        <w:t>评标委员会完成评标后，应向招标人提交书面评标报告。</w:t>
      </w:r>
    </w:p>
    <w:p w:rsidR="005B02D5" w:rsidRDefault="00966564">
      <w:pPr>
        <w:rPr>
          <w:rFonts w:ascii="宋体" w:hAnsi="宋体" w:cs="宋体"/>
          <w:sz w:val="44"/>
        </w:rPr>
      </w:pPr>
      <w:bookmarkStart w:id="60" w:name="_Toc275593625"/>
      <w:bookmarkStart w:id="61" w:name="_Toc275855684"/>
      <w:bookmarkStart w:id="62" w:name="_Toc275856067"/>
      <w:bookmarkStart w:id="63" w:name="_Toc30511"/>
      <w:r>
        <w:rPr>
          <w:rFonts w:ascii="宋体" w:hAnsi="宋体" w:cs="宋体"/>
          <w:sz w:val="44"/>
        </w:rPr>
        <w:br w:type="page"/>
      </w:r>
    </w:p>
    <w:p w:rsidR="005B02D5" w:rsidRDefault="005B02D5">
      <w:pPr>
        <w:rPr>
          <w:rFonts w:ascii="宋体" w:hAnsi="宋体" w:cs="宋体"/>
          <w:sz w:val="44"/>
        </w:rPr>
      </w:pPr>
    </w:p>
    <w:p w:rsidR="005B02D5" w:rsidRDefault="005B02D5">
      <w:pPr>
        <w:rPr>
          <w:rFonts w:ascii="宋体" w:hAnsi="宋体" w:cs="宋体"/>
          <w:sz w:val="44"/>
        </w:rPr>
      </w:pPr>
    </w:p>
    <w:p w:rsidR="005B02D5" w:rsidRDefault="005B02D5">
      <w:pPr>
        <w:rPr>
          <w:rFonts w:ascii="宋体" w:hAnsi="宋体" w:cs="宋体"/>
          <w:sz w:val="44"/>
        </w:rPr>
      </w:pPr>
    </w:p>
    <w:p w:rsidR="005B02D5" w:rsidRDefault="005B02D5">
      <w:pPr>
        <w:rPr>
          <w:rFonts w:ascii="宋体" w:hAnsi="宋体" w:cs="宋体"/>
          <w:sz w:val="44"/>
        </w:rPr>
      </w:pPr>
    </w:p>
    <w:p w:rsidR="005B02D5" w:rsidRDefault="005B02D5">
      <w:pPr>
        <w:rPr>
          <w:rFonts w:ascii="宋体" w:hAnsi="宋体" w:cs="宋体"/>
          <w:sz w:val="44"/>
        </w:rPr>
      </w:pPr>
    </w:p>
    <w:p w:rsidR="005B02D5" w:rsidRDefault="005B02D5">
      <w:pPr>
        <w:rPr>
          <w:rFonts w:ascii="宋体" w:hAnsi="宋体" w:cs="宋体"/>
          <w:sz w:val="44"/>
        </w:rPr>
      </w:pPr>
    </w:p>
    <w:p w:rsidR="005B02D5" w:rsidRDefault="005B02D5">
      <w:pPr>
        <w:rPr>
          <w:rFonts w:ascii="宋体" w:hAnsi="宋体" w:cs="宋体"/>
          <w:sz w:val="44"/>
        </w:rPr>
      </w:pPr>
    </w:p>
    <w:p w:rsidR="005B02D5" w:rsidRDefault="005B02D5">
      <w:pPr>
        <w:rPr>
          <w:rFonts w:ascii="宋体" w:hAnsi="宋体" w:cs="宋体"/>
          <w:sz w:val="44"/>
        </w:rPr>
      </w:pPr>
    </w:p>
    <w:p w:rsidR="005B02D5" w:rsidRDefault="00966564">
      <w:pPr>
        <w:pStyle w:val="1"/>
        <w:numPr>
          <w:ilvl w:val="0"/>
          <w:numId w:val="2"/>
        </w:numPr>
        <w:rPr>
          <w:rFonts w:ascii="宋体" w:hAnsi="宋体" w:cs="宋体"/>
          <w:sz w:val="44"/>
        </w:rPr>
      </w:pPr>
      <w:r>
        <w:rPr>
          <w:rFonts w:ascii="宋体" w:hAnsi="宋体" w:cs="宋体" w:hint="eastAsia"/>
          <w:sz w:val="44"/>
        </w:rPr>
        <w:t xml:space="preserve"> </w:t>
      </w:r>
      <w:bookmarkStart w:id="64" w:name="_Toc514918838"/>
      <w:r>
        <w:rPr>
          <w:rFonts w:ascii="宋体" w:hAnsi="宋体" w:cs="宋体" w:hint="eastAsia"/>
          <w:sz w:val="44"/>
        </w:rPr>
        <w:t>合同条款及格式</w:t>
      </w:r>
      <w:bookmarkEnd w:id="60"/>
      <w:bookmarkEnd w:id="61"/>
      <w:bookmarkEnd w:id="62"/>
      <w:bookmarkEnd w:id="63"/>
      <w:bookmarkEnd w:id="64"/>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widowControl/>
        <w:spacing w:before="360" w:after="360" w:line="315" w:lineRule="atLeast"/>
        <w:rPr>
          <w:rFonts w:ascii="宋体" w:hAnsi="宋体" w:cs="宋体"/>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rPr>
          <w:rFonts w:ascii="宋体" w:hAnsi="宋体" w:cs="宋体"/>
          <w:b/>
          <w:bCs/>
          <w:kern w:val="44"/>
          <w:sz w:val="44"/>
          <w:szCs w:val="44"/>
        </w:rPr>
      </w:pPr>
    </w:p>
    <w:p w:rsidR="005B02D5" w:rsidRDefault="005B02D5">
      <w:pPr>
        <w:autoSpaceDE w:val="0"/>
        <w:autoSpaceDN w:val="0"/>
        <w:adjustRightInd w:val="0"/>
        <w:jc w:val="center"/>
        <w:rPr>
          <w:rFonts w:ascii="Microsoft JhengHei" w:eastAsiaTheme="minorEastAsia" w:cs="Microsoft JhengHei"/>
          <w:b/>
          <w:bCs/>
          <w:color w:val="000000"/>
          <w:kern w:val="0"/>
          <w:sz w:val="32"/>
          <w:szCs w:val="32"/>
        </w:rPr>
      </w:pPr>
    </w:p>
    <w:p w:rsidR="005B02D5" w:rsidRDefault="00966564">
      <w:pPr>
        <w:autoSpaceDE w:val="0"/>
        <w:autoSpaceDN w:val="0"/>
        <w:adjustRightInd w:val="0"/>
        <w:jc w:val="center"/>
        <w:rPr>
          <w:rFonts w:ascii="Microsoft JhengHei" w:eastAsia="Microsoft JhengHei" w:cs="Microsoft JhengHei"/>
          <w:color w:val="000000"/>
          <w:kern w:val="0"/>
          <w:sz w:val="32"/>
          <w:szCs w:val="32"/>
        </w:rPr>
      </w:pPr>
      <w:r>
        <w:rPr>
          <w:rFonts w:ascii="Microsoft JhengHei" w:eastAsia="Microsoft JhengHei" w:cs="Microsoft JhengHei" w:hint="eastAsia"/>
          <w:b/>
          <w:bCs/>
          <w:color w:val="000000"/>
          <w:kern w:val="0"/>
          <w:sz w:val="32"/>
          <w:szCs w:val="32"/>
        </w:rPr>
        <w:lastRenderedPageBreak/>
        <w:t>第一节</w:t>
      </w:r>
      <w:r>
        <w:rPr>
          <w:rFonts w:ascii="Microsoft JhengHei" w:eastAsia="Microsoft JhengHei" w:cs="Microsoft JhengHei"/>
          <w:b/>
          <w:bCs/>
          <w:color w:val="000000"/>
          <w:kern w:val="0"/>
          <w:sz w:val="32"/>
          <w:szCs w:val="32"/>
        </w:rPr>
        <w:t xml:space="preserve"> </w:t>
      </w:r>
      <w:r>
        <w:rPr>
          <w:rFonts w:ascii="Microsoft JhengHei" w:eastAsia="Microsoft JhengHei" w:cs="Microsoft JhengHei" w:hint="eastAsia"/>
          <w:b/>
          <w:bCs/>
          <w:color w:val="000000"/>
          <w:kern w:val="0"/>
          <w:sz w:val="32"/>
          <w:szCs w:val="32"/>
        </w:rPr>
        <w:t>合同条款</w:t>
      </w:r>
    </w:p>
    <w:p w:rsidR="005B02D5" w:rsidRDefault="005B02D5">
      <w:pPr>
        <w:adjustRightInd w:val="0"/>
        <w:snapToGrid w:val="0"/>
        <w:spacing w:line="360" w:lineRule="auto"/>
        <w:ind w:firstLineChars="250" w:firstLine="602"/>
        <w:rPr>
          <w:rFonts w:ascii="宋体" w:hAnsi="宋体" w:cs="宋体"/>
          <w:b/>
          <w:sz w:val="24"/>
        </w:rPr>
      </w:pPr>
    </w:p>
    <w:p w:rsidR="005B02D5" w:rsidRDefault="00966564">
      <w:pPr>
        <w:adjustRightInd w:val="0"/>
        <w:snapToGrid w:val="0"/>
        <w:spacing w:line="360" w:lineRule="auto"/>
        <w:ind w:firstLineChars="250" w:firstLine="602"/>
        <w:rPr>
          <w:rFonts w:ascii="宋体" w:hAnsi="宋体" w:cs="宋体"/>
          <w:b/>
          <w:sz w:val="24"/>
        </w:rPr>
      </w:pPr>
      <w:r>
        <w:rPr>
          <w:rFonts w:ascii="宋体" w:hAnsi="宋体" w:cs="宋体"/>
          <w:b/>
          <w:sz w:val="24"/>
        </w:rPr>
        <w:t>1</w:t>
      </w:r>
      <w:r>
        <w:rPr>
          <w:rFonts w:ascii="宋体" w:hAnsi="宋体" w:cs="宋体" w:hint="eastAsia"/>
          <w:b/>
          <w:sz w:val="24"/>
        </w:rPr>
        <w:t>．定义</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）项目：陕西旬邑至凤翔高速公路项目交工验收质量检测。</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）发包人：本项目发包人为陕西旬凤韩黄高速公路有限公司。</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）检测单位：本项目检测单位为（检测单位名称）。</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）一方：发包人或检测单位。</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双方：发包人和检测单位。</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第三方：一般是指与发包人签订工程承包合同的单位或个人。但根据上下文的内容，</w:t>
      </w:r>
    </w:p>
    <w:p w:rsidR="005B02D5" w:rsidRDefault="00966564">
      <w:pPr>
        <w:adjustRightInd w:val="0"/>
        <w:snapToGrid w:val="0"/>
        <w:spacing w:line="360" w:lineRule="auto"/>
        <w:rPr>
          <w:rFonts w:ascii="宋体" w:hAnsi="宋体" w:cs="宋体"/>
          <w:sz w:val="24"/>
        </w:rPr>
      </w:pPr>
      <w:r>
        <w:rPr>
          <w:rFonts w:ascii="宋体" w:hAnsi="宋体" w:cs="宋体" w:hint="eastAsia"/>
          <w:sz w:val="24"/>
        </w:rPr>
        <w:t>也可以是与工程建设有关的其他当事人。</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）日即日历日。</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交工验收质量检测服务的形式、范围与内容</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2.1</w:t>
      </w:r>
      <w:r>
        <w:rPr>
          <w:rFonts w:ascii="宋体" w:hAnsi="宋体" w:cs="宋体" w:hint="eastAsia"/>
          <w:sz w:val="24"/>
        </w:rPr>
        <w:t>服务形式：质量检测单位应根据工程规模、难易程度、工期安排、现场条件等因素并满足合同的要求设置现场检测机构。</w:t>
      </w:r>
    </w:p>
    <w:p w:rsidR="005B02D5" w:rsidRDefault="00966564">
      <w:pPr>
        <w:pStyle w:val="14"/>
        <w:ind w:firstLine="480"/>
        <w:rPr>
          <w:rFonts w:ascii="宋体" w:hAnsi="宋体" w:cs="宋体"/>
        </w:rPr>
      </w:pPr>
      <w:r>
        <w:rPr>
          <w:rFonts w:ascii="宋体" w:hAnsi="宋体" w:cs="宋体"/>
        </w:rPr>
        <w:t>2.2</w:t>
      </w:r>
      <w:r>
        <w:rPr>
          <w:rFonts w:ascii="宋体" w:hAnsi="宋体" w:cs="宋体" w:hint="eastAsia"/>
        </w:rPr>
        <w:t>服务范围：</w:t>
      </w:r>
      <w:r>
        <w:rPr>
          <w:rFonts w:hint="eastAsia"/>
          <w:kern w:val="0"/>
        </w:rPr>
        <w:t>陕西旬邑至凤翔高速公路全线范围内的交工验收质量检测项目</w:t>
      </w:r>
      <w:r>
        <w:rPr>
          <w:rFonts w:ascii="宋体" w:hAnsi="宋体" w:cs="宋体" w:hint="eastAsia"/>
        </w:rPr>
        <w:t>。</w:t>
      </w:r>
    </w:p>
    <w:p w:rsidR="005B02D5" w:rsidRDefault="00966564">
      <w:pPr>
        <w:adjustRightInd w:val="0"/>
        <w:snapToGrid w:val="0"/>
        <w:spacing w:line="360" w:lineRule="auto"/>
        <w:ind w:firstLine="480"/>
        <w:rPr>
          <w:rFonts w:asciiTheme="minorEastAsia" w:eastAsiaTheme="minorEastAsia" w:hAnsiTheme="minorEastAsia" w:cstheme="minorEastAsia"/>
          <w:kern w:val="0"/>
          <w:sz w:val="24"/>
        </w:rPr>
      </w:pPr>
      <w:r>
        <w:rPr>
          <w:rFonts w:ascii="宋体" w:hAnsi="宋体" w:cs="宋体"/>
          <w:sz w:val="24"/>
        </w:rPr>
        <w:t>2.3</w:t>
      </w:r>
      <w:r>
        <w:rPr>
          <w:rFonts w:ascii="宋体" w:hAnsi="宋体" w:cs="宋体" w:hint="eastAsia"/>
          <w:sz w:val="24"/>
        </w:rPr>
        <w:t>服务内容：</w:t>
      </w:r>
      <w:r>
        <w:rPr>
          <w:rFonts w:asciiTheme="minorEastAsia" w:eastAsiaTheme="minorEastAsia" w:hAnsiTheme="minorEastAsia" w:cstheme="minorEastAsia" w:hint="eastAsia"/>
          <w:kern w:val="0"/>
          <w:sz w:val="24"/>
        </w:rPr>
        <w:t>为全线路基工程、路面工程、桥梁工程、隧道工程、交通安全设施工程提供交工验收及缺陷工程修复后的检测服务,并提交交工验收质量检测报告。交工验收检测中的部分检测指标需要在施工过程中根据工程进展和质量监督机构要求进行检测。</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.交工验收质量检测服务要求</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3.1检测服务期：检测单位在收到发包人的检测通知后，必须保证在7天内进场（派驻相关人员和检测设备进场）并做好开展检测工作的一切准备工作，检测服务期为自检测单位进场准备开始，至签发交工验收证书之日结束。</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3.2</w:t>
      </w:r>
      <w:r>
        <w:rPr>
          <w:rFonts w:ascii="宋体" w:hAnsi="宋体" w:cs="宋体" w:hint="eastAsia"/>
          <w:sz w:val="24"/>
        </w:rPr>
        <w:t>技术要求：</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）具备同检测资质相应的现场检测能力；</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）检测过程应符合现行实施的交通运输部《公路工程交工验收办法》（</w:t>
      </w:r>
      <w:r>
        <w:rPr>
          <w:rFonts w:ascii="宋体" w:hAnsi="宋体" w:cs="宋体"/>
          <w:sz w:val="24"/>
        </w:rPr>
        <w:t>2004</w:t>
      </w:r>
      <w:r>
        <w:rPr>
          <w:rFonts w:ascii="宋体" w:hAnsi="宋体" w:cs="宋体" w:hint="eastAsia"/>
          <w:sz w:val="24"/>
        </w:rPr>
        <w:t>年第</w:t>
      </w:r>
      <w:r>
        <w:rPr>
          <w:rFonts w:ascii="宋体" w:hAnsi="宋体" w:cs="宋体"/>
          <w:sz w:val="24"/>
        </w:rPr>
        <w:t>3</w:t>
      </w:r>
      <w:r>
        <w:rPr>
          <w:rFonts w:ascii="宋体" w:hAnsi="宋体" w:cs="宋体" w:hint="eastAsia"/>
          <w:sz w:val="24"/>
        </w:rPr>
        <w:t>号部长令）《公路工程竣</w:t>
      </w:r>
      <w:r>
        <w:rPr>
          <w:rFonts w:ascii="宋体" w:hAnsi="宋体" w:cs="宋体"/>
          <w:sz w:val="24"/>
        </w:rPr>
        <w:t>(</w:t>
      </w:r>
      <w:r>
        <w:rPr>
          <w:rFonts w:ascii="宋体" w:hAnsi="宋体" w:cs="宋体" w:hint="eastAsia"/>
          <w:sz w:val="24"/>
        </w:rPr>
        <w:t>交</w:t>
      </w:r>
      <w:r>
        <w:rPr>
          <w:rFonts w:ascii="宋体" w:hAnsi="宋体" w:cs="宋体"/>
          <w:sz w:val="24"/>
        </w:rPr>
        <w:t>)</w:t>
      </w:r>
      <w:r>
        <w:rPr>
          <w:rFonts w:ascii="宋体" w:hAnsi="宋体" w:cs="宋体" w:hint="eastAsia"/>
          <w:sz w:val="24"/>
        </w:rPr>
        <w:t>工验收办法实施细则的通知》（交公路发</w:t>
      </w:r>
      <w:r>
        <w:rPr>
          <w:rFonts w:ascii="宋体" w:hAnsi="宋体" w:cs="宋体"/>
          <w:sz w:val="24"/>
        </w:rPr>
        <w:t>[2010]</w:t>
      </w:r>
      <w:r>
        <w:rPr>
          <w:rFonts w:ascii="宋体" w:hAnsi="宋体" w:cs="宋体" w:hint="eastAsia"/>
          <w:sz w:val="24"/>
        </w:rPr>
        <w:t>第</w:t>
      </w:r>
      <w:r>
        <w:rPr>
          <w:rFonts w:ascii="宋体" w:hAnsi="宋体" w:cs="宋体"/>
          <w:sz w:val="24"/>
        </w:rPr>
        <w:t>65</w:t>
      </w:r>
      <w:r>
        <w:rPr>
          <w:rFonts w:ascii="宋体" w:hAnsi="宋体" w:cs="宋体" w:hint="eastAsia"/>
          <w:sz w:val="24"/>
        </w:rPr>
        <w:t>号）、《公路工程质量检测评定标准》（</w:t>
      </w:r>
      <w:r>
        <w:rPr>
          <w:rFonts w:ascii="宋体" w:hAnsi="宋体" w:cs="宋体"/>
          <w:sz w:val="24"/>
        </w:rPr>
        <w:t>JTG F80/1-2004</w:t>
      </w:r>
      <w:r>
        <w:rPr>
          <w:rFonts w:ascii="宋体" w:hAnsi="宋体" w:cs="宋体" w:hint="eastAsia"/>
          <w:sz w:val="24"/>
        </w:rPr>
        <w:t>）及陕西省交通运输厅下发的有关技术规范、规定；</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）现场检测结束后及时对检测项目进行评价；</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）现场检测结束后提交检测报告，并经发包人审核通过后报送最终的检测报告书</w:t>
      </w:r>
      <w:r>
        <w:rPr>
          <w:rFonts w:ascii="宋体" w:hAnsi="宋体" w:cs="宋体" w:hint="eastAsia"/>
          <w:sz w:val="24"/>
        </w:rPr>
        <w:lastRenderedPageBreak/>
        <w:t>面文本材料一式肆份、电子文件壹份。</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各方的责任</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1发包人的责任：</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）发出检测开工指令；</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）按合同的约定负责审核检测工作量和费用支付清单；</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）根据实际需要以及《公路工程竣</w:t>
      </w:r>
      <w:r>
        <w:rPr>
          <w:rFonts w:ascii="宋体" w:hAnsi="宋体" w:cs="宋体"/>
          <w:sz w:val="24"/>
        </w:rPr>
        <w:t>(</w:t>
      </w:r>
      <w:r>
        <w:rPr>
          <w:rFonts w:ascii="宋体" w:hAnsi="宋体" w:cs="宋体" w:hint="eastAsia"/>
          <w:sz w:val="24"/>
        </w:rPr>
        <w:t>交</w:t>
      </w:r>
      <w:r>
        <w:rPr>
          <w:rFonts w:ascii="宋体" w:hAnsi="宋体" w:cs="宋体"/>
          <w:sz w:val="24"/>
        </w:rPr>
        <w:t>)</w:t>
      </w:r>
      <w:r>
        <w:rPr>
          <w:rFonts w:ascii="宋体" w:hAnsi="宋体" w:cs="宋体" w:hint="eastAsia"/>
          <w:sz w:val="24"/>
        </w:rPr>
        <w:t>工验收办法实施细则》对合同范围内的工程检测细目数量提出增加或减少，或者某细目取消、增加，或者对检测项目、频率、内容和方法进行增加或调整。工程数量发生变化的检测细目单价不予调整，以实际检测的工程数量予以支付。新增检测项目（原检测项目报价清单中没有的）参照陕西省有关工程试验检测收费标准，经双方协商后确定；</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在检测过程中或报告评审中，检测数据出现异常波动或离散或特殊不合理情况时，发包人可要求检测人重新对其进行检测或委托第三方检测机构进行检测，检测人新增工作量和委托独立第三方检测机构检测费用由发包人承担</w:t>
      </w:r>
      <w:r>
        <w:rPr>
          <w:rFonts w:ascii="宋体" w:hAnsi="宋体" w:cs="宋体"/>
          <w:sz w:val="24"/>
        </w:rPr>
        <w:t>,</w:t>
      </w:r>
      <w:r>
        <w:rPr>
          <w:rFonts w:ascii="宋体" w:hAnsi="宋体" w:cs="宋体" w:hint="eastAsia"/>
          <w:sz w:val="24"/>
        </w:rPr>
        <w:t>如因原检测单位检测质量等原因造成新增工作量由原检测单位承担相应赔偿费用。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）组织施工、检测等单位做好现场检测的有关配合和协调工作，为检测方创造工作环境。</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）提供建设项目必要的技术、质量等相关文件资料。</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）负责检测工作现场的交通疏导工作及职责范围内的安全保障工作。</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）按照合同约定，在检测单位提出中期支付申请，发包人审核后，及时支付检测费用。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）对不称职的、严重失职的检测人员有权要求检测单位进行更换。</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0）由发包人组织检测单位以及相关主管部门、评审专家参加的项目交工验收质量检测报告的评审会议。结果评定是否合格由评审委员会出具。所需费用由检测单位承担。</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1）发包人应指定一名授权代表与检测单位的授权代表建立工作联系。更换该代表或变更其授权时，必须提前</w:t>
      </w:r>
      <w:r>
        <w:rPr>
          <w:rFonts w:ascii="宋体" w:hAnsi="宋体" w:cs="宋体"/>
          <w:sz w:val="24"/>
        </w:rPr>
        <w:t>7</w:t>
      </w:r>
      <w:r>
        <w:rPr>
          <w:rFonts w:ascii="宋体" w:hAnsi="宋体" w:cs="宋体" w:hint="eastAsia"/>
          <w:sz w:val="24"/>
        </w:rPr>
        <w:t>日通知检测单位。</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4.</w:t>
      </w:r>
      <w:r>
        <w:rPr>
          <w:rFonts w:ascii="宋体" w:hAnsi="宋体" w:cs="宋体" w:hint="eastAsia"/>
          <w:sz w:val="24"/>
        </w:rPr>
        <w:t>2检测单位的责任：</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）检测单位负责按照本招标文件、投标文件和发包人的要求开展检测服务；</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）第</w:t>
      </w:r>
      <w:r>
        <w:rPr>
          <w:rFonts w:ascii="宋体" w:hAnsi="宋体" w:cs="宋体"/>
          <w:sz w:val="24"/>
        </w:rPr>
        <w:t>4.2</w:t>
      </w:r>
      <w:r>
        <w:rPr>
          <w:rFonts w:ascii="宋体" w:hAnsi="宋体" w:cs="宋体" w:hint="eastAsia"/>
          <w:sz w:val="24"/>
        </w:rPr>
        <w:t>（</w:t>
      </w:r>
      <w:r>
        <w:rPr>
          <w:rFonts w:ascii="宋体" w:hAnsi="宋体" w:cs="宋体"/>
          <w:sz w:val="24"/>
        </w:rPr>
        <w:t>6</w:t>
      </w:r>
      <w:r>
        <w:rPr>
          <w:rFonts w:ascii="宋体" w:hAnsi="宋体" w:cs="宋体" w:hint="eastAsia"/>
          <w:sz w:val="24"/>
        </w:rPr>
        <w:t>）款所述调整以及对工程管理、确保工程质量等提出的有关要求，检测单位在合同执行过程中应无条件服从；</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）检测单位进场前，应依照投标文件和检测工作量编制详细的检测方案，并报发</w:t>
      </w:r>
      <w:r>
        <w:rPr>
          <w:rFonts w:ascii="宋体" w:hAnsi="宋体" w:cs="宋体" w:hint="eastAsia"/>
          <w:sz w:val="24"/>
        </w:rPr>
        <w:lastRenderedPageBreak/>
        <w:t>包人核备。方案中应明确拟投入的人员、设备、检测计划和检测频率（检测频率在满足《公路工程竣交工验收办法实施细则》等要求的前提下，按下限检测频率确定基本检测工程量），对于直接出具检测结果的仪器设备，不允许租赁，检测方案中应提供设备采购发票、检校证书及维修保养记录。</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）检测单位在收到发包人的检测指令后，必须保证在</w:t>
      </w:r>
      <w:r>
        <w:rPr>
          <w:rFonts w:ascii="宋体" w:hAnsi="宋体" w:cs="宋体"/>
          <w:sz w:val="24"/>
        </w:rPr>
        <w:t>7</w:t>
      </w:r>
      <w:r>
        <w:rPr>
          <w:rFonts w:ascii="宋体" w:hAnsi="宋体" w:cs="宋体" w:hint="eastAsia"/>
          <w:sz w:val="24"/>
        </w:rPr>
        <w:t>日时间内进场，并做好开展检测工作的一切准备工作；并按照陕西省高速公路交工验收质量检测信息报告制度的相关规定报送验收质量检测数据及报告。</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）检测单位进场后，应依据工程实际进度编制详细检测计划，对桩基、路床、隧道初期支护等隐蔽工程按计划分批次开展检测。</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检测工作应确保检测内容和频率，保证检测数据科学、公正、真实。检测单位要及时掌握检测工作进展情况，检测单位不得以其他借口减少或降低检测次数、频率、内容或是提高检测费用；否则该批次检测工作量发包人不予支付。严重时至最终终止合同，由此造成的后果和责任由检测单位承担。</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在合同执行过程中检测单位投入的主要人员和检测设备必须与投标文件所列一致，且胜任交工验收检测合同约定的检测服务工作，其检测专业类别应覆盖检测项目单位工程，未经发包人批准不得更换。在合同期内，若检测单位主要人员或主要检测设备发生变更，每自行更换一人或一设备处以</w:t>
      </w:r>
      <w:r>
        <w:rPr>
          <w:rFonts w:ascii="宋体" w:hAnsi="宋体" w:cs="宋体"/>
          <w:sz w:val="24"/>
        </w:rPr>
        <w:t>5000</w:t>
      </w:r>
      <w:r>
        <w:rPr>
          <w:rFonts w:ascii="宋体" w:hAnsi="宋体" w:cs="宋体" w:hint="eastAsia"/>
          <w:sz w:val="24"/>
        </w:rPr>
        <w:t>～5</w:t>
      </w:r>
      <w:r>
        <w:rPr>
          <w:rFonts w:ascii="宋体" w:hAnsi="宋体" w:cs="宋体"/>
          <w:sz w:val="24"/>
        </w:rPr>
        <w:t>0000</w:t>
      </w:r>
      <w:r>
        <w:rPr>
          <w:rFonts w:ascii="宋体" w:hAnsi="宋体" w:cs="宋体" w:hint="eastAsia"/>
          <w:sz w:val="24"/>
        </w:rPr>
        <w:t>元违约金。</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）如发包人认为检测单位人员不称职，将书面通知检测单位提出人员更换要求，检测单位应在接到通知的</w:t>
      </w:r>
      <w:r>
        <w:rPr>
          <w:rFonts w:ascii="宋体" w:hAnsi="宋体" w:cs="宋体"/>
          <w:sz w:val="24"/>
        </w:rPr>
        <w:t>7</w:t>
      </w:r>
      <w:r>
        <w:rPr>
          <w:rFonts w:ascii="宋体" w:hAnsi="宋体" w:cs="宋体" w:hint="eastAsia"/>
          <w:sz w:val="24"/>
        </w:rPr>
        <w:t>日内选派满足资格和经验要求且为发包人接受的人员进行更换。由于更换人员引起的费用由检测单位承担，并每更换一人课以</w:t>
      </w:r>
      <w:r>
        <w:rPr>
          <w:rFonts w:ascii="宋体" w:hAnsi="宋体" w:cs="宋体"/>
          <w:sz w:val="24"/>
        </w:rPr>
        <w:t>5000</w:t>
      </w:r>
      <w:r>
        <w:rPr>
          <w:rFonts w:ascii="宋体" w:hAnsi="宋体" w:cs="宋体" w:hint="eastAsia"/>
          <w:sz w:val="24"/>
        </w:rPr>
        <w:t>～5</w:t>
      </w:r>
      <w:r>
        <w:rPr>
          <w:rFonts w:ascii="宋体" w:hAnsi="宋体" w:cs="宋体"/>
          <w:sz w:val="24"/>
        </w:rPr>
        <w:t>0000</w:t>
      </w:r>
      <w:r>
        <w:rPr>
          <w:rFonts w:ascii="宋体" w:hAnsi="宋体" w:cs="宋体" w:hint="eastAsia"/>
          <w:sz w:val="24"/>
        </w:rPr>
        <w:t>元违约金。</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检测单位应对全部的现场检测作业和方法的适用性、可靠性和安全性负责；对其所有人员工作中的失误、疏忽、玩忽职守造成的工期延误和其他损失承担全部责任。检测过程中，检测单位应按检测计划分阶段实施，针对检测发现的质量问题应严格按照陕西省高速公路交工验收质量检测信息报告制度的相关规定报送验收质量检测数据及报告。</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10</w:t>
      </w:r>
      <w:r>
        <w:rPr>
          <w:rFonts w:ascii="宋体" w:hAnsi="宋体" w:cs="宋体" w:hint="eastAsia"/>
          <w:sz w:val="24"/>
        </w:rPr>
        <w:t>）检测单位使用的检测仪器、设备等应符合现行规范、现场检测及合同的要求，在履约过程中使用的仪器设备必须属于本单位且经有关机构检定合格，提供相应证明材料，如果由于不可抗力因素确需使用非本单位仪器的，须在检测任务开展前</w:t>
      </w:r>
      <w:r>
        <w:rPr>
          <w:rFonts w:ascii="宋体" w:hAnsi="宋体" w:cs="宋体"/>
          <w:sz w:val="24"/>
        </w:rPr>
        <w:t>5</w:t>
      </w:r>
      <w:r>
        <w:rPr>
          <w:rFonts w:ascii="宋体" w:hAnsi="宋体" w:cs="宋体" w:hint="eastAsia"/>
          <w:sz w:val="24"/>
        </w:rPr>
        <w:t>个工作日通知发包人，经发包人同意后方可使用；如发包人认为检测现场的仪器设备和办公用品不能满足现场检测工作需要，则检测单位必须及时更换或增加仪器设备和办公用品直至满足现场检测工作需要为止。对于弯沉、路面厚度、平整度、摩擦系数、隧道衬砌混凝土强度及厚度</w:t>
      </w:r>
      <w:r>
        <w:rPr>
          <w:rFonts w:ascii="宋体" w:hAnsi="宋体" w:cs="宋体" w:hint="eastAsia"/>
          <w:sz w:val="24"/>
        </w:rPr>
        <w:lastRenderedPageBreak/>
        <w:t>等检测项目应采用自动化检测设备进行检测，采用无测试规程的自动化检测结果有争议时，由交通运输主管部门组织有关专家确定。</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11</w:t>
      </w:r>
      <w:r>
        <w:rPr>
          <w:rFonts w:ascii="宋体" w:hAnsi="宋体" w:cs="宋体" w:hint="eastAsia"/>
          <w:sz w:val="24"/>
        </w:rPr>
        <w:t>）检测单位应自行承担检测工作的一切有关费用，包括整个检测期间的设备调动、维修、食宿、交通、差旅费、交通管制及安全防护及检测措施费等一切费用”。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12</w:t>
      </w:r>
      <w:r>
        <w:rPr>
          <w:rFonts w:ascii="宋体" w:hAnsi="宋体" w:cs="宋体" w:hint="eastAsia"/>
          <w:sz w:val="24"/>
        </w:rPr>
        <w:t>）检测单位应做好质量管理工作，建立健全质量保证体系，加强工作全过程的质量控制，应按期、按质、按量地完成委托的各项工作内容，并对交工验收检测的数据、结果负法律责任。</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13</w:t>
      </w:r>
      <w:r>
        <w:rPr>
          <w:rFonts w:ascii="宋体" w:hAnsi="宋体" w:cs="宋体" w:hint="eastAsia"/>
          <w:sz w:val="24"/>
        </w:rPr>
        <w:t>）检测单位不得将检测工作对外违法分包或转包。</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14</w:t>
      </w:r>
      <w:r>
        <w:rPr>
          <w:rFonts w:ascii="宋体" w:hAnsi="宋体" w:cs="宋体" w:hint="eastAsia"/>
          <w:sz w:val="24"/>
        </w:rPr>
        <w:t>）检测单位应为其完成本合同的人员和设备进行保险，费用由检测单位承担。若检测单位在合同履行期间发生人员伤亡或财产的损失，或者造成第三方的人员伤亡或财产损失，检测单位应承担全部责任，并保障发包人免于承担由此造成的一切损害和损失。</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15</w:t>
      </w:r>
      <w:r>
        <w:rPr>
          <w:rFonts w:ascii="宋体" w:hAnsi="宋体" w:cs="宋体" w:hint="eastAsia"/>
          <w:sz w:val="24"/>
        </w:rPr>
        <w:t>）检测单位应自觉做到安全生产和文明施工，妥善处理好与其他工程的关系，不得损坏或污染已完成的其它工程设施，若有损坏或污染应负责清洁、赔偿或修复。</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16</w:t>
      </w:r>
      <w:r>
        <w:rPr>
          <w:rFonts w:ascii="宋体" w:hAnsi="宋体" w:cs="宋体" w:hint="eastAsia"/>
          <w:sz w:val="24"/>
        </w:rPr>
        <w:t>）为了履行检测服务，检测单位应指定一名授权代表与发包人的指定人员建立工作联系。</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17</w:t>
      </w:r>
      <w:r>
        <w:rPr>
          <w:rFonts w:ascii="宋体" w:hAnsi="宋体" w:cs="宋体" w:hint="eastAsia"/>
          <w:sz w:val="24"/>
        </w:rPr>
        <w:t>）在合同有效期间或合同条款规定的期限内，未经发包人的书面同意，不得泄露与本项目、本工程、本合同有关的保密资料。在检测服务期间及合格的检测数据交付后</w:t>
      </w:r>
      <w:r>
        <w:rPr>
          <w:rFonts w:ascii="宋体" w:hAnsi="宋体" w:cs="宋体"/>
          <w:sz w:val="24"/>
        </w:rPr>
        <w:t>3</w:t>
      </w:r>
      <w:r>
        <w:rPr>
          <w:rFonts w:ascii="宋体" w:hAnsi="宋体" w:cs="宋体" w:hint="eastAsia"/>
          <w:sz w:val="24"/>
        </w:rPr>
        <w:t>年时间内，不得将工程的任何资料向第三方泄露，除非征得发包人的书面同意。</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18</w:t>
      </w:r>
      <w:r>
        <w:rPr>
          <w:rFonts w:ascii="宋体" w:hAnsi="宋体" w:cs="宋体" w:hint="eastAsia"/>
          <w:sz w:val="24"/>
        </w:rPr>
        <w:t>）如需查阅本工程的有关设计文件、技术资料等，应征得发包人同意。</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（19）关键设备、检测仪器必须为本单位自有。</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0）检测单位应自聘全部或部分辅助工作人员，上述人员应服从检测工作安排和管理，其费用包含在报价清单相关细目中，不单独报价。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22</w:t>
      </w:r>
      <w:r>
        <w:rPr>
          <w:rFonts w:ascii="宋体" w:hAnsi="宋体" w:cs="宋体" w:hint="eastAsia"/>
          <w:sz w:val="24"/>
        </w:rPr>
        <w:t>）为实施本合同工程的检测车辆，经过相关收费公路的通行费用，由检测单位自行按章缴纳，并在报价时分摊入报价清单的相关细目中，不单独报价。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3）检测单位对工程实体质量进行检测的同时，还需对工程外观质量进行检查，并将检查结果写入检测报告，此项检测不另行报价和收费。</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违约责任</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5.1</w:t>
      </w:r>
      <w:r>
        <w:rPr>
          <w:rFonts w:ascii="宋体" w:hAnsi="宋体" w:cs="宋体" w:hint="eastAsia"/>
          <w:sz w:val="24"/>
        </w:rPr>
        <w:t>发包人的违约：合同生效后，因发包人原因提出终止合同，发包人将给予投标人</w:t>
      </w:r>
      <w:r>
        <w:rPr>
          <w:rFonts w:ascii="宋体" w:hAnsi="宋体" w:cs="宋体"/>
          <w:sz w:val="24"/>
        </w:rPr>
        <w:t>2</w:t>
      </w:r>
      <w:r>
        <w:rPr>
          <w:rFonts w:ascii="宋体" w:hAnsi="宋体" w:cs="宋体" w:hint="eastAsia"/>
          <w:sz w:val="24"/>
        </w:rPr>
        <w:t>万～</w:t>
      </w:r>
      <w:r>
        <w:rPr>
          <w:rFonts w:ascii="宋体" w:hAnsi="宋体" w:cs="宋体"/>
          <w:sz w:val="24"/>
        </w:rPr>
        <w:t>4</w:t>
      </w:r>
      <w:r>
        <w:rPr>
          <w:rFonts w:ascii="宋体" w:hAnsi="宋体" w:cs="宋体" w:hint="eastAsia"/>
          <w:sz w:val="24"/>
        </w:rPr>
        <w:t>万元违约金。</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5.2</w:t>
      </w:r>
      <w:r>
        <w:rPr>
          <w:rFonts w:ascii="宋体" w:hAnsi="宋体" w:cs="宋体" w:hint="eastAsia"/>
          <w:sz w:val="24"/>
        </w:rPr>
        <w:t>检测单位的违约</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lastRenderedPageBreak/>
        <w:t>（</w:t>
      </w:r>
      <w:r>
        <w:rPr>
          <w:rFonts w:ascii="宋体" w:hAnsi="宋体" w:cs="宋体"/>
          <w:sz w:val="24"/>
        </w:rPr>
        <w:t>1</w:t>
      </w:r>
      <w:r>
        <w:rPr>
          <w:rFonts w:ascii="宋体" w:hAnsi="宋体" w:cs="宋体" w:hint="eastAsia"/>
          <w:sz w:val="24"/>
        </w:rPr>
        <w:t>）如果检测单位将任务转包或者未经发包人同意非法分包，将按合同价的</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扣除检测单位的违约金。</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检测单位未按照国家现行的标准或规范开展工作，或未根据发包人的指令进行变更检测内容，人员、设备、检测频率，或检测单位因自身原因未按期向发包人提交检测成果，给发包人造成损失等，如发生上述任何行为，将纳入信誉评价，并按合同价的</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扣除检测单位的违约金。</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）合同生效后，如检测单位提出终止合同，将给予</w:t>
      </w:r>
      <w:r>
        <w:rPr>
          <w:rFonts w:ascii="宋体" w:hAnsi="宋体" w:cs="宋体"/>
          <w:sz w:val="24"/>
        </w:rPr>
        <w:t>5</w:t>
      </w:r>
      <w:r>
        <w:rPr>
          <w:rFonts w:ascii="宋体" w:hAnsi="宋体" w:cs="宋体" w:hint="eastAsia"/>
          <w:sz w:val="24"/>
        </w:rPr>
        <w:t>万～</w:t>
      </w:r>
      <w:r>
        <w:rPr>
          <w:rFonts w:ascii="宋体" w:hAnsi="宋体" w:cs="宋体"/>
          <w:sz w:val="24"/>
        </w:rPr>
        <w:t>10</w:t>
      </w:r>
      <w:r>
        <w:rPr>
          <w:rFonts w:ascii="宋体" w:hAnsi="宋体" w:cs="宋体" w:hint="eastAsia"/>
          <w:sz w:val="24"/>
        </w:rPr>
        <w:t>万元违约罚款。</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）未经发包人批准而擅自更换检测单位人员不能达到现场检测要求；投入本项目的检测仪器设备不全，不能按投标文件要求及时增加或调整至满足投标文件要求的，将按合同价的</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扣除检测单位的违约金。</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）检测单位人员伪造检测数据出具错误检测数据或错误鉴定结论，导致发生质量事故，造成经济损失或不良影响，将按合同价的</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扣除检测单位的违约金。检测单位发现有关键质量指标不合格或工程外观严重缺陷等危及工程结构安全或重要使用功能安全的问题时，未及时报告，将按合同价的</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扣除检测单位的违约金。</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）检测单位因客观原因需更换项目负责人或技术负责人的，应征得发包人同意，且更换后的人员资历和能力不得低于之前人员。发包人同意检测单位更换项目负责人或技术负责人的并不免除其违约责任，按每人次</w:t>
      </w:r>
      <w:r>
        <w:rPr>
          <w:rFonts w:ascii="宋体" w:hAnsi="宋体" w:cs="宋体"/>
          <w:sz w:val="24"/>
        </w:rPr>
        <w:t>2</w:t>
      </w:r>
      <w:r>
        <w:rPr>
          <w:rFonts w:ascii="宋体" w:hAnsi="宋体" w:cs="宋体" w:hint="eastAsia"/>
          <w:sz w:val="24"/>
        </w:rPr>
        <w:t>万元给予检测单位违约处罚。</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）检测单位应与发包人签订廉政合同，并作出廉政承诺，违反本合同有关廉洁条款的规定，给予检测单位</w:t>
      </w:r>
      <w:r>
        <w:rPr>
          <w:rFonts w:ascii="宋体" w:hAnsi="宋体" w:cs="宋体"/>
          <w:sz w:val="24"/>
        </w:rPr>
        <w:t>2</w:t>
      </w:r>
      <w:r>
        <w:rPr>
          <w:rFonts w:ascii="宋体" w:hAnsi="宋体" w:cs="宋体" w:hint="eastAsia"/>
          <w:sz w:val="24"/>
        </w:rPr>
        <w:t>万～</w:t>
      </w:r>
      <w:r>
        <w:rPr>
          <w:rFonts w:ascii="宋体" w:hAnsi="宋体" w:cs="宋体"/>
          <w:sz w:val="24"/>
        </w:rPr>
        <w:t>4</w:t>
      </w:r>
      <w:r>
        <w:rPr>
          <w:rFonts w:ascii="宋体" w:hAnsi="宋体" w:cs="宋体" w:hint="eastAsia"/>
          <w:sz w:val="24"/>
        </w:rPr>
        <w:t>万元违约罚款，并按法律法规等相关规定进行处理。</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）若发生上述（</w:t>
      </w:r>
      <w:r>
        <w:rPr>
          <w:rFonts w:ascii="宋体" w:hAnsi="宋体" w:cs="宋体"/>
          <w:sz w:val="24"/>
        </w:rPr>
        <w:t>1</w:t>
      </w:r>
      <w:r>
        <w:rPr>
          <w:rFonts w:ascii="宋体" w:hAnsi="宋体" w:cs="宋体" w:hint="eastAsia"/>
          <w:sz w:val="24"/>
        </w:rPr>
        <w:t>）～（</w:t>
      </w:r>
      <w:r>
        <w:rPr>
          <w:rFonts w:ascii="宋体" w:hAnsi="宋体" w:cs="宋体"/>
          <w:sz w:val="24"/>
        </w:rPr>
        <w:t>7</w:t>
      </w:r>
      <w:r>
        <w:rPr>
          <w:rFonts w:ascii="宋体" w:hAnsi="宋体" w:cs="宋体" w:hint="eastAsia"/>
          <w:sz w:val="24"/>
        </w:rPr>
        <w:t>）情况中任一款发包人有权收回已委托的全部或部分工作，检测单位无条件接受。</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责任的期限</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6.1</w:t>
      </w:r>
      <w:r>
        <w:rPr>
          <w:rFonts w:ascii="宋体" w:hAnsi="宋体" w:cs="宋体" w:hint="eastAsia"/>
          <w:sz w:val="24"/>
        </w:rPr>
        <w:t>检测单位、发包人双方的责任与义务期限为合同协议书或合同条款规定的时间范围。</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eastAsia="Microsoft JhengHei"/>
          <w:b/>
          <w:bCs/>
          <w:kern w:val="0"/>
          <w:szCs w:val="21"/>
        </w:rPr>
        <w:t>7</w:t>
      </w:r>
      <w:r>
        <w:rPr>
          <w:rFonts w:ascii="宋体" w:hAnsi="宋体" w:cs="宋体"/>
          <w:sz w:val="24"/>
        </w:rPr>
        <w:t>.</w:t>
      </w:r>
      <w:r>
        <w:rPr>
          <w:rFonts w:ascii="宋体" w:hAnsi="宋体" w:cs="宋体" w:hint="eastAsia"/>
          <w:sz w:val="24"/>
        </w:rPr>
        <w:t>安全措施</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7.1</w:t>
      </w:r>
      <w:r>
        <w:rPr>
          <w:rFonts w:ascii="宋体" w:hAnsi="宋体" w:cs="宋体" w:hint="eastAsia"/>
          <w:sz w:val="24"/>
        </w:rPr>
        <w:t>检测单位应严格遵守《中华人民共和国安全生产法》等法律法规的规定，建立健全的安全生产组织体系和责任体系，落实安全生产的保障措施，严格按照安全标准检测，采取必要的安全防护措施并对检测单位员进行安全生产教育和管理；健全组织制度，指定主要领导负责安全工作，确保作业人员和车辆、设备的安全。检测单位在检测过程中发生的任何交通、生产事故造成财产损失或人员伤亡的，以及与其他第三方发生的任何纠纷或</w:t>
      </w:r>
      <w:r>
        <w:rPr>
          <w:rFonts w:ascii="宋体" w:hAnsi="宋体" w:cs="宋体" w:hint="eastAsia"/>
          <w:sz w:val="24"/>
        </w:rPr>
        <w:lastRenderedPageBreak/>
        <w:t>事故，发包人概不承担任何责任和费用。</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7.2</w:t>
      </w:r>
      <w:r>
        <w:rPr>
          <w:rFonts w:ascii="宋体" w:hAnsi="宋体" w:cs="宋体" w:hint="eastAsia"/>
          <w:sz w:val="24"/>
        </w:rPr>
        <w:t>在现场工作时，检测单位应遵守政府有关部门、发包人方及有关单位安全保卫制度，并对其人员的安全负责，检测单位应对由于自己或其代理人的过错包括侵犯版权或发明权而给发包人方或任何第三方造成的损失负赔偿责任。在作业现场，检测单位应采取必要的安全措施，并应保障发包人方免于承担由此导致的一切诉讼、争执、</w:t>
      </w:r>
      <w:r>
        <w:rPr>
          <w:rFonts w:ascii="宋体" w:hAnsi="宋体" w:cs="宋体"/>
          <w:sz w:val="24"/>
        </w:rPr>
        <w:t xml:space="preserve"> </w:t>
      </w:r>
      <w:r>
        <w:rPr>
          <w:rFonts w:ascii="宋体" w:hAnsi="宋体" w:cs="宋体" w:hint="eastAsia"/>
          <w:sz w:val="24"/>
        </w:rPr>
        <w:t>索赔、罚款。</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8.</w:t>
      </w:r>
      <w:r>
        <w:rPr>
          <w:rFonts w:ascii="宋体" w:hAnsi="宋体" w:cs="宋体" w:hint="eastAsia"/>
          <w:sz w:val="24"/>
        </w:rPr>
        <w:t>保险</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8.1</w:t>
      </w:r>
      <w:r>
        <w:rPr>
          <w:rFonts w:ascii="宋体" w:hAnsi="宋体" w:cs="宋体" w:hint="eastAsia"/>
          <w:sz w:val="24"/>
        </w:rPr>
        <w:t>本项目的工程一切险、第三方责任险、检测单位装备险和检测单位职工的（人身）</w:t>
      </w:r>
      <w:r>
        <w:rPr>
          <w:rFonts w:ascii="宋体" w:hAnsi="宋体" w:cs="宋体"/>
          <w:sz w:val="24"/>
        </w:rPr>
        <w:t xml:space="preserve"> </w:t>
      </w:r>
      <w:r>
        <w:rPr>
          <w:rFonts w:ascii="宋体" w:hAnsi="宋体" w:cs="宋体" w:hint="eastAsia"/>
          <w:sz w:val="24"/>
        </w:rPr>
        <w:t>事故险均由检测单位投保，保险费由检测单位承担并支付，并包含在合同总价中，不单独计量与支付。在本合同工程实施过程中，检测单位雇员的人身死亡或伤残，或财产（设备）的损失或损害，由检测单位自行负责。</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w:t>
      </w:r>
      <w:r>
        <w:rPr>
          <w:rFonts w:ascii="宋体" w:hAnsi="宋体" w:cs="宋体" w:hint="eastAsia"/>
          <w:sz w:val="24"/>
        </w:rPr>
        <w:t>合同费用与支付</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9.1</w:t>
      </w:r>
      <w:r>
        <w:rPr>
          <w:rFonts w:ascii="宋体" w:hAnsi="宋体" w:cs="宋体" w:hint="eastAsia"/>
          <w:sz w:val="24"/>
        </w:rPr>
        <w:t>检测费用：总价包干。</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9.1.1</w:t>
      </w:r>
      <w:r>
        <w:rPr>
          <w:rFonts w:ascii="宋体" w:hAnsi="宋体" w:cs="宋体" w:hint="eastAsia"/>
          <w:sz w:val="24"/>
        </w:rPr>
        <w:t>支付方式：检测单位按照报价清单的单价和实际完成检测数量向发包人申报</w:t>
      </w:r>
      <w:r>
        <w:rPr>
          <w:rFonts w:ascii="宋体" w:hAnsi="宋体" w:hint="eastAsia"/>
          <w:sz w:val="24"/>
        </w:rPr>
        <w:t>“非建安中期计量支付报表”，</w:t>
      </w:r>
      <w:r>
        <w:rPr>
          <w:rFonts w:ascii="宋体" w:hAnsi="宋体" w:cs="宋体" w:hint="eastAsia"/>
          <w:sz w:val="24"/>
        </w:rPr>
        <w:t>发包人审核批准后，由发包人支付检测单位的相关费用，结算的检测费用以最终实际发生的检测数量为准。每次支付</w:t>
      </w:r>
      <w:r>
        <w:rPr>
          <w:rFonts w:ascii="宋体" w:hAnsi="宋体" w:hint="eastAsia"/>
          <w:sz w:val="24"/>
        </w:rPr>
        <w:t>要先计量（结算）后支付，</w:t>
      </w:r>
      <w:r>
        <w:rPr>
          <w:rFonts w:ascii="宋体" w:hAnsi="宋体" w:cs="宋体" w:hint="eastAsia"/>
          <w:sz w:val="24"/>
        </w:rPr>
        <w:t>甲方付款前乙方须向甲方提供等额的增值税专用发票。</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9.1.</w:t>
      </w:r>
      <w:r>
        <w:rPr>
          <w:rFonts w:ascii="宋体" w:hAnsi="宋体" w:cs="宋体" w:hint="eastAsia"/>
          <w:sz w:val="24"/>
        </w:rPr>
        <w:t>2</w:t>
      </w:r>
      <w:r>
        <w:rPr>
          <w:rFonts w:ascii="宋体" w:hAnsi="宋体" w:cs="宋体"/>
          <w:sz w:val="24"/>
        </w:rPr>
        <w:t xml:space="preserve"> </w:t>
      </w:r>
      <w:r>
        <w:rPr>
          <w:rFonts w:ascii="宋体" w:hAnsi="宋体" w:cs="宋体" w:hint="eastAsia"/>
          <w:sz w:val="24"/>
        </w:rPr>
        <w:t>发包人按季支付并支付每期计量款的</w:t>
      </w:r>
      <w:r>
        <w:rPr>
          <w:rFonts w:ascii="宋体" w:hAnsi="宋体" w:cs="宋体"/>
          <w:sz w:val="24"/>
        </w:rPr>
        <w:t>85%</w:t>
      </w:r>
      <w:r>
        <w:rPr>
          <w:rFonts w:ascii="宋体" w:hAnsi="宋体" w:cs="宋体" w:hint="eastAsia"/>
          <w:sz w:val="24"/>
        </w:rPr>
        <w:t>。发包人应在收到该支付申请后</w:t>
      </w:r>
      <w:r>
        <w:rPr>
          <w:rFonts w:ascii="宋体" w:hAnsi="宋体" w:cs="宋体"/>
          <w:sz w:val="24"/>
        </w:rPr>
        <w:t xml:space="preserve">14 </w:t>
      </w:r>
      <w:r>
        <w:rPr>
          <w:rFonts w:ascii="宋体" w:hAnsi="宋体" w:cs="宋体" w:hint="eastAsia"/>
          <w:sz w:val="24"/>
        </w:rPr>
        <w:t>日内予以审批，在批复后</w:t>
      </w:r>
      <w:r>
        <w:rPr>
          <w:rFonts w:ascii="宋体" w:hAnsi="宋体" w:cs="宋体"/>
          <w:sz w:val="24"/>
        </w:rPr>
        <w:t xml:space="preserve">14 </w:t>
      </w:r>
      <w:r>
        <w:rPr>
          <w:rFonts w:ascii="宋体" w:hAnsi="宋体" w:cs="宋体" w:hint="eastAsia"/>
          <w:sz w:val="24"/>
        </w:rPr>
        <w:t>日内向检测单位支付费用，检测单位应提供有效增值税专用发票。</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9.2</w:t>
      </w:r>
      <w:r>
        <w:rPr>
          <w:rFonts w:ascii="宋体" w:hAnsi="宋体" w:cs="宋体" w:hint="eastAsia"/>
          <w:sz w:val="24"/>
        </w:rPr>
        <w:t xml:space="preserve">预付款：不适用。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 xml:space="preserve">9.3质量保证金：每次计量中扣除5%作为质量保证金。保证金在检测服务期后28天内一次性无息返还。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9.4本合同计价中检测费用采用总价包干的合同方式。各检测项目单价为按规范要求完成该项检测工作所需的综合单价，该单价包括检测费用、人员费用、检测设备、检测设备维护、进出场费、检测支架搭设费、交通、食宿、办公设备用品、税金、管理费、保险、风险及利润等一切费用。该单价在合同履行期间固定不变。</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9.5在合同实施过程中，检测工作如有推迟或延误而超过约定的服务期限，应相应延长服务期，但并不因检测服务期的延长原因调整各项单价及总价。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9.6</w:t>
      </w:r>
      <w:r>
        <w:rPr>
          <w:rFonts w:ascii="宋体" w:hAnsi="宋体" w:cs="宋体" w:hint="eastAsia"/>
          <w:sz w:val="24"/>
        </w:rPr>
        <w:t>服务过程中，发包人有权根据实际需要对合同范围内的任一工程抽检项目增加检测频率无需征得检测单位的同意。工程数量发生变化的抽检项目单价不予调整，以实际检</w:t>
      </w:r>
      <w:r>
        <w:rPr>
          <w:rFonts w:ascii="宋体" w:hAnsi="宋体" w:cs="宋体" w:hint="eastAsia"/>
          <w:sz w:val="24"/>
        </w:rPr>
        <w:lastRenderedPageBreak/>
        <w:t>测的工程数量予以支付。新增检测项目（原检测项目报价清单中没有的），参照有陕西省有关工程试验检测收费标准，经双方协商后予以支付。</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10.</w:t>
      </w:r>
      <w:r>
        <w:rPr>
          <w:rFonts w:ascii="宋体" w:hAnsi="宋体" w:cs="宋体" w:hint="eastAsia"/>
          <w:sz w:val="24"/>
        </w:rPr>
        <w:t>合同的调价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10.1</w:t>
      </w:r>
      <w:r>
        <w:rPr>
          <w:rFonts w:ascii="宋体" w:hAnsi="宋体" w:cs="宋体" w:hint="eastAsia"/>
          <w:sz w:val="24"/>
        </w:rPr>
        <w:t>在签订本合同后，因法律、法规发生变化引起该检测费变化，以及因物价变动、</w:t>
      </w:r>
      <w:r>
        <w:rPr>
          <w:rFonts w:ascii="宋体" w:hAnsi="宋体" w:cs="宋体"/>
          <w:sz w:val="24"/>
        </w:rPr>
        <w:t xml:space="preserve"> </w:t>
      </w:r>
      <w:r>
        <w:rPr>
          <w:rFonts w:ascii="宋体" w:hAnsi="宋体" w:cs="宋体" w:hint="eastAsia"/>
          <w:sz w:val="24"/>
        </w:rPr>
        <w:t>规范性文件发生变化等其他因素而引起检测费变化，检测费不作调整。</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10.2</w:t>
      </w:r>
      <w:r>
        <w:rPr>
          <w:rFonts w:ascii="宋体" w:hAnsi="宋体" w:cs="宋体" w:hint="eastAsia"/>
          <w:sz w:val="24"/>
        </w:rPr>
        <w:t>检测服务合同签订以后，由发包人原因改变质量检测合同规定的服务形式、范围与内容。非前述原因引起的检测服务和未经发包人审定的服务应被视为试验检测正常</w:t>
      </w:r>
      <w:r>
        <w:rPr>
          <w:rFonts w:ascii="宋体" w:hAnsi="宋体" w:cs="宋体"/>
          <w:sz w:val="24"/>
        </w:rPr>
        <w:t xml:space="preserve"> </w:t>
      </w:r>
      <w:r>
        <w:rPr>
          <w:rFonts w:ascii="宋体" w:hAnsi="宋体" w:cs="宋体" w:hint="eastAsia"/>
          <w:sz w:val="24"/>
        </w:rPr>
        <w:t>的服务，发包人将不调整费用。</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11.</w:t>
      </w:r>
      <w:r>
        <w:rPr>
          <w:rFonts w:ascii="宋体" w:hAnsi="宋体" w:cs="宋体" w:hint="eastAsia"/>
          <w:sz w:val="24"/>
        </w:rPr>
        <w:t>转包与分包</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11.1</w:t>
      </w:r>
      <w:r>
        <w:rPr>
          <w:rFonts w:ascii="宋体" w:hAnsi="宋体" w:cs="宋体" w:hint="eastAsia"/>
          <w:sz w:val="24"/>
        </w:rPr>
        <w:t>没有另一方的书面同意，任何一方不得将本合同规定的义务、责任和权力予以转让。</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11.2</w:t>
      </w:r>
      <w:r>
        <w:rPr>
          <w:rFonts w:ascii="宋体" w:hAnsi="宋体" w:cs="宋体" w:hint="eastAsia"/>
          <w:sz w:val="24"/>
        </w:rPr>
        <w:t>没有发包人的同意，检测单位不得将交工验收检测服务的任何部分予以分包。检测单位因服务的需要，聘用专业技术人员和辅助工作人员不属于分包。</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12.</w:t>
      </w:r>
      <w:r>
        <w:rPr>
          <w:rFonts w:ascii="宋体" w:hAnsi="宋体" w:cs="宋体" w:hint="eastAsia"/>
          <w:sz w:val="24"/>
        </w:rPr>
        <w:t>不可抗力</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12.1</w:t>
      </w:r>
      <w:r>
        <w:rPr>
          <w:rFonts w:ascii="宋体" w:hAnsi="宋体" w:cs="宋体" w:hint="eastAsia"/>
          <w:sz w:val="24"/>
        </w:rPr>
        <w:t>除非合同另有约定，不可抗力系指发包人和检测单位都不可预见、不可避免、不能克服的超出认识控制和防范能力的事件。这类事件使合同一方的履约已变得不可能。不可抗力可以包括</w:t>
      </w:r>
      <w:r>
        <w:rPr>
          <w:rFonts w:ascii="宋体" w:hAnsi="宋体" w:cs="宋体"/>
          <w:sz w:val="24"/>
        </w:rPr>
        <w:t>(</w:t>
      </w:r>
      <w:r>
        <w:rPr>
          <w:rFonts w:ascii="宋体" w:hAnsi="宋体" w:cs="宋体" w:hint="eastAsia"/>
          <w:sz w:val="24"/>
        </w:rPr>
        <w:t>但不限于</w:t>
      </w:r>
      <w:r>
        <w:rPr>
          <w:rFonts w:ascii="宋体" w:hAnsi="宋体" w:cs="宋体"/>
          <w:sz w:val="24"/>
        </w:rPr>
        <w:t>)</w:t>
      </w:r>
      <w:r>
        <w:rPr>
          <w:rFonts w:ascii="宋体" w:hAnsi="宋体" w:cs="宋体" w:hint="eastAsia"/>
          <w:sz w:val="24"/>
        </w:rPr>
        <w:t>下列情况：</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）战争、敌对行动</w:t>
      </w:r>
      <w:r>
        <w:rPr>
          <w:rFonts w:ascii="宋体" w:hAnsi="宋体" w:cs="宋体"/>
          <w:sz w:val="24"/>
        </w:rPr>
        <w:t>(</w:t>
      </w:r>
      <w:r>
        <w:rPr>
          <w:rFonts w:ascii="宋体" w:hAnsi="宋体" w:cs="宋体" w:hint="eastAsia"/>
          <w:sz w:val="24"/>
        </w:rPr>
        <w:t>不论宣战与否</w:t>
      </w:r>
      <w:r>
        <w:rPr>
          <w:rFonts w:ascii="宋体" w:hAnsi="宋体" w:cs="宋体"/>
          <w:sz w:val="24"/>
        </w:rPr>
        <w:t>)</w:t>
      </w:r>
      <w:r>
        <w:rPr>
          <w:rFonts w:ascii="宋体" w:hAnsi="宋体" w:cs="宋体" w:hint="eastAsia"/>
          <w:sz w:val="24"/>
        </w:rPr>
        <w:t>、入侵、外敌行动；</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）叛乱、革命、暴动或军事政变或篡夺政权，或内战；</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）暴乱、骚乱或混乱，但对于完全局限在检测单位雇用人员内部并且是由于从事本工程而发生的事件除外；</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）突发公共卫生事件、离子辐射或放射性污染。</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）以音速或超音速飞行的飞机或其他飞行装置产生的压力波，飞行器坠落；</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）自然灾害</w:t>
      </w:r>
      <w:r>
        <w:rPr>
          <w:rFonts w:ascii="宋体" w:hAnsi="宋体" w:cs="宋体"/>
          <w:sz w:val="24"/>
        </w:rPr>
        <w:t>(</w:t>
      </w:r>
      <w:r>
        <w:rPr>
          <w:rFonts w:ascii="宋体" w:hAnsi="宋体" w:cs="宋体" w:hint="eastAsia"/>
          <w:sz w:val="24"/>
        </w:rPr>
        <w:t>地震、洪水、海啸、飓风、超强台风、雷击</w:t>
      </w:r>
      <w:r>
        <w:rPr>
          <w:rFonts w:ascii="宋体" w:hAnsi="宋体" w:cs="宋体"/>
          <w:sz w:val="24"/>
        </w:rPr>
        <w:t>)</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12.2</w:t>
      </w:r>
      <w:r>
        <w:rPr>
          <w:rFonts w:ascii="宋体" w:hAnsi="宋体" w:cs="宋体" w:hint="eastAsia"/>
          <w:sz w:val="24"/>
        </w:rPr>
        <w:t>遇有不可抗力事件的一方因此影响合同执行时，应在不可抗力事件发生后立即以书面形式通知对方，并应在不可抗力事情发生后</w:t>
      </w:r>
      <w:r>
        <w:rPr>
          <w:rFonts w:ascii="宋体" w:hAnsi="宋体" w:cs="宋体"/>
          <w:sz w:val="24"/>
        </w:rPr>
        <w:t>15</w:t>
      </w:r>
      <w:r>
        <w:rPr>
          <w:rFonts w:ascii="宋体" w:hAnsi="宋体" w:cs="宋体" w:hint="eastAsia"/>
          <w:sz w:val="24"/>
        </w:rPr>
        <w:t>日内，提供事件详细及合同不能履行、或者部分不能履行、或者需要延期履行的理由的有效证明文件。按照事件对履行合同的影响程度，由双方协商解决是否解除合同，或者部分免除履行合同的责任，或者延期履行合同。</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12.3</w:t>
      </w:r>
      <w:r>
        <w:rPr>
          <w:rFonts w:ascii="宋体" w:hAnsi="宋体" w:cs="宋体" w:hint="eastAsia"/>
          <w:sz w:val="24"/>
        </w:rPr>
        <w:t>因合同一方拖延履行合同后发生不可抗力的，不能免除拖延履行方的相应责任。</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lastRenderedPageBreak/>
        <w:t>13.</w:t>
      </w:r>
      <w:r>
        <w:rPr>
          <w:rFonts w:ascii="宋体" w:hAnsi="宋体" w:cs="宋体" w:hint="eastAsia"/>
          <w:sz w:val="24"/>
        </w:rPr>
        <w:t>合同、生效、变更、中止、解除和终止</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13.1</w:t>
      </w:r>
      <w:r>
        <w:rPr>
          <w:rFonts w:ascii="宋体" w:hAnsi="宋体" w:cs="宋体" w:hint="eastAsia"/>
          <w:sz w:val="24"/>
        </w:rPr>
        <w:t>检测单位提交履约保函，并且合同经双方签字盖章后生效。</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13.2</w:t>
      </w:r>
      <w:r>
        <w:rPr>
          <w:rFonts w:ascii="宋体" w:hAnsi="宋体" w:cs="宋体" w:hint="eastAsia"/>
          <w:sz w:val="24"/>
        </w:rPr>
        <w:t>双方履行合同全部义务，合同价款支付完毕，发包人退还履约保函后，本合同即告终止。</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13.3</w:t>
      </w:r>
      <w:r>
        <w:rPr>
          <w:rFonts w:ascii="宋体" w:hAnsi="宋体" w:cs="宋体" w:hint="eastAsia"/>
          <w:sz w:val="24"/>
        </w:rPr>
        <w:t>对本合同条款的任何变更、修改或增减，须经双方协商同意后由法定代表人或授权代理人签署书面补充文件，作为本合同的组成部分。</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13.4</w:t>
      </w:r>
      <w:r>
        <w:rPr>
          <w:rFonts w:ascii="宋体" w:hAnsi="宋体" w:cs="宋体" w:hint="eastAsia"/>
          <w:sz w:val="24"/>
        </w:rPr>
        <w:t>发包人如果要求检测单位全部或部分中止执行检测或终止合同，则应当在</w:t>
      </w:r>
      <w:r>
        <w:rPr>
          <w:rFonts w:ascii="宋体" w:hAnsi="宋体" w:cs="宋体"/>
          <w:sz w:val="24"/>
        </w:rPr>
        <w:t>14</w:t>
      </w:r>
      <w:r>
        <w:rPr>
          <w:rFonts w:ascii="宋体" w:hAnsi="宋体" w:cs="宋体" w:hint="eastAsia"/>
          <w:sz w:val="24"/>
        </w:rPr>
        <w:t>日前通知检测单位，检测单位应当立即安排停止执行检测工作。</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13.5</w:t>
      </w:r>
      <w:r>
        <w:rPr>
          <w:rFonts w:ascii="宋体" w:hAnsi="宋体" w:cs="宋体" w:hint="eastAsia"/>
          <w:sz w:val="24"/>
        </w:rPr>
        <w:t>如检测单位发生违约行为，检测单位除偿付违约金和损失赔偿费外，发包人有权解除本合同。合同解除后，发包人不承担责任。</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13.6</w:t>
      </w:r>
      <w:r>
        <w:rPr>
          <w:rFonts w:ascii="宋体" w:hAnsi="宋体" w:cs="宋体" w:hint="eastAsia"/>
          <w:sz w:val="24"/>
        </w:rPr>
        <w:t>双方因不可抗力致使合同无法履行，可以解除合同。</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13.7</w:t>
      </w:r>
      <w:r>
        <w:rPr>
          <w:rFonts w:ascii="宋体" w:hAnsi="宋体" w:cs="宋体" w:hint="eastAsia"/>
          <w:sz w:val="24"/>
        </w:rPr>
        <w:t>一方根据上述第</w:t>
      </w:r>
      <w:r>
        <w:rPr>
          <w:rFonts w:ascii="宋体" w:hAnsi="宋体" w:cs="宋体"/>
          <w:sz w:val="24"/>
        </w:rPr>
        <w:t>5</w:t>
      </w:r>
      <w:r>
        <w:rPr>
          <w:rFonts w:ascii="宋体" w:hAnsi="宋体" w:cs="宋体" w:hint="eastAsia"/>
          <w:sz w:val="24"/>
        </w:rPr>
        <w:t>、</w:t>
      </w:r>
      <w:r>
        <w:rPr>
          <w:rFonts w:ascii="宋体" w:hAnsi="宋体" w:cs="宋体"/>
          <w:sz w:val="24"/>
        </w:rPr>
        <w:t>6</w:t>
      </w:r>
      <w:r>
        <w:rPr>
          <w:rFonts w:ascii="宋体" w:hAnsi="宋体" w:cs="宋体" w:hint="eastAsia"/>
          <w:sz w:val="24"/>
        </w:rPr>
        <w:t>款约定要求解除合同的，应以书面形式向对方发出解除合同的通知，并在发出通知前</w:t>
      </w:r>
      <w:r>
        <w:rPr>
          <w:rFonts w:ascii="宋体" w:hAnsi="宋体" w:cs="宋体"/>
          <w:sz w:val="24"/>
        </w:rPr>
        <w:t>14</w:t>
      </w:r>
      <w:r>
        <w:rPr>
          <w:rFonts w:ascii="宋体" w:hAnsi="宋体" w:cs="宋体" w:hint="eastAsia"/>
          <w:sz w:val="24"/>
        </w:rPr>
        <w:t>日告知对方，通知达到对方时合同解除。对解除合同有争议的，按本合同第</w:t>
      </w:r>
      <w:r>
        <w:rPr>
          <w:rFonts w:ascii="宋体" w:hAnsi="宋体" w:cs="宋体"/>
          <w:sz w:val="24"/>
        </w:rPr>
        <w:t>18</w:t>
      </w:r>
      <w:r>
        <w:rPr>
          <w:rFonts w:ascii="宋体" w:hAnsi="宋体" w:cs="宋体" w:hint="eastAsia"/>
          <w:sz w:val="24"/>
        </w:rPr>
        <w:t>款</w:t>
      </w:r>
      <w:r>
        <w:rPr>
          <w:rFonts w:ascii="宋体" w:hAnsi="宋体" w:cs="宋体"/>
          <w:sz w:val="24"/>
        </w:rPr>
        <w:t>“2</w:t>
      </w:r>
      <w:r>
        <w:rPr>
          <w:rFonts w:ascii="宋体" w:hAnsi="宋体" w:cs="宋体" w:hint="eastAsia"/>
          <w:sz w:val="24"/>
        </w:rPr>
        <w:t>、争议的解决</w:t>
      </w:r>
      <w:r>
        <w:rPr>
          <w:rFonts w:ascii="宋体" w:hAnsi="宋体" w:cs="宋体"/>
          <w:sz w:val="24"/>
        </w:rPr>
        <w:t>”</w:t>
      </w:r>
      <w:r>
        <w:rPr>
          <w:rFonts w:ascii="宋体" w:hAnsi="宋体" w:cs="宋体" w:hint="eastAsia"/>
          <w:sz w:val="24"/>
        </w:rPr>
        <w:t>关于争议的约定处理。</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13.8</w:t>
      </w:r>
      <w:r>
        <w:rPr>
          <w:rFonts w:ascii="宋体" w:hAnsi="宋体" w:cs="宋体" w:hint="eastAsia"/>
          <w:sz w:val="24"/>
        </w:rPr>
        <w:t>合同解除后，不影响双方在合同中约定的结算、清理和损害赔偿条款及争议的效力。</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14.</w:t>
      </w:r>
      <w:r>
        <w:rPr>
          <w:rFonts w:ascii="宋体" w:hAnsi="宋体" w:cs="宋体" w:hint="eastAsia"/>
          <w:sz w:val="24"/>
        </w:rPr>
        <w:t>事故报告</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14.1</w:t>
      </w:r>
      <w:r>
        <w:rPr>
          <w:rFonts w:ascii="宋体" w:hAnsi="宋体" w:cs="宋体" w:hint="eastAsia"/>
          <w:sz w:val="24"/>
        </w:rPr>
        <w:t>如果现场发生重大安全事故，检测单位必须在</w:t>
      </w:r>
      <w:r>
        <w:rPr>
          <w:rFonts w:ascii="宋体" w:hAnsi="宋体" w:cs="宋体"/>
          <w:sz w:val="24"/>
        </w:rPr>
        <w:t>2</w:t>
      </w:r>
      <w:r>
        <w:rPr>
          <w:rFonts w:ascii="宋体" w:hAnsi="宋体" w:cs="宋体" w:hint="eastAsia"/>
          <w:sz w:val="24"/>
        </w:rPr>
        <w:t>小时内将事故详细情况书面速报发包人。如果现场发生一般安全事故，检测单位必须在</w:t>
      </w:r>
      <w:r>
        <w:rPr>
          <w:rFonts w:ascii="宋体" w:hAnsi="宋体" w:cs="宋体"/>
          <w:sz w:val="24"/>
        </w:rPr>
        <w:t>3</w:t>
      </w:r>
      <w:r>
        <w:rPr>
          <w:rFonts w:ascii="宋体" w:hAnsi="宋体" w:cs="宋体" w:hint="eastAsia"/>
          <w:sz w:val="24"/>
        </w:rPr>
        <w:t>日内将事故详细情况书面报告发包人。如果现场发生重大交通事故，检测单位应立即报告发包人，此外，检测单位应采取措施，负责保护好事故现场。事故报告必须按交通部质量安全报告程序进行报告。</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15.</w:t>
      </w:r>
      <w:r>
        <w:rPr>
          <w:rFonts w:ascii="宋体" w:hAnsi="宋体" w:cs="宋体" w:hint="eastAsia"/>
          <w:sz w:val="24"/>
        </w:rPr>
        <w:t>履约担保</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检测单位在收到中标通知书</w:t>
      </w:r>
      <w:r>
        <w:rPr>
          <w:rFonts w:ascii="宋体" w:hAnsi="宋体" w:cs="宋体"/>
          <w:sz w:val="24"/>
        </w:rPr>
        <w:t>14</w:t>
      </w:r>
      <w:r>
        <w:rPr>
          <w:rFonts w:ascii="宋体" w:hAnsi="宋体" w:cs="宋体" w:hint="eastAsia"/>
          <w:sz w:val="24"/>
        </w:rPr>
        <w:t>日内向发包人提供履约担保，包括合同价10</w:t>
      </w:r>
      <w:r>
        <w:rPr>
          <w:rFonts w:ascii="宋体" w:hAnsi="宋体" w:cs="宋体"/>
          <w:sz w:val="24"/>
        </w:rPr>
        <w:t>%</w:t>
      </w:r>
      <w:r>
        <w:rPr>
          <w:rFonts w:ascii="宋体" w:hAnsi="宋体" w:cs="宋体" w:hint="eastAsia"/>
          <w:sz w:val="24"/>
        </w:rPr>
        <w:t>的履约银行保函。银行保函应由支行及以上国有或股份制商业银行提供。</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履约担保从签订检测服务合同协议书之日起生效，至工程项目签发交工验收证书之日后</w:t>
      </w:r>
      <w:r>
        <w:rPr>
          <w:rFonts w:ascii="宋体" w:hAnsi="宋体" w:cs="宋体"/>
          <w:sz w:val="24"/>
        </w:rPr>
        <w:t>14</w:t>
      </w:r>
      <w:r>
        <w:rPr>
          <w:rFonts w:ascii="宋体" w:hAnsi="宋体" w:cs="宋体" w:hint="eastAsia"/>
          <w:sz w:val="24"/>
        </w:rPr>
        <w:t>日后失效。履约银行保函在颁发交工验收证书后的</w:t>
      </w:r>
      <w:r>
        <w:rPr>
          <w:rFonts w:ascii="宋体" w:hAnsi="宋体" w:cs="宋体"/>
          <w:sz w:val="24"/>
        </w:rPr>
        <w:t>14</w:t>
      </w:r>
      <w:r>
        <w:rPr>
          <w:rFonts w:ascii="宋体" w:hAnsi="宋体" w:cs="宋体" w:hint="eastAsia"/>
          <w:sz w:val="24"/>
        </w:rPr>
        <w:t>天后无息退还给检测单位。</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16.</w:t>
      </w:r>
      <w:r>
        <w:rPr>
          <w:rFonts w:ascii="宋体" w:hAnsi="宋体" w:cs="宋体" w:hint="eastAsia"/>
          <w:sz w:val="24"/>
        </w:rPr>
        <w:t>版权</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对检测单位拥有版权并已用于本检测服务中的所有文件，发包人有权在合同项目中使用或复制。但未经检测单位同意，发包人不得将上述文件直接或间接用于其他项目、工程或服务之中。</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lastRenderedPageBreak/>
        <w:t>检测单位应对由于自己的过错包括侵犯版权或发明权而给发包人方或任何第三方造成的损失负赔偿责任。</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检测单位要出版与本项目相关的一切资料，必须事先征得发包人的书面同意。</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17.</w:t>
      </w:r>
      <w:r>
        <w:rPr>
          <w:rFonts w:ascii="宋体" w:hAnsi="宋体" w:cs="宋体" w:hint="eastAsia"/>
          <w:sz w:val="24"/>
        </w:rPr>
        <w:t>廉洁条款</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17.1</w:t>
      </w:r>
      <w:r>
        <w:rPr>
          <w:rFonts w:ascii="宋体" w:hAnsi="宋体" w:cs="宋体" w:hint="eastAsia"/>
          <w:sz w:val="24"/>
        </w:rPr>
        <w:t>发包人和检测单位人员应当自觉遵守国家、省关于建设工程廉政建设的有关规定。</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17.2</w:t>
      </w:r>
      <w:r>
        <w:rPr>
          <w:rFonts w:ascii="宋体" w:hAnsi="宋体" w:cs="宋体" w:hint="eastAsia"/>
          <w:sz w:val="24"/>
        </w:rPr>
        <w:t>除合同另有规定外，检测单位及其雇员不应接受本合同规定以外的与本工程有关的利益和报酬。</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18.</w:t>
      </w:r>
      <w:r>
        <w:rPr>
          <w:rFonts w:ascii="宋体" w:hAnsi="宋体" w:cs="宋体" w:hint="eastAsia"/>
          <w:sz w:val="24"/>
        </w:rPr>
        <w:t>争议的解决</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18.1 </w:t>
      </w:r>
      <w:r>
        <w:rPr>
          <w:rFonts w:ascii="宋体" w:hAnsi="宋体" w:cs="宋体" w:hint="eastAsia"/>
          <w:sz w:val="24"/>
        </w:rPr>
        <w:t>双方在履行本试验检测合同过程中发生争端时，应本着友好协商的原则解决问题，或通过上级行政主管部门进行调解。</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18.2</w:t>
      </w:r>
      <w:r>
        <w:rPr>
          <w:rFonts w:ascii="宋体" w:hAnsi="宋体" w:cs="宋体" w:hint="eastAsia"/>
          <w:sz w:val="24"/>
        </w:rPr>
        <w:t>若经过协商或调解仍不能达成一致时，对本项目争端解决方式双方约定为诉讼，诉讼机构为：凤翔县人民法院。</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19.</w:t>
      </w:r>
      <w:r>
        <w:rPr>
          <w:rFonts w:ascii="宋体" w:hAnsi="宋体" w:cs="宋体" w:hint="eastAsia"/>
          <w:sz w:val="24"/>
        </w:rPr>
        <w:t>其它</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19.1</w:t>
      </w:r>
      <w:r>
        <w:rPr>
          <w:rFonts w:ascii="宋体" w:hAnsi="宋体" w:cs="宋体" w:hint="eastAsia"/>
          <w:sz w:val="24"/>
        </w:rPr>
        <w:t>法律和法规：本合同必须服从国家的现行法律和法规，对合同的解释应以国家的现行法律和法规为准。双方根据有关法律、行政法规规定，结合工程实际，经协商一致后，可对本检测合同条款进行补充或修改，另行签订补充协议，作为本合同的组成部分。</w:t>
      </w:r>
    </w:p>
    <w:p w:rsidR="005B02D5" w:rsidRDefault="00966564">
      <w:pPr>
        <w:autoSpaceDE w:val="0"/>
        <w:autoSpaceDN w:val="0"/>
        <w:adjustRightInd w:val="0"/>
        <w:jc w:val="center"/>
        <w:rPr>
          <w:rFonts w:ascii="宋体" w:hAnsi="宋体" w:cs="宋体"/>
          <w:sz w:val="24"/>
        </w:rPr>
      </w:pPr>
      <w:r>
        <w:rPr>
          <w:rFonts w:ascii="宋体" w:hAnsi="宋体" w:cs="宋体"/>
          <w:sz w:val="24"/>
        </w:rPr>
        <w:br w:type="page"/>
      </w:r>
    </w:p>
    <w:p w:rsidR="005B02D5" w:rsidRDefault="00966564">
      <w:pPr>
        <w:autoSpaceDE w:val="0"/>
        <w:autoSpaceDN w:val="0"/>
        <w:adjustRightInd w:val="0"/>
        <w:jc w:val="center"/>
        <w:rPr>
          <w:rFonts w:ascii="Microsoft JhengHei" w:eastAsia="Microsoft JhengHei" w:cs="Microsoft JhengHei"/>
          <w:b/>
          <w:color w:val="000000"/>
          <w:kern w:val="0"/>
          <w:sz w:val="32"/>
          <w:szCs w:val="32"/>
        </w:rPr>
      </w:pPr>
      <w:r>
        <w:rPr>
          <w:rFonts w:ascii="Microsoft JhengHei" w:eastAsia="Microsoft JhengHei" w:cs="Microsoft JhengHei" w:hint="eastAsia"/>
          <w:b/>
          <w:color w:val="000000"/>
          <w:kern w:val="0"/>
          <w:sz w:val="32"/>
          <w:szCs w:val="32"/>
        </w:rPr>
        <w:lastRenderedPageBreak/>
        <w:t>第二节</w:t>
      </w:r>
      <w:r>
        <w:rPr>
          <w:rFonts w:ascii="Microsoft JhengHei" w:eastAsia="Microsoft JhengHei" w:cs="Microsoft JhengHei"/>
          <w:b/>
          <w:color w:val="000000"/>
          <w:kern w:val="0"/>
          <w:sz w:val="32"/>
          <w:szCs w:val="32"/>
        </w:rPr>
        <w:t xml:space="preserve"> </w:t>
      </w:r>
      <w:r>
        <w:rPr>
          <w:rFonts w:ascii="Microsoft JhengHei" w:eastAsia="Microsoft JhengHei" w:cs="Microsoft JhengHei" w:hint="eastAsia"/>
          <w:b/>
          <w:color w:val="000000"/>
          <w:kern w:val="0"/>
          <w:sz w:val="32"/>
          <w:szCs w:val="32"/>
        </w:rPr>
        <w:t>合同附件格式</w:t>
      </w:r>
    </w:p>
    <w:p w:rsidR="005B02D5" w:rsidRDefault="005B02D5">
      <w:pPr>
        <w:autoSpaceDE w:val="0"/>
        <w:autoSpaceDN w:val="0"/>
        <w:adjustRightInd w:val="0"/>
        <w:jc w:val="left"/>
        <w:rPr>
          <w:rFonts w:ascii="宋体" w:cs="宋体"/>
          <w:color w:val="000000"/>
          <w:kern w:val="0"/>
          <w:szCs w:val="21"/>
        </w:rPr>
      </w:pPr>
    </w:p>
    <w:p w:rsidR="005B02D5" w:rsidRDefault="00966564">
      <w:pPr>
        <w:autoSpaceDE w:val="0"/>
        <w:autoSpaceDN w:val="0"/>
        <w:adjustRightInd w:val="0"/>
        <w:jc w:val="left"/>
        <w:rPr>
          <w:rFonts w:ascii="宋体" w:hAnsi="宋体" w:cs="宋体"/>
          <w:sz w:val="28"/>
          <w:szCs w:val="28"/>
        </w:rPr>
      </w:pPr>
      <w:r>
        <w:rPr>
          <w:rFonts w:ascii="宋体" w:hAnsi="宋体" w:cs="宋体" w:hint="eastAsia"/>
          <w:sz w:val="28"/>
          <w:szCs w:val="28"/>
        </w:rPr>
        <w:t>附件一</w:t>
      </w:r>
      <w:r>
        <w:rPr>
          <w:rFonts w:ascii="宋体" w:hAnsi="宋体" w:cs="宋体"/>
          <w:sz w:val="28"/>
          <w:szCs w:val="28"/>
        </w:rPr>
        <w:t xml:space="preserve"> </w:t>
      </w:r>
      <w:r>
        <w:rPr>
          <w:rFonts w:ascii="宋体" w:hAnsi="宋体" w:cs="宋体" w:hint="eastAsia"/>
          <w:sz w:val="28"/>
          <w:szCs w:val="28"/>
        </w:rPr>
        <w:t>合同协议书</w:t>
      </w:r>
      <w:r>
        <w:rPr>
          <w:rFonts w:ascii="宋体" w:hAnsi="宋体" w:cs="宋体"/>
          <w:sz w:val="28"/>
          <w:szCs w:val="28"/>
        </w:rPr>
        <w:t xml:space="preserve"> </w:t>
      </w:r>
    </w:p>
    <w:p w:rsidR="005B02D5" w:rsidRDefault="00966564">
      <w:pPr>
        <w:autoSpaceDE w:val="0"/>
        <w:autoSpaceDN w:val="0"/>
        <w:adjustRightInd w:val="0"/>
        <w:jc w:val="center"/>
        <w:rPr>
          <w:rFonts w:ascii="Microsoft JhengHei" w:eastAsia="Microsoft JhengHei" w:cs="Microsoft JhengHei"/>
          <w:color w:val="000000"/>
          <w:kern w:val="0"/>
          <w:sz w:val="30"/>
          <w:szCs w:val="30"/>
        </w:rPr>
      </w:pPr>
      <w:r>
        <w:rPr>
          <w:rFonts w:ascii="Microsoft JhengHei" w:eastAsia="Microsoft JhengHei" w:cs="Microsoft JhengHei" w:hint="eastAsia"/>
          <w:b/>
          <w:bCs/>
          <w:color w:val="000000"/>
          <w:kern w:val="0"/>
          <w:sz w:val="30"/>
          <w:szCs w:val="30"/>
        </w:rPr>
        <w:t>合同协议书</w:t>
      </w:r>
    </w:p>
    <w:p w:rsidR="005B02D5" w:rsidRDefault="005B02D5">
      <w:pPr>
        <w:adjustRightInd w:val="0"/>
        <w:snapToGrid w:val="0"/>
        <w:spacing w:line="360" w:lineRule="auto"/>
        <w:ind w:firstLine="480"/>
        <w:rPr>
          <w:rFonts w:ascii="宋体" w:hAnsi="宋体" w:cs="宋体"/>
          <w:sz w:val="24"/>
        </w:rPr>
      </w:pP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本协议书由</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（发包人名称）</w:t>
      </w:r>
      <w:r>
        <w:rPr>
          <w:rFonts w:ascii="宋体" w:hAnsi="宋体" w:cs="宋体"/>
          <w:sz w:val="24"/>
        </w:rPr>
        <w:t xml:space="preserve"> (</w:t>
      </w:r>
      <w:r>
        <w:rPr>
          <w:rFonts w:ascii="宋体" w:hAnsi="宋体" w:cs="宋体" w:hint="eastAsia"/>
          <w:sz w:val="24"/>
        </w:rPr>
        <w:t>以下简称</w:t>
      </w:r>
      <w:r>
        <w:rPr>
          <w:rFonts w:ascii="宋体" w:hAnsi="宋体" w:cs="宋体"/>
          <w:sz w:val="24"/>
        </w:rPr>
        <w:t>“</w:t>
      </w:r>
      <w:r>
        <w:rPr>
          <w:rFonts w:ascii="宋体" w:hAnsi="宋体" w:cs="宋体" w:hint="eastAsia"/>
          <w:sz w:val="24"/>
        </w:rPr>
        <w:t>发包人</w:t>
      </w:r>
      <w:r>
        <w:rPr>
          <w:rFonts w:ascii="宋体" w:hAnsi="宋体" w:cs="宋体"/>
          <w:sz w:val="24"/>
        </w:rPr>
        <w:t>”)</w:t>
      </w:r>
      <w:r>
        <w:rPr>
          <w:rFonts w:ascii="宋体" w:hAnsi="宋体" w:cs="宋体" w:hint="eastAsia"/>
          <w:sz w:val="24"/>
        </w:rPr>
        <w:t>为甲方，</w:t>
      </w:r>
      <w:r>
        <w:rPr>
          <w:rFonts w:ascii="宋体" w:hAnsi="宋体" w:cs="宋体" w:hint="eastAsia"/>
          <w:sz w:val="32"/>
          <w:szCs w:val="32"/>
          <w:u w:val="single"/>
        </w:rPr>
        <w:t xml:space="preserve">      </w:t>
      </w:r>
      <w:r>
        <w:rPr>
          <w:rFonts w:ascii="宋体" w:hAnsi="宋体" w:cs="宋体" w:hint="eastAsia"/>
          <w:sz w:val="24"/>
        </w:rPr>
        <w:t>（检测单位名称）</w:t>
      </w:r>
      <w:r>
        <w:rPr>
          <w:rFonts w:ascii="宋体" w:hAnsi="宋体" w:cs="宋体"/>
          <w:sz w:val="24"/>
        </w:rPr>
        <w:t xml:space="preserve"> (</w:t>
      </w:r>
      <w:r>
        <w:rPr>
          <w:rFonts w:ascii="宋体" w:hAnsi="宋体" w:cs="宋体" w:hint="eastAsia"/>
          <w:sz w:val="24"/>
        </w:rPr>
        <w:t>以</w:t>
      </w:r>
      <w:r>
        <w:rPr>
          <w:rFonts w:ascii="宋体" w:hAnsi="宋体" w:cs="宋体"/>
          <w:sz w:val="24"/>
        </w:rPr>
        <w:t xml:space="preserve"> </w:t>
      </w:r>
      <w:r>
        <w:rPr>
          <w:rFonts w:ascii="宋体" w:hAnsi="宋体" w:cs="宋体" w:hint="eastAsia"/>
          <w:sz w:val="24"/>
        </w:rPr>
        <w:t>下简称</w:t>
      </w:r>
      <w:r>
        <w:rPr>
          <w:rFonts w:ascii="宋体" w:hAnsi="宋体" w:cs="宋体"/>
          <w:sz w:val="24"/>
        </w:rPr>
        <w:t>“</w:t>
      </w:r>
      <w:r>
        <w:rPr>
          <w:rFonts w:ascii="宋体" w:hAnsi="宋体" w:cs="宋体" w:hint="eastAsia"/>
          <w:sz w:val="24"/>
        </w:rPr>
        <w:t>检测单位</w:t>
      </w:r>
      <w:r>
        <w:rPr>
          <w:rFonts w:ascii="宋体" w:hAnsi="宋体" w:cs="宋体"/>
          <w:sz w:val="24"/>
        </w:rPr>
        <w:t>”)</w:t>
      </w:r>
      <w:r>
        <w:rPr>
          <w:rFonts w:ascii="宋体" w:hAnsi="宋体" w:cs="宋体" w:hint="eastAsia"/>
          <w:sz w:val="24"/>
        </w:rPr>
        <w:t>为乙方，双方共同订立。</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鉴于甲方已委托乙方为</w:t>
      </w:r>
      <w:r>
        <w:rPr>
          <w:rFonts w:ascii="宋体" w:hAnsi="宋体" w:cs="宋体" w:hint="eastAsia"/>
          <w:sz w:val="32"/>
          <w:szCs w:val="32"/>
          <w:u w:val="single"/>
        </w:rPr>
        <w:t xml:space="preserve">      </w:t>
      </w:r>
      <w:r>
        <w:rPr>
          <w:rFonts w:ascii="宋体" w:hAnsi="宋体" w:cs="宋体" w:hint="eastAsia"/>
          <w:sz w:val="24"/>
        </w:rPr>
        <w:t>（公路项目名称）交工验收质量检测提供服务，并已接受了乙方就此提出的投标文件，为明确各方在合同期间的义务、责任、权力和利益，就以下事项达成协议：</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一、项目概况</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）项目名称：</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）工程名称：</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）工程地址：</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）工程内容：</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（5）项目负责人姓名及证书号码：</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r>
        <w:rPr>
          <w:rFonts w:ascii="宋体" w:hAnsi="宋体" w:cs="宋体" w:hint="eastAsia"/>
          <w:sz w:val="24"/>
        </w:rPr>
        <w:t xml:space="preserve">    </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二、检测服务的工程范围及内容：</w:t>
      </w:r>
      <w:r>
        <w:rPr>
          <w:rFonts w:ascii="宋体" w:hAnsi="宋体" w:cs="宋体" w:hint="eastAsia"/>
          <w:sz w:val="32"/>
          <w:szCs w:val="32"/>
          <w:u w:val="single"/>
        </w:rPr>
        <w:t xml:space="preserve">              </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sz w:val="24"/>
        </w:rPr>
        <w:t xml:space="preserve"> </w:t>
      </w:r>
      <w:r>
        <w:rPr>
          <w:rFonts w:ascii="宋体" w:hAnsi="宋体" w:cs="宋体" w:hint="eastAsia"/>
          <w:sz w:val="24"/>
        </w:rPr>
        <w:t>三、检测试验服务费用</w:t>
      </w:r>
      <w:r>
        <w:rPr>
          <w:rFonts w:ascii="宋体" w:hAnsi="宋体" w:cs="宋体"/>
          <w:sz w:val="24"/>
        </w:rPr>
        <w:t xml:space="preserve"> </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检测服务费用总价：</w:t>
      </w:r>
      <w:r>
        <w:rPr>
          <w:rFonts w:ascii="宋体" w:hAnsi="宋体" w:cs="宋体" w:hint="eastAsia"/>
          <w:sz w:val="32"/>
          <w:szCs w:val="32"/>
          <w:u w:val="single"/>
        </w:rPr>
        <w:t xml:space="preserve">      </w:t>
      </w:r>
      <w:r>
        <w:rPr>
          <w:rFonts w:ascii="宋体" w:hAnsi="宋体" w:cs="宋体" w:hint="eastAsia"/>
          <w:sz w:val="24"/>
        </w:rPr>
        <w:t>（大写）元（￥</w:t>
      </w:r>
      <w:r>
        <w:rPr>
          <w:rFonts w:ascii="宋体" w:hAnsi="宋体" w:cs="宋体" w:hint="eastAsia"/>
          <w:sz w:val="32"/>
          <w:szCs w:val="32"/>
          <w:u w:val="single"/>
        </w:rPr>
        <w:t xml:space="preserve">      </w:t>
      </w:r>
      <w:r>
        <w:rPr>
          <w:rFonts w:ascii="宋体" w:hAnsi="宋体" w:cs="宋体" w:hint="eastAsia"/>
          <w:sz w:val="24"/>
        </w:rPr>
        <w:t xml:space="preserve"> ），（其中不含税价    元，税金</w:t>
      </w:r>
      <w:r>
        <w:rPr>
          <w:rFonts w:ascii="宋体" w:hAnsi="宋体" w:cs="宋体" w:hint="eastAsia"/>
          <w:sz w:val="32"/>
          <w:szCs w:val="32"/>
          <w:u w:val="single"/>
        </w:rPr>
        <w:t xml:space="preserve">      </w:t>
      </w:r>
      <w:r>
        <w:rPr>
          <w:rFonts w:ascii="宋体" w:hAnsi="宋体" w:cs="宋体" w:hint="eastAsia"/>
          <w:sz w:val="24"/>
        </w:rPr>
        <w:t xml:space="preserve"> 元，税率</w:t>
      </w:r>
      <w:r>
        <w:rPr>
          <w:rFonts w:ascii="宋体" w:hAnsi="宋体" w:cs="宋体" w:hint="eastAsia"/>
          <w:sz w:val="32"/>
          <w:szCs w:val="32"/>
          <w:u w:val="single"/>
        </w:rPr>
        <w:t xml:space="preserve">   </w:t>
      </w:r>
      <w:r>
        <w:rPr>
          <w:rFonts w:ascii="宋体" w:hAnsi="宋体" w:cs="宋体" w:hint="eastAsia"/>
          <w:sz w:val="24"/>
        </w:rPr>
        <w:t xml:space="preserve"> %）。</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四、本协议书中的名词定义与合同条款中约定的定义相同。</w:t>
      </w:r>
      <w:r>
        <w:rPr>
          <w:rFonts w:ascii="宋体" w:hAnsi="宋体" w:cs="宋体"/>
          <w:sz w:val="24"/>
        </w:rPr>
        <w:t xml:space="preserve"> </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五、下列文件是本协议书的组成部分，应作为协议书的有效内容予以遵守和执行。</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）合同协议书及附件；</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）中标通知书；</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（3）合同条款；</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（4）招标文件</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（5）投标文件；</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）《公路工程施工试验检测规程》</w:t>
      </w:r>
      <w:r>
        <w:rPr>
          <w:rFonts w:ascii="宋体" w:hAnsi="宋体" w:cs="宋体"/>
          <w:sz w:val="24"/>
        </w:rPr>
        <w:t>(</w:t>
      </w:r>
      <w:r>
        <w:rPr>
          <w:rFonts w:ascii="宋体" w:hAnsi="宋体" w:cs="宋体" w:hint="eastAsia"/>
          <w:sz w:val="24"/>
        </w:rPr>
        <w:t>国家相关最新标准</w:t>
      </w:r>
      <w:r>
        <w:rPr>
          <w:rFonts w:ascii="宋体" w:hAnsi="宋体" w:cs="宋体"/>
          <w:sz w:val="24"/>
        </w:rPr>
        <w:t>)</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）技术规范；</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）质量检测报价清单；</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）在本合同条款中约定的构成本合同组成部分的其他文件。上述文件相互补充。</w:t>
      </w:r>
      <w:r>
        <w:rPr>
          <w:rFonts w:ascii="宋体" w:hAnsi="宋体" w:cs="宋体" w:hint="eastAsia"/>
          <w:sz w:val="24"/>
        </w:rPr>
        <w:lastRenderedPageBreak/>
        <w:t>如果上述文件之间出现矛盾，以序号在前者为准，同一文件若时间有矛盾，应按时间顺序以最后编写或双方最后确认的文件为准。</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 </w:t>
      </w:r>
      <w:r>
        <w:rPr>
          <w:rFonts w:ascii="宋体" w:hAnsi="宋体" w:cs="宋体" w:hint="eastAsia"/>
          <w:sz w:val="24"/>
        </w:rPr>
        <w:t>六、发包人在此同意按照本检测合同规定的合同单价、期限和方式，向检测单位支付根据检测合同规定应支付的费用和提供检测工作条件（结算的检测费用以最终实际发生的检测数量为准）。</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七、检测单位基于对发包人的上述保证，在此检测单位承诺按照本检测合同的规定履</w:t>
      </w:r>
      <w:r>
        <w:rPr>
          <w:rFonts w:ascii="宋体" w:hAnsi="宋体" w:cs="宋体"/>
          <w:sz w:val="24"/>
        </w:rPr>
        <w:t xml:space="preserve"> </w:t>
      </w:r>
    </w:p>
    <w:p w:rsidR="005B02D5" w:rsidRDefault="00966564">
      <w:pPr>
        <w:adjustRightInd w:val="0"/>
        <w:snapToGrid w:val="0"/>
        <w:spacing w:line="360" w:lineRule="auto"/>
        <w:jc w:val="left"/>
        <w:rPr>
          <w:rFonts w:ascii="宋体" w:hAnsi="宋体" w:cs="宋体"/>
          <w:sz w:val="24"/>
        </w:rPr>
      </w:pPr>
      <w:r>
        <w:rPr>
          <w:rFonts w:ascii="宋体" w:hAnsi="宋体" w:cs="宋体" w:hint="eastAsia"/>
          <w:sz w:val="24"/>
        </w:rPr>
        <w:t>行检测服务。</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八、本协议书经双方签字盖章后，自</w:t>
      </w:r>
      <w:r>
        <w:rPr>
          <w:rFonts w:ascii="宋体" w:hAnsi="宋体" w:cs="宋体" w:hint="eastAsia"/>
          <w:sz w:val="32"/>
          <w:szCs w:val="32"/>
          <w:u w:val="single"/>
        </w:rPr>
        <w:t xml:space="preserve">      </w:t>
      </w:r>
      <w:r>
        <w:rPr>
          <w:rFonts w:ascii="宋体" w:hAnsi="宋体" w:cs="宋体" w:hint="eastAsia"/>
          <w:sz w:val="24"/>
        </w:rPr>
        <w:t>年</w:t>
      </w:r>
      <w:r>
        <w:rPr>
          <w:rFonts w:ascii="宋体" w:hAnsi="宋体" w:cs="宋体" w:hint="eastAsia"/>
          <w:sz w:val="32"/>
          <w:szCs w:val="32"/>
          <w:u w:val="single"/>
        </w:rPr>
        <w:t xml:space="preserve">   </w:t>
      </w:r>
      <w:r>
        <w:rPr>
          <w:rFonts w:ascii="宋体" w:hAnsi="宋体" w:cs="宋体" w:hint="eastAsia"/>
          <w:sz w:val="24"/>
        </w:rPr>
        <w:t>月</w:t>
      </w:r>
      <w:r>
        <w:rPr>
          <w:rFonts w:ascii="宋体" w:hAnsi="宋体" w:cs="宋体" w:hint="eastAsia"/>
          <w:sz w:val="32"/>
          <w:szCs w:val="32"/>
          <w:u w:val="single"/>
        </w:rPr>
        <w:t xml:space="preserve">   </w:t>
      </w:r>
      <w:r>
        <w:rPr>
          <w:rFonts w:ascii="宋体" w:hAnsi="宋体" w:cs="宋体" w:hint="eastAsia"/>
          <w:sz w:val="24"/>
        </w:rPr>
        <w:t>日生效，至</w:t>
      </w:r>
      <w:r>
        <w:rPr>
          <w:rFonts w:ascii="宋体" w:hAnsi="宋体" w:cs="宋体" w:hint="eastAsia"/>
          <w:sz w:val="32"/>
          <w:szCs w:val="32"/>
          <w:u w:val="single"/>
        </w:rPr>
        <w:t xml:space="preserve">    </w:t>
      </w:r>
      <w:r>
        <w:rPr>
          <w:rFonts w:ascii="宋体" w:hAnsi="宋体" w:cs="宋体" w:hint="eastAsia"/>
          <w:sz w:val="24"/>
        </w:rPr>
        <w:t xml:space="preserve"> 年</w:t>
      </w:r>
      <w:r>
        <w:rPr>
          <w:rFonts w:ascii="宋体" w:hAnsi="宋体" w:cs="宋体" w:hint="eastAsia"/>
          <w:sz w:val="32"/>
          <w:szCs w:val="32"/>
          <w:u w:val="single"/>
        </w:rPr>
        <w:t xml:space="preserve">   </w:t>
      </w:r>
      <w:r>
        <w:rPr>
          <w:rFonts w:ascii="宋体" w:hAnsi="宋体" w:cs="宋体" w:hint="eastAsia"/>
          <w:sz w:val="24"/>
        </w:rPr>
        <w:t>月</w:t>
      </w:r>
      <w:r>
        <w:rPr>
          <w:rFonts w:ascii="宋体" w:hAnsi="宋体" w:cs="宋体" w:hint="eastAsia"/>
          <w:sz w:val="32"/>
          <w:szCs w:val="32"/>
          <w:u w:val="single"/>
        </w:rPr>
        <w:t xml:space="preserve">   </w:t>
      </w:r>
      <w:r>
        <w:rPr>
          <w:rFonts w:ascii="宋体" w:hAnsi="宋体" w:cs="宋体" w:hint="eastAsia"/>
          <w:sz w:val="24"/>
        </w:rPr>
        <w:t>日，在按照检测合同的规定结清检测服务费用后自然失效。</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九、本合同协议书正本一式贰份，双方各执壹份，具有同等法律效力。协议书副本陆份，双方各执叁份。</w:t>
      </w:r>
      <w:r>
        <w:rPr>
          <w:rFonts w:ascii="宋体" w:hAnsi="宋体" w:cs="宋体"/>
          <w:sz w:val="24"/>
        </w:rPr>
        <w:t xml:space="preserve"> </w:t>
      </w:r>
    </w:p>
    <w:p w:rsidR="005B02D5" w:rsidRDefault="005B02D5">
      <w:pPr>
        <w:adjustRightInd w:val="0"/>
        <w:snapToGrid w:val="0"/>
        <w:spacing w:line="360" w:lineRule="auto"/>
        <w:ind w:firstLine="480"/>
        <w:rPr>
          <w:rFonts w:ascii="宋体" w:hAnsi="宋体" w:cs="宋体"/>
          <w:sz w:val="24"/>
        </w:rPr>
      </w:pPr>
    </w:p>
    <w:p w:rsidR="005B02D5" w:rsidRDefault="005B02D5">
      <w:pPr>
        <w:adjustRightInd w:val="0"/>
        <w:snapToGrid w:val="0"/>
        <w:spacing w:line="360" w:lineRule="auto"/>
        <w:ind w:firstLine="480"/>
        <w:rPr>
          <w:rFonts w:ascii="宋体" w:hAnsi="宋体" w:cs="宋体"/>
          <w:sz w:val="24"/>
        </w:rPr>
      </w:pPr>
    </w:p>
    <w:p w:rsidR="005B02D5" w:rsidRDefault="005B02D5">
      <w:pPr>
        <w:adjustRightInd w:val="0"/>
        <w:snapToGrid w:val="0"/>
        <w:spacing w:line="360" w:lineRule="auto"/>
        <w:ind w:firstLine="480"/>
        <w:rPr>
          <w:rFonts w:ascii="宋体" w:hAnsi="宋体" w:cs="宋体"/>
          <w:sz w:val="24"/>
        </w:rPr>
      </w:pP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甲方（发包人）：</w:t>
      </w:r>
      <w:r>
        <w:rPr>
          <w:rFonts w:ascii="宋体" w:hAnsi="宋体" w:cs="宋体"/>
          <w:sz w:val="24"/>
        </w:rPr>
        <w:t xml:space="preserve"> </w:t>
      </w:r>
      <w:r>
        <w:rPr>
          <w:rFonts w:ascii="宋体" w:hAnsi="宋体" w:cs="宋体" w:hint="eastAsia"/>
          <w:sz w:val="24"/>
        </w:rPr>
        <w:t>（全称）（盖章）</w:t>
      </w:r>
      <w:r>
        <w:rPr>
          <w:rFonts w:ascii="宋体" w:hAnsi="宋体" w:cs="宋体"/>
          <w:sz w:val="24"/>
        </w:rPr>
        <w:t xml:space="preserve"> </w:t>
      </w:r>
      <w:r>
        <w:rPr>
          <w:rFonts w:ascii="宋体" w:hAnsi="宋体" w:cs="宋体" w:hint="eastAsia"/>
          <w:sz w:val="24"/>
        </w:rPr>
        <w:t xml:space="preserve">   乙方（检测单位）：（全称）（盖章）</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法定代表人</w:t>
      </w:r>
      <w:r>
        <w:rPr>
          <w:rFonts w:ascii="宋体" w:hAnsi="宋体" w:cs="宋体"/>
          <w:sz w:val="24"/>
        </w:rPr>
        <w:t xml:space="preserve"> </w:t>
      </w:r>
      <w:r>
        <w:rPr>
          <w:rFonts w:ascii="宋体" w:hAnsi="宋体" w:cs="宋体" w:hint="eastAsia"/>
          <w:sz w:val="24"/>
        </w:rPr>
        <w:t xml:space="preserve">                          法定代表人</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或其授权人的代理人：</w:t>
      </w:r>
      <w:r>
        <w:rPr>
          <w:rFonts w:ascii="宋体" w:hAnsi="宋体" w:cs="宋体"/>
          <w:sz w:val="24"/>
        </w:rPr>
        <w:t xml:space="preserve"> </w:t>
      </w:r>
      <w:r>
        <w:rPr>
          <w:rFonts w:ascii="宋体" w:hAnsi="宋体" w:cs="宋体" w:hint="eastAsia"/>
          <w:sz w:val="24"/>
        </w:rPr>
        <w:t>（签字）        或其授权人的代理人：</w:t>
      </w:r>
      <w:r>
        <w:rPr>
          <w:rFonts w:ascii="宋体" w:hAnsi="宋体" w:cs="宋体"/>
          <w:sz w:val="24"/>
        </w:rPr>
        <w:t xml:space="preserve"> </w:t>
      </w:r>
      <w:r>
        <w:rPr>
          <w:rFonts w:ascii="宋体" w:hAnsi="宋体" w:cs="宋体" w:hint="eastAsia"/>
          <w:sz w:val="24"/>
        </w:rPr>
        <w:t>（签字）</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日期：</w:t>
      </w: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日</w:t>
      </w:r>
      <w:r>
        <w:rPr>
          <w:rFonts w:ascii="宋体" w:hAnsi="宋体" w:cs="宋体"/>
          <w:sz w:val="24"/>
        </w:rPr>
        <w:t xml:space="preserve"> </w:t>
      </w:r>
      <w:r>
        <w:rPr>
          <w:rFonts w:ascii="宋体" w:hAnsi="宋体" w:cs="宋体" w:hint="eastAsia"/>
          <w:sz w:val="24"/>
        </w:rPr>
        <w:t xml:space="preserve">                     日期：</w:t>
      </w: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日</w:t>
      </w:r>
    </w:p>
    <w:p w:rsidR="005B02D5" w:rsidRDefault="00966564">
      <w:pPr>
        <w:autoSpaceDE w:val="0"/>
        <w:autoSpaceDN w:val="0"/>
        <w:adjustRightInd w:val="0"/>
        <w:ind w:firstLineChars="150" w:firstLine="360"/>
        <w:jc w:val="left"/>
        <w:rPr>
          <w:rFonts w:ascii="宋体" w:hAnsi="宋体" w:cs="宋体"/>
          <w:sz w:val="24"/>
        </w:rPr>
      </w:pPr>
      <w:r>
        <w:rPr>
          <w:rFonts w:ascii="宋体" w:hAnsi="宋体" w:cs="宋体"/>
          <w:sz w:val="24"/>
        </w:rPr>
        <w:br w:type="page"/>
      </w:r>
    </w:p>
    <w:p w:rsidR="005B02D5" w:rsidRDefault="00966564">
      <w:pPr>
        <w:autoSpaceDE w:val="0"/>
        <w:autoSpaceDN w:val="0"/>
        <w:adjustRightInd w:val="0"/>
        <w:ind w:firstLineChars="150" w:firstLine="420"/>
        <w:jc w:val="left"/>
        <w:rPr>
          <w:rFonts w:ascii="宋体" w:hAnsi="宋体" w:cs="宋体"/>
          <w:sz w:val="28"/>
          <w:szCs w:val="28"/>
        </w:rPr>
      </w:pPr>
      <w:r>
        <w:rPr>
          <w:rFonts w:ascii="宋体" w:hAnsi="宋体" w:cs="宋体" w:hint="eastAsia"/>
          <w:sz w:val="28"/>
          <w:szCs w:val="28"/>
        </w:rPr>
        <w:lastRenderedPageBreak/>
        <w:t>附件二</w:t>
      </w:r>
    </w:p>
    <w:p w:rsidR="005B02D5" w:rsidRDefault="005B02D5">
      <w:pPr>
        <w:autoSpaceDE w:val="0"/>
        <w:autoSpaceDN w:val="0"/>
        <w:adjustRightInd w:val="0"/>
        <w:jc w:val="left"/>
        <w:rPr>
          <w:rFonts w:ascii="宋体" w:cs="宋体"/>
          <w:b/>
          <w:kern w:val="0"/>
          <w:sz w:val="32"/>
          <w:szCs w:val="32"/>
        </w:rPr>
      </w:pPr>
    </w:p>
    <w:p w:rsidR="005B02D5" w:rsidRDefault="00966564">
      <w:pPr>
        <w:autoSpaceDE w:val="0"/>
        <w:autoSpaceDN w:val="0"/>
        <w:adjustRightInd w:val="0"/>
        <w:jc w:val="center"/>
        <w:rPr>
          <w:rFonts w:ascii="Microsoft JhengHei" w:eastAsia="Microsoft JhengHei" w:cs="Microsoft JhengHei"/>
          <w:b/>
          <w:bCs/>
          <w:color w:val="000000"/>
          <w:kern w:val="0"/>
          <w:sz w:val="30"/>
          <w:szCs w:val="30"/>
        </w:rPr>
      </w:pPr>
      <w:r>
        <w:rPr>
          <w:rFonts w:ascii="Microsoft JhengHei" w:eastAsia="Microsoft JhengHei" w:cs="Microsoft JhengHei" w:hint="eastAsia"/>
          <w:b/>
          <w:bCs/>
          <w:color w:val="000000"/>
          <w:kern w:val="0"/>
          <w:sz w:val="30"/>
          <w:szCs w:val="30"/>
        </w:rPr>
        <w:t>廉政合同</w:t>
      </w:r>
    </w:p>
    <w:p w:rsidR="005B02D5" w:rsidRDefault="005B02D5">
      <w:pPr>
        <w:ind w:firstLineChars="200" w:firstLine="480"/>
        <w:rPr>
          <w:rFonts w:ascii="宋体" w:cs="宋体"/>
          <w:kern w:val="0"/>
          <w:sz w:val="24"/>
        </w:rPr>
      </w:pPr>
    </w:p>
    <w:p w:rsidR="005B02D5" w:rsidRDefault="00966564">
      <w:pPr>
        <w:ind w:firstLineChars="450" w:firstLine="1080"/>
        <w:rPr>
          <w:rFonts w:ascii="宋体" w:hAnsi="宋体" w:cs="宋体"/>
          <w:b/>
          <w:bCs/>
          <w:sz w:val="24"/>
        </w:rPr>
      </w:pPr>
      <w:r>
        <w:rPr>
          <w:rFonts w:ascii="宋体" w:cs="宋体" w:hint="eastAsia"/>
          <w:kern w:val="0"/>
          <w:sz w:val="24"/>
        </w:rPr>
        <w:t>另见交通运输部《公路工程标准施工监理招标文件》（</w:t>
      </w:r>
      <w:r>
        <w:rPr>
          <w:rFonts w:ascii="宋体" w:cs="宋体"/>
          <w:kern w:val="0"/>
          <w:sz w:val="24"/>
        </w:rPr>
        <w:t xml:space="preserve">2018 </w:t>
      </w:r>
      <w:r>
        <w:rPr>
          <w:rFonts w:ascii="宋体" w:cs="宋体" w:hint="eastAsia"/>
          <w:kern w:val="0"/>
          <w:sz w:val="24"/>
        </w:rPr>
        <w:t>年版）</w:t>
      </w: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966564">
      <w:pPr>
        <w:autoSpaceDE w:val="0"/>
        <w:autoSpaceDN w:val="0"/>
        <w:adjustRightInd w:val="0"/>
        <w:ind w:firstLineChars="50" w:firstLine="120"/>
        <w:jc w:val="left"/>
        <w:rPr>
          <w:rFonts w:ascii="宋体" w:hAnsi="宋体" w:cs="宋体"/>
          <w:b/>
          <w:bCs/>
          <w:sz w:val="24"/>
        </w:rPr>
      </w:pPr>
      <w:r>
        <w:rPr>
          <w:rFonts w:ascii="宋体" w:hAnsi="宋体" w:cs="宋体"/>
          <w:b/>
          <w:bCs/>
          <w:sz w:val="24"/>
        </w:rPr>
        <w:br w:type="page"/>
      </w:r>
    </w:p>
    <w:p w:rsidR="005B02D5" w:rsidRDefault="00966564">
      <w:pPr>
        <w:autoSpaceDE w:val="0"/>
        <w:autoSpaceDN w:val="0"/>
        <w:adjustRightInd w:val="0"/>
        <w:ind w:firstLineChars="50" w:firstLine="140"/>
        <w:jc w:val="left"/>
        <w:rPr>
          <w:rFonts w:ascii="宋体" w:hAnsi="宋体" w:cs="宋体"/>
          <w:sz w:val="28"/>
          <w:szCs w:val="28"/>
        </w:rPr>
      </w:pPr>
      <w:r>
        <w:rPr>
          <w:rFonts w:ascii="宋体" w:hAnsi="宋体" w:cs="宋体" w:hint="eastAsia"/>
          <w:sz w:val="28"/>
          <w:szCs w:val="28"/>
        </w:rPr>
        <w:lastRenderedPageBreak/>
        <w:t>附件三</w:t>
      </w:r>
      <w:r>
        <w:rPr>
          <w:rFonts w:ascii="宋体" w:hAnsi="宋体" w:cs="宋体"/>
          <w:sz w:val="28"/>
          <w:szCs w:val="28"/>
        </w:rPr>
        <w:t xml:space="preserve"> </w:t>
      </w:r>
      <w:r>
        <w:rPr>
          <w:rFonts w:ascii="宋体" w:hAnsi="宋体" w:cs="宋体" w:hint="eastAsia"/>
          <w:sz w:val="28"/>
          <w:szCs w:val="28"/>
        </w:rPr>
        <w:t>安全生产合同</w:t>
      </w:r>
      <w:r>
        <w:rPr>
          <w:rFonts w:ascii="宋体" w:hAnsi="宋体" w:cs="宋体"/>
          <w:sz w:val="28"/>
          <w:szCs w:val="28"/>
        </w:rPr>
        <w:t xml:space="preserve"> </w:t>
      </w:r>
    </w:p>
    <w:p w:rsidR="005B02D5" w:rsidRDefault="00966564">
      <w:pPr>
        <w:autoSpaceDE w:val="0"/>
        <w:autoSpaceDN w:val="0"/>
        <w:adjustRightInd w:val="0"/>
        <w:jc w:val="center"/>
        <w:rPr>
          <w:rFonts w:ascii="Microsoft JhengHei" w:eastAsia="Microsoft JhengHei" w:cs="Microsoft JhengHei"/>
          <w:b/>
          <w:bCs/>
          <w:color w:val="000000"/>
          <w:kern w:val="0"/>
          <w:sz w:val="30"/>
          <w:szCs w:val="30"/>
        </w:rPr>
      </w:pPr>
      <w:r>
        <w:rPr>
          <w:rFonts w:ascii="Microsoft JhengHei" w:eastAsia="Microsoft JhengHei" w:cs="Microsoft JhengHei" w:hint="eastAsia"/>
          <w:b/>
          <w:bCs/>
          <w:color w:val="000000"/>
          <w:kern w:val="0"/>
          <w:sz w:val="30"/>
          <w:szCs w:val="30"/>
        </w:rPr>
        <w:t>安全生产合同</w:t>
      </w:r>
    </w:p>
    <w:p w:rsidR="005B02D5" w:rsidRDefault="005B02D5">
      <w:pPr>
        <w:autoSpaceDE w:val="0"/>
        <w:autoSpaceDN w:val="0"/>
        <w:adjustRightInd w:val="0"/>
        <w:jc w:val="left"/>
        <w:rPr>
          <w:rFonts w:ascii="宋体" w:cs="宋体"/>
          <w:color w:val="000000"/>
          <w:kern w:val="0"/>
          <w:szCs w:val="21"/>
        </w:rPr>
      </w:pP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为在</w:t>
      </w:r>
      <w:r>
        <w:rPr>
          <w:rFonts w:ascii="宋体" w:hAnsi="宋体" w:cs="宋体"/>
          <w:sz w:val="24"/>
        </w:rPr>
        <w:t xml:space="preserve"> </w:t>
      </w:r>
      <w:r>
        <w:rPr>
          <w:rFonts w:ascii="宋体" w:hAnsi="宋体" w:cs="宋体" w:hint="eastAsia"/>
          <w:sz w:val="24"/>
        </w:rPr>
        <w:t>（项目名称）施工合同的实施过程中创造安全、高效的施工环境，切实搞好本项目的安全管理工作，本项目发包人</w:t>
      </w:r>
      <w:r>
        <w:rPr>
          <w:rFonts w:ascii="宋体" w:hAnsi="宋体" w:cs="宋体"/>
          <w:sz w:val="24"/>
        </w:rPr>
        <w:t xml:space="preserve"> </w:t>
      </w:r>
      <w:r>
        <w:rPr>
          <w:rFonts w:ascii="宋体" w:hAnsi="宋体" w:cs="宋体" w:hint="eastAsia"/>
          <w:sz w:val="24"/>
        </w:rPr>
        <w:t>（发包人名称，以下简称</w:t>
      </w:r>
      <w:r>
        <w:rPr>
          <w:rFonts w:ascii="宋体" w:hAnsi="宋体" w:cs="宋体"/>
          <w:sz w:val="24"/>
        </w:rPr>
        <w:t>“</w:t>
      </w:r>
      <w:r>
        <w:rPr>
          <w:rFonts w:ascii="宋体" w:hAnsi="宋体" w:cs="宋体" w:hint="eastAsia"/>
          <w:sz w:val="24"/>
        </w:rPr>
        <w:t>发包人</w:t>
      </w:r>
      <w:r>
        <w:rPr>
          <w:rFonts w:ascii="宋体" w:hAnsi="宋体" w:cs="宋体"/>
          <w:sz w:val="24"/>
        </w:rPr>
        <w:t>”</w:t>
      </w:r>
      <w:r>
        <w:rPr>
          <w:rFonts w:ascii="宋体" w:hAnsi="宋体" w:cs="宋体" w:hint="eastAsia"/>
          <w:sz w:val="24"/>
        </w:rPr>
        <w:t>）与承包人</w:t>
      </w:r>
      <w:r>
        <w:rPr>
          <w:rFonts w:ascii="宋体" w:hAnsi="宋体" w:cs="宋体"/>
          <w:sz w:val="24"/>
        </w:rPr>
        <w:t xml:space="preserve"> </w:t>
      </w:r>
      <w:r>
        <w:rPr>
          <w:rFonts w:ascii="宋体" w:hAnsi="宋体" w:cs="宋体" w:hint="eastAsia"/>
          <w:sz w:val="24"/>
        </w:rPr>
        <w:t>（承包人名称，以下简称</w:t>
      </w:r>
      <w:r>
        <w:rPr>
          <w:rFonts w:ascii="宋体" w:hAnsi="宋体" w:cs="宋体"/>
          <w:sz w:val="24"/>
        </w:rPr>
        <w:t>“</w:t>
      </w:r>
      <w:r>
        <w:rPr>
          <w:rFonts w:ascii="宋体" w:hAnsi="宋体" w:cs="宋体" w:hint="eastAsia"/>
          <w:sz w:val="24"/>
        </w:rPr>
        <w:t>承包人</w:t>
      </w:r>
      <w:r>
        <w:rPr>
          <w:rFonts w:ascii="宋体" w:hAnsi="宋体" w:cs="宋体"/>
          <w:sz w:val="24"/>
        </w:rPr>
        <w:t>”</w:t>
      </w:r>
      <w:r>
        <w:rPr>
          <w:rFonts w:ascii="宋体" w:hAnsi="宋体" w:cs="宋体" w:hint="eastAsia"/>
          <w:sz w:val="24"/>
        </w:rPr>
        <w:t>）特此签订安全生产合同：</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发包人职责</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）严格遵守国家有关安全生产的法律法规，认真执行工程承包合同中的有关安全要</w:t>
      </w:r>
      <w:r>
        <w:rPr>
          <w:rFonts w:ascii="宋体" w:hAnsi="宋体" w:cs="宋体"/>
          <w:sz w:val="24"/>
        </w:rPr>
        <w:t xml:space="preserve"> </w:t>
      </w:r>
      <w:r>
        <w:rPr>
          <w:rFonts w:ascii="宋体" w:hAnsi="宋体" w:cs="宋体" w:hint="eastAsia"/>
          <w:sz w:val="24"/>
        </w:rPr>
        <w:t>求。</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）按照</w:t>
      </w:r>
      <w:r>
        <w:rPr>
          <w:rFonts w:ascii="宋体" w:hAnsi="宋体" w:cs="宋体"/>
          <w:sz w:val="24"/>
        </w:rPr>
        <w:t>“</w:t>
      </w:r>
      <w:r>
        <w:rPr>
          <w:rFonts w:ascii="宋体" w:hAnsi="宋体" w:cs="宋体" w:hint="eastAsia"/>
          <w:sz w:val="24"/>
        </w:rPr>
        <w:t>安全第一、预防为主、综合治理</w:t>
      </w:r>
      <w:r>
        <w:rPr>
          <w:rFonts w:ascii="宋体" w:hAnsi="宋体" w:cs="宋体"/>
          <w:sz w:val="24"/>
        </w:rPr>
        <w:t>”</w:t>
      </w:r>
      <w:r>
        <w:rPr>
          <w:rFonts w:ascii="宋体" w:hAnsi="宋体" w:cs="宋体" w:hint="eastAsia"/>
          <w:sz w:val="24"/>
        </w:rPr>
        <w:t>和</w:t>
      </w:r>
      <w:bookmarkStart w:id="65" w:name="_GoBack"/>
      <w:bookmarkEnd w:id="65"/>
      <w:r>
        <w:rPr>
          <w:rFonts w:ascii="宋体" w:hAnsi="宋体" w:cs="宋体" w:hint="eastAsia"/>
          <w:sz w:val="24"/>
        </w:rPr>
        <w:t>坚持</w:t>
      </w:r>
      <w:r>
        <w:rPr>
          <w:rFonts w:ascii="宋体" w:hAnsi="宋体" w:cs="宋体"/>
          <w:sz w:val="24"/>
        </w:rPr>
        <w:t>“</w:t>
      </w:r>
      <w:r>
        <w:rPr>
          <w:rFonts w:ascii="宋体" w:hAnsi="宋体" w:cs="宋体" w:hint="eastAsia"/>
          <w:sz w:val="24"/>
        </w:rPr>
        <w:t>管生产必须管安全</w:t>
      </w:r>
      <w:r>
        <w:rPr>
          <w:rFonts w:ascii="宋体" w:hAnsi="宋体" w:cs="宋体"/>
          <w:sz w:val="24"/>
        </w:rPr>
        <w:t>”</w:t>
      </w:r>
      <w:r>
        <w:rPr>
          <w:rFonts w:ascii="宋体" w:hAnsi="宋体" w:cs="宋体" w:hint="eastAsia"/>
          <w:sz w:val="24"/>
        </w:rPr>
        <w:t>的原则进行安全生产</w:t>
      </w:r>
      <w:r>
        <w:rPr>
          <w:rFonts w:ascii="宋体" w:hAnsi="宋体" w:cs="宋体"/>
          <w:sz w:val="24"/>
        </w:rPr>
        <w:t xml:space="preserve"> </w:t>
      </w:r>
      <w:r>
        <w:rPr>
          <w:rFonts w:ascii="宋体" w:hAnsi="宋体" w:cs="宋体" w:hint="eastAsia"/>
          <w:sz w:val="24"/>
        </w:rPr>
        <w:t>管理，做到生产与安全工作同时计划、布置、检查、总结和评比。</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）重要的安全设施必须坚持与主体工程</w:t>
      </w:r>
      <w:r>
        <w:rPr>
          <w:rFonts w:ascii="宋体" w:hAnsi="宋体" w:cs="宋体"/>
          <w:sz w:val="24"/>
        </w:rPr>
        <w:t>“</w:t>
      </w:r>
      <w:r>
        <w:rPr>
          <w:rFonts w:ascii="宋体" w:hAnsi="宋体" w:cs="宋体" w:hint="eastAsia"/>
          <w:sz w:val="24"/>
        </w:rPr>
        <w:t>三同时</w:t>
      </w:r>
      <w:r>
        <w:rPr>
          <w:rFonts w:ascii="宋体" w:hAnsi="宋体" w:cs="宋体"/>
          <w:sz w:val="24"/>
        </w:rPr>
        <w:t>”</w:t>
      </w:r>
      <w:r>
        <w:rPr>
          <w:rFonts w:ascii="宋体" w:hAnsi="宋体" w:cs="宋体" w:hint="eastAsia"/>
          <w:sz w:val="24"/>
        </w:rPr>
        <w:t>的原则，即：同时设计、审批，</w:t>
      </w:r>
      <w:r>
        <w:rPr>
          <w:rFonts w:ascii="宋体" w:hAnsi="宋体" w:cs="宋体"/>
          <w:sz w:val="24"/>
        </w:rPr>
        <w:t xml:space="preserve"> </w:t>
      </w:r>
      <w:r>
        <w:rPr>
          <w:rFonts w:ascii="宋体" w:hAnsi="宋体" w:cs="宋体" w:hint="eastAsia"/>
          <w:sz w:val="24"/>
        </w:rPr>
        <w:t>同时施工，同时验收，投入使用。</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）定期召开安全生产调度会，及时传达中央及地方有关安全生产的精神。</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）组织对承包人施工现场安全生产检查，监督承包人及时处理发现的各种安全隐</w:t>
      </w:r>
      <w:r>
        <w:rPr>
          <w:rFonts w:ascii="宋体" w:hAnsi="宋体" w:cs="宋体"/>
          <w:sz w:val="24"/>
        </w:rPr>
        <w:t xml:space="preserve"> </w:t>
      </w:r>
      <w:r>
        <w:rPr>
          <w:rFonts w:ascii="宋体" w:hAnsi="宋体" w:cs="宋体" w:hint="eastAsia"/>
          <w:sz w:val="24"/>
        </w:rPr>
        <w:t>患。</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承包人职责</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严格遵守《中华人民共和国安全生产法》、《建设工程安全生产管理条例》等国家有关安全生产的法律法规、《公路水运工程安全生产监督管理办法》、《公路工程施工安全技术规程》等有关安全生产的规定。认真执行质量检测合同中的有关安全要求。</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）坚持</w:t>
      </w:r>
      <w:r>
        <w:rPr>
          <w:rFonts w:ascii="宋体" w:hAnsi="宋体" w:cs="宋体"/>
          <w:sz w:val="24"/>
        </w:rPr>
        <w:t>“</w:t>
      </w:r>
      <w:r>
        <w:rPr>
          <w:rFonts w:ascii="宋体" w:hAnsi="宋体" w:cs="宋体" w:hint="eastAsia"/>
          <w:sz w:val="24"/>
        </w:rPr>
        <w:t>安全第一、预防为主</w:t>
      </w:r>
      <w:r>
        <w:rPr>
          <w:rFonts w:ascii="宋体" w:hAnsi="宋体" w:cs="宋体"/>
          <w:sz w:val="24"/>
        </w:rPr>
        <w:t>”</w:t>
      </w:r>
      <w:r>
        <w:rPr>
          <w:rFonts w:ascii="宋体" w:hAnsi="宋体" w:cs="宋体" w:hint="eastAsia"/>
          <w:sz w:val="24"/>
        </w:rPr>
        <w:t>和</w:t>
      </w:r>
      <w:r>
        <w:rPr>
          <w:rFonts w:ascii="宋体" w:hAnsi="宋体" w:cs="宋体"/>
          <w:sz w:val="24"/>
        </w:rPr>
        <w:t>“</w:t>
      </w:r>
      <w:r>
        <w:rPr>
          <w:rFonts w:ascii="宋体" w:hAnsi="宋体" w:cs="宋体" w:hint="eastAsia"/>
          <w:sz w:val="24"/>
        </w:rPr>
        <w:t>管生产必须管安全</w:t>
      </w:r>
      <w:r>
        <w:rPr>
          <w:rFonts w:ascii="宋体" w:hAnsi="宋体" w:cs="宋体"/>
          <w:sz w:val="24"/>
        </w:rPr>
        <w:t>”</w:t>
      </w:r>
      <w:r>
        <w:rPr>
          <w:rFonts w:ascii="宋体" w:hAnsi="宋体" w:cs="宋体" w:hint="eastAsia"/>
          <w:sz w:val="24"/>
        </w:rPr>
        <w:t>的原则，加强安全生产宣传教育，增强全员安全生产意识，建立健全各项安全生产的管理机构和安全生产管理制</w:t>
      </w:r>
      <w:r>
        <w:rPr>
          <w:rFonts w:ascii="宋体" w:hAnsi="宋体" w:cs="宋体"/>
          <w:sz w:val="24"/>
        </w:rPr>
        <w:t xml:space="preserve"> </w:t>
      </w:r>
      <w:r>
        <w:rPr>
          <w:rFonts w:ascii="宋体" w:hAnsi="宋体" w:cs="宋体" w:hint="eastAsia"/>
          <w:sz w:val="24"/>
        </w:rPr>
        <w:t>度，配备专职及兼职安全检查人员，有组织有领导地开展安全生产活动。</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）建立健全安全生产责任制。从派往项目实施的项目负责人到检测人员的安全生产管理系统必须做到纵向到底，</w:t>
      </w:r>
      <w:r>
        <w:rPr>
          <w:rFonts w:ascii="宋体" w:hAnsi="宋体" w:cs="宋体"/>
          <w:sz w:val="24"/>
        </w:rPr>
        <w:t>—</w:t>
      </w:r>
      <w:r>
        <w:rPr>
          <w:rFonts w:ascii="宋体" w:hAnsi="宋体" w:cs="宋体" w:hint="eastAsia"/>
          <w:sz w:val="24"/>
        </w:rPr>
        <w:t>环不漏；各职能部门、人员的安全生产责任制做到横向到边，人人有责。项目负责人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）承包人在任何时候都应采取各种合理的预防措施，防止其员工发生任何违法、违</w:t>
      </w:r>
      <w:r>
        <w:rPr>
          <w:rFonts w:ascii="宋体" w:hAnsi="宋体" w:cs="宋体"/>
          <w:sz w:val="24"/>
        </w:rPr>
        <w:t xml:space="preserve"> </w:t>
      </w:r>
      <w:r>
        <w:rPr>
          <w:rFonts w:ascii="宋体" w:hAnsi="宋体" w:cs="宋体" w:hint="eastAsia"/>
          <w:sz w:val="24"/>
        </w:rPr>
        <w:t>禁、暴力或妨碍治安的行为。</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lastRenderedPageBreak/>
        <w:t>（</w:t>
      </w:r>
      <w:r>
        <w:rPr>
          <w:rFonts w:ascii="宋体" w:hAnsi="宋体" w:cs="宋体"/>
          <w:sz w:val="24"/>
        </w:rPr>
        <w:t>5</w:t>
      </w:r>
      <w:r>
        <w:rPr>
          <w:rFonts w:ascii="宋体" w:hAnsi="宋体" w:cs="宋体" w:hint="eastAsia"/>
          <w:sz w:val="24"/>
        </w:rPr>
        <w:t>）承包人必须具有劳动安全管理部门颁发的安全生产考核合格证书，参加检测的人</w:t>
      </w:r>
      <w:r>
        <w:rPr>
          <w:rFonts w:ascii="宋体" w:hAnsi="宋体" w:cs="宋体"/>
          <w:sz w:val="24"/>
        </w:rPr>
        <w:t xml:space="preserve">员，必须接受安全技术教育，熟知和遵守本工种的各项安全技术操作规程，定期进行安全技术考核，合格者方准上岗操作。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（6）对于易燃易爆的材料除应专门妥善保管之外，还应配备有足够的消防设施，所有施工人员都应熟悉消防设备的性能和使用方法；承包人不得将任何种类的爆炸物给予、易 货或以其他方式转让给任何其他人，或允许、容忍上述同样行为。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（7）操作人员上岗，必须按规定穿戴防护用品。</w:t>
      </w:r>
      <w:r>
        <w:rPr>
          <w:rFonts w:ascii="宋体" w:hAnsi="宋体" w:cs="宋体" w:hint="eastAsia"/>
          <w:sz w:val="24"/>
        </w:rPr>
        <w:t>项目</w:t>
      </w:r>
      <w:r>
        <w:rPr>
          <w:rFonts w:ascii="宋体" w:hAnsi="宋体" w:cs="宋体"/>
          <w:sz w:val="24"/>
        </w:rPr>
        <w:t xml:space="preserve">负责人和安全检查员应随时检查劳动防护用品的穿戴情况，不按规定穿戴防护用品的人员不得上岗。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（8）所有施工机具设备和高空作业的设备均应定期检查，并有安全员的签字记录，保证其经常处于完好状态；不合格的机具、设备和劳动保护用品严禁使用：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（9）施工中采用新技术、新工艺、新设备、新材料时，必须制定相应的安全技术措施，施工现场必须具有相关的安全标志牌。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（10）承包人必须按照本工程项目特点，组织制定本工程实施中的生产安全事故应急救援预案；如果发生安全事故，应按照</w:t>
      </w:r>
      <w:r>
        <w:rPr>
          <w:rFonts w:ascii="宋体" w:hAnsi="宋体" w:cs="宋体" w:hint="eastAsia"/>
          <w:sz w:val="24"/>
        </w:rPr>
        <w:t>《生产安全事故报告和调查处理条例》（国务院令第</w:t>
      </w:r>
      <w:r>
        <w:rPr>
          <w:rFonts w:ascii="宋体" w:hAnsi="宋体" w:cs="宋体"/>
          <w:sz w:val="24"/>
        </w:rPr>
        <w:t xml:space="preserve">493 </w:t>
      </w:r>
      <w:r>
        <w:rPr>
          <w:rFonts w:ascii="宋体" w:hAnsi="宋体" w:cs="宋体" w:hint="eastAsia"/>
          <w:sz w:val="24"/>
        </w:rPr>
        <w:t>号）</w:t>
      </w:r>
      <w:r>
        <w:rPr>
          <w:rFonts w:ascii="宋体" w:hAnsi="宋体" w:cs="宋体"/>
          <w:sz w:val="24"/>
        </w:rPr>
        <w:t xml:space="preserve">以及其他有关规定，及时上报有关部门，并坚持“四不放过”的原则．严肃处理相关责任人。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（11）安全生产费用按照《公路水运工程安全生产监督管理办法》的相关规定使用和管 理。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3.违约责任 如因发包人或承包人违约造成安全事故，将依法追究责任。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4.本合同由双方法定代表人或其授权的代理人签署并加盖单位章后生效，全部工程交 工验收完成结算完毕后失效。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本合同正本一式贰份，双方各执壹份，具有同等法律效力。协议书副本陆份，双方各执叁份。</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发包人： （盖单位章） </w:t>
      </w:r>
      <w:r>
        <w:rPr>
          <w:rFonts w:ascii="宋体" w:hAnsi="宋体" w:cs="宋体" w:hint="eastAsia"/>
          <w:sz w:val="24"/>
        </w:rPr>
        <w:t xml:space="preserve">                </w:t>
      </w:r>
      <w:r>
        <w:rPr>
          <w:rFonts w:ascii="宋体" w:hAnsi="宋体" w:cs="宋体"/>
          <w:sz w:val="24"/>
        </w:rPr>
        <w:t xml:space="preserve">承包人： （盖单位章）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 xml:space="preserve">法定代表人或其委托代理人： （签字） </w:t>
      </w:r>
      <w:r>
        <w:rPr>
          <w:rFonts w:ascii="宋体" w:hAnsi="宋体" w:cs="宋体" w:hint="eastAsia"/>
          <w:sz w:val="24"/>
        </w:rPr>
        <w:t xml:space="preserve">  </w:t>
      </w:r>
      <w:r>
        <w:rPr>
          <w:rFonts w:ascii="宋体" w:hAnsi="宋体" w:cs="宋体"/>
          <w:sz w:val="24"/>
        </w:rPr>
        <w:t xml:space="preserve">法定代表人或其委托代理人: （签字）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年 月 日</w:t>
      </w:r>
      <w:r>
        <w:rPr>
          <w:rFonts w:ascii="宋体" w:hAnsi="宋体" w:cs="宋体" w:hint="eastAsia"/>
          <w:sz w:val="24"/>
        </w:rPr>
        <w:t xml:space="preserve">                              </w:t>
      </w:r>
      <w:r>
        <w:rPr>
          <w:rFonts w:ascii="宋体" w:hAnsi="宋体" w:cs="宋体"/>
          <w:sz w:val="24"/>
        </w:rPr>
        <w:t>年 月 日</w:t>
      </w:r>
    </w:p>
    <w:p w:rsidR="005B02D5" w:rsidRDefault="005B02D5">
      <w:pPr>
        <w:autoSpaceDE w:val="0"/>
        <w:autoSpaceDN w:val="0"/>
        <w:adjustRightInd w:val="0"/>
        <w:jc w:val="left"/>
        <w:rPr>
          <w:rFonts w:ascii="宋体" w:hAnsi="宋体" w:cs="宋体"/>
          <w:sz w:val="24"/>
        </w:rPr>
        <w:sectPr w:rsidR="005B02D5">
          <w:headerReference w:type="even" r:id="rId13"/>
          <w:footerReference w:type="default" r:id="rId14"/>
          <w:headerReference w:type="first" r:id="rId15"/>
          <w:type w:val="nextColumn"/>
          <w:pgSz w:w="11906" w:h="16838"/>
          <w:pgMar w:top="1418" w:right="1134" w:bottom="1134" w:left="1418" w:header="851" w:footer="992" w:gutter="0"/>
          <w:cols w:space="720"/>
          <w:docGrid w:linePitch="312"/>
        </w:sectPr>
      </w:pPr>
    </w:p>
    <w:p w:rsidR="005B02D5" w:rsidRDefault="00966564">
      <w:pPr>
        <w:autoSpaceDE w:val="0"/>
        <w:autoSpaceDN w:val="0"/>
        <w:adjustRightInd w:val="0"/>
        <w:jc w:val="left"/>
        <w:rPr>
          <w:rFonts w:ascii="宋体" w:cs="宋体"/>
          <w:bCs/>
          <w:kern w:val="0"/>
          <w:sz w:val="28"/>
          <w:szCs w:val="28"/>
        </w:rPr>
      </w:pPr>
      <w:r>
        <w:rPr>
          <w:rFonts w:ascii="宋体" w:cs="宋体" w:hint="eastAsia"/>
          <w:bCs/>
          <w:kern w:val="0"/>
          <w:sz w:val="28"/>
          <w:szCs w:val="28"/>
        </w:rPr>
        <w:lastRenderedPageBreak/>
        <w:t>附件四  项目检测人员表</w:t>
      </w:r>
    </w:p>
    <w:p w:rsidR="005B02D5" w:rsidRDefault="00966564">
      <w:pPr>
        <w:spacing w:line="360" w:lineRule="auto"/>
        <w:ind w:leftChars="200" w:left="741" w:hangingChars="100" w:hanging="321"/>
        <w:jc w:val="center"/>
        <w:rPr>
          <w:rFonts w:ascii="宋体" w:cs="宋体"/>
          <w:b/>
          <w:kern w:val="0"/>
          <w:sz w:val="32"/>
          <w:szCs w:val="32"/>
        </w:rPr>
      </w:pPr>
      <w:r>
        <w:rPr>
          <w:rFonts w:ascii="宋体" w:cs="宋体" w:hint="eastAsia"/>
          <w:b/>
          <w:kern w:val="0"/>
          <w:sz w:val="32"/>
          <w:szCs w:val="32"/>
        </w:rPr>
        <w:t>项目检测人员表</w:t>
      </w:r>
    </w:p>
    <w:tbl>
      <w:tblPr>
        <w:tblW w:w="15257" w:type="dxa"/>
        <w:tblInd w:w="95" w:type="dxa"/>
        <w:tblLook w:val="04A0"/>
      </w:tblPr>
      <w:tblGrid>
        <w:gridCol w:w="439"/>
        <w:gridCol w:w="992"/>
        <w:gridCol w:w="709"/>
        <w:gridCol w:w="1559"/>
        <w:gridCol w:w="709"/>
        <w:gridCol w:w="708"/>
        <w:gridCol w:w="709"/>
        <w:gridCol w:w="709"/>
        <w:gridCol w:w="709"/>
        <w:gridCol w:w="708"/>
        <w:gridCol w:w="709"/>
        <w:gridCol w:w="709"/>
        <w:gridCol w:w="850"/>
        <w:gridCol w:w="709"/>
        <w:gridCol w:w="709"/>
        <w:gridCol w:w="850"/>
        <w:gridCol w:w="709"/>
        <w:gridCol w:w="992"/>
        <w:gridCol w:w="1069"/>
      </w:tblGrid>
      <w:tr w:rsidR="005B02D5">
        <w:trPr>
          <w:trHeight w:val="288"/>
        </w:trPr>
        <w:tc>
          <w:tcPr>
            <w:tcW w:w="439" w:type="dxa"/>
            <w:vMerge w:val="restart"/>
            <w:tcBorders>
              <w:top w:val="single" w:sz="4" w:space="0" w:color="auto"/>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序</w:t>
            </w:r>
            <w:r>
              <w:rPr>
                <w:sz w:val="21"/>
                <w:szCs w:val="21"/>
              </w:rPr>
              <w:t xml:space="preserve"> </w:t>
            </w:r>
            <w:r>
              <w:rPr>
                <w:rFonts w:hint="eastAsia"/>
                <w:sz w:val="21"/>
                <w:szCs w:val="21"/>
              </w:rPr>
              <w:t>号</w:t>
            </w:r>
          </w:p>
        </w:tc>
        <w:tc>
          <w:tcPr>
            <w:tcW w:w="992" w:type="dxa"/>
            <w:vMerge w:val="restart"/>
            <w:tcBorders>
              <w:top w:val="single" w:sz="4" w:space="0" w:color="auto"/>
              <w:left w:val="nil"/>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职务</w:t>
            </w:r>
          </w:p>
        </w:tc>
        <w:tc>
          <w:tcPr>
            <w:tcW w:w="709" w:type="dxa"/>
            <w:vMerge w:val="restart"/>
            <w:tcBorders>
              <w:top w:val="single" w:sz="4" w:space="0" w:color="auto"/>
              <w:left w:val="nil"/>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人数</w:t>
            </w:r>
          </w:p>
        </w:tc>
        <w:tc>
          <w:tcPr>
            <w:tcW w:w="1559" w:type="dxa"/>
            <w:vMerge w:val="restart"/>
            <w:tcBorders>
              <w:top w:val="single" w:sz="4" w:space="0" w:color="auto"/>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姓名</w:t>
            </w:r>
          </w:p>
        </w:tc>
        <w:tc>
          <w:tcPr>
            <w:tcW w:w="709"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性</w:t>
            </w:r>
            <w:r>
              <w:rPr>
                <w:sz w:val="21"/>
                <w:szCs w:val="21"/>
              </w:rPr>
              <w:t xml:space="preserve"> </w:t>
            </w:r>
            <w:r>
              <w:rPr>
                <w:rFonts w:hint="eastAsia"/>
                <w:sz w:val="21"/>
                <w:szCs w:val="21"/>
              </w:rPr>
              <w:t>别</w:t>
            </w:r>
          </w:p>
        </w:tc>
        <w:tc>
          <w:tcPr>
            <w:tcW w:w="708"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年</w:t>
            </w:r>
          </w:p>
          <w:p w:rsidR="005B02D5" w:rsidRDefault="00966564">
            <w:pPr>
              <w:pStyle w:val="Default"/>
              <w:jc w:val="center"/>
              <w:rPr>
                <w:szCs w:val="21"/>
              </w:rPr>
            </w:pPr>
            <w:r>
              <w:rPr>
                <w:rFonts w:hint="eastAsia"/>
                <w:sz w:val="21"/>
                <w:szCs w:val="21"/>
              </w:rPr>
              <w:t>龄</w:t>
            </w:r>
          </w:p>
        </w:tc>
        <w:tc>
          <w:tcPr>
            <w:tcW w:w="709"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学</w:t>
            </w:r>
          </w:p>
          <w:p w:rsidR="005B02D5" w:rsidRDefault="00966564">
            <w:pPr>
              <w:pStyle w:val="Default"/>
              <w:jc w:val="center"/>
              <w:rPr>
                <w:szCs w:val="21"/>
              </w:rPr>
            </w:pPr>
            <w:r>
              <w:rPr>
                <w:rFonts w:hint="eastAsia"/>
                <w:sz w:val="21"/>
                <w:szCs w:val="21"/>
              </w:rPr>
              <w:t>历</w:t>
            </w:r>
          </w:p>
        </w:tc>
        <w:tc>
          <w:tcPr>
            <w:tcW w:w="709"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专业</w:t>
            </w:r>
          </w:p>
        </w:tc>
        <w:tc>
          <w:tcPr>
            <w:tcW w:w="2835" w:type="dxa"/>
            <w:gridSpan w:val="4"/>
            <w:tcBorders>
              <w:top w:val="single" w:sz="4" w:space="0" w:color="auto"/>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工作年限</w:t>
            </w:r>
          </w:p>
        </w:tc>
        <w:tc>
          <w:tcPr>
            <w:tcW w:w="2268" w:type="dxa"/>
            <w:gridSpan w:val="3"/>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专业技术</w:t>
            </w:r>
          </w:p>
          <w:p w:rsidR="005B02D5" w:rsidRDefault="00966564">
            <w:pPr>
              <w:widowControl/>
              <w:jc w:val="center"/>
              <w:rPr>
                <w:rFonts w:ascii="宋体" w:hAnsi="宋体" w:cs="宋体"/>
                <w:color w:val="000000"/>
                <w:kern w:val="0"/>
                <w:sz w:val="22"/>
                <w:szCs w:val="22"/>
              </w:rPr>
            </w:pPr>
            <w:r>
              <w:rPr>
                <w:rFonts w:hint="eastAsia"/>
                <w:szCs w:val="21"/>
              </w:rPr>
              <w:t>职称</w:t>
            </w:r>
          </w:p>
        </w:tc>
        <w:tc>
          <w:tcPr>
            <w:tcW w:w="1559" w:type="dxa"/>
            <w:gridSpan w:val="2"/>
            <w:tcBorders>
              <w:top w:val="single" w:sz="4" w:space="0" w:color="auto"/>
              <w:left w:val="nil"/>
              <w:bottom w:val="single" w:sz="4" w:space="0" w:color="auto"/>
              <w:right w:val="single" w:sz="4" w:space="0" w:color="auto"/>
            </w:tcBorders>
            <w:vAlign w:val="center"/>
          </w:tcPr>
          <w:p w:rsidR="005B02D5" w:rsidRDefault="00966564">
            <w:pPr>
              <w:pStyle w:val="Default"/>
              <w:rPr>
                <w:sz w:val="21"/>
                <w:szCs w:val="21"/>
              </w:rPr>
            </w:pPr>
            <w:r>
              <w:rPr>
                <w:rFonts w:hint="eastAsia"/>
                <w:sz w:val="21"/>
                <w:szCs w:val="21"/>
              </w:rPr>
              <w:t>试验检测工程</w:t>
            </w:r>
          </w:p>
          <w:p w:rsidR="005B02D5" w:rsidRDefault="00966564">
            <w:pPr>
              <w:pStyle w:val="Default"/>
              <w:jc w:val="center"/>
              <w:rPr>
                <w:sz w:val="21"/>
                <w:szCs w:val="21"/>
              </w:rPr>
            </w:pPr>
            <w:r>
              <w:rPr>
                <w:rFonts w:hint="eastAsia"/>
                <w:sz w:val="21"/>
                <w:szCs w:val="21"/>
              </w:rPr>
              <w:t>师或培训证书</w:t>
            </w:r>
          </w:p>
        </w:tc>
        <w:tc>
          <w:tcPr>
            <w:tcW w:w="992" w:type="dxa"/>
            <w:vMerge w:val="restart"/>
            <w:tcBorders>
              <w:top w:val="single" w:sz="4" w:space="0" w:color="auto"/>
              <w:left w:val="nil"/>
              <w:right w:val="single" w:sz="4" w:space="0" w:color="auto"/>
            </w:tcBorders>
            <w:vAlign w:val="center"/>
          </w:tcPr>
          <w:p w:rsidR="005B02D5" w:rsidRDefault="00966564">
            <w:pPr>
              <w:pStyle w:val="Default"/>
              <w:jc w:val="center"/>
              <w:rPr>
                <w:szCs w:val="21"/>
              </w:rPr>
            </w:pPr>
            <w:r>
              <w:rPr>
                <w:rFonts w:hint="eastAsia"/>
                <w:sz w:val="21"/>
                <w:szCs w:val="21"/>
              </w:rPr>
              <w:t>身份证</w:t>
            </w:r>
            <w:r>
              <w:rPr>
                <w:rFonts w:hint="eastAsia"/>
                <w:sz w:val="21"/>
                <w:szCs w:val="21"/>
              </w:rPr>
              <w:t xml:space="preserve">  </w:t>
            </w:r>
            <w:r>
              <w:rPr>
                <w:rFonts w:hint="eastAsia"/>
                <w:sz w:val="21"/>
                <w:szCs w:val="21"/>
              </w:rPr>
              <w:t>号码</w:t>
            </w:r>
          </w:p>
        </w:tc>
        <w:tc>
          <w:tcPr>
            <w:tcW w:w="1069" w:type="dxa"/>
            <w:vMerge w:val="restart"/>
            <w:tcBorders>
              <w:top w:val="single" w:sz="4" w:space="0" w:color="auto"/>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p w:rsidR="005B02D5" w:rsidRDefault="005B02D5">
            <w:pPr>
              <w:jc w:val="center"/>
              <w:rPr>
                <w:rFonts w:ascii="宋体" w:hAnsi="宋体" w:cs="宋体"/>
                <w:color w:val="000000"/>
                <w:kern w:val="0"/>
                <w:sz w:val="22"/>
                <w:szCs w:val="22"/>
              </w:rPr>
            </w:pPr>
          </w:p>
        </w:tc>
      </w:tr>
      <w:tr w:rsidR="005B02D5">
        <w:trPr>
          <w:trHeight w:val="715"/>
        </w:trPr>
        <w:tc>
          <w:tcPr>
            <w:tcW w:w="439"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559"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8"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设计</w:t>
            </w:r>
          </w:p>
          <w:p w:rsidR="005B02D5" w:rsidRDefault="005B02D5">
            <w:pPr>
              <w:widowControl/>
              <w:jc w:val="center"/>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施工</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管理</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试验</w:t>
            </w:r>
            <w:r>
              <w:rPr>
                <w:sz w:val="21"/>
                <w:szCs w:val="21"/>
              </w:rPr>
              <w:t xml:space="preserve"> </w:t>
            </w:r>
            <w:r>
              <w:rPr>
                <w:rFonts w:hint="eastAsia"/>
                <w:sz w:val="21"/>
                <w:szCs w:val="21"/>
              </w:rPr>
              <w:t>检测</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初级</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rPr>
                <w:rFonts w:ascii="宋体" w:hAnsi="宋体" w:cs="宋体"/>
                <w:color w:val="000000"/>
                <w:kern w:val="0"/>
                <w:sz w:val="22"/>
                <w:szCs w:val="22"/>
              </w:rPr>
            </w:pPr>
            <w:r>
              <w:rPr>
                <w:rFonts w:ascii="宋体" w:hAnsi="宋体" w:cs="宋体" w:hint="eastAsia"/>
                <w:color w:val="000000"/>
                <w:kern w:val="0"/>
                <w:sz w:val="22"/>
                <w:szCs w:val="22"/>
              </w:rPr>
              <w:t>中级</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autoSpaceDE w:val="0"/>
              <w:autoSpaceDN w:val="0"/>
              <w:adjustRightInd w:val="0"/>
              <w:jc w:val="center"/>
              <w:rPr>
                <w:rFonts w:ascii="宋体" w:cs="宋体"/>
                <w:color w:val="000000"/>
                <w:kern w:val="0"/>
                <w:szCs w:val="21"/>
              </w:rPr>
            </w:pPr>
            <w:r>
              <w:rPr>
                <w:rFonts w:ascii="宋体" w:cs="宋体" w:hint="eastAsia"/>
                <w:color w:val="000000"/>
                <w:kern w:val="0"/>
                <w:szCs w:val="21"/>
              </w:rPr>
              <w:t>高级</w:t>
            </w:r>
          </w:p>
        </w:tc>
        <w:tc>
          <w:tcPr>
            <w:tcW w:w="850" w:type="dxa"/>
            <w:tcBorders>
              <w:top w:val="single" w:sz="4" w:space="0" w:color="auto"/>
              <w:left w:val="nil"/>
              <w:bottom w:val="single" w:sz="4" w:space="0" w:color="auto"/>
              <w:right w:val="single" w:sz="4" w:space="0" w:color="auto"/>
            </w:tcBorders>
            <w:vAlign w:val="center"/>
          </w:tcPr>
          <w:p w:rsidR="005B02D5" w:rsidRDefault="00966564">
            <w:pPr>
              <w:autoSpaceDE w:val="0"/>
              <w:autoSpaceDN w:val="0"/>
              <w:adjustRightInd w:val="0"/>
              <w:jc w:val="center"/>
              <w:rPr>
                <w:rFonts w:ascii="宋体" w:cs="宋体"/>
                <w:color w:val="000000"/>
                <w:kern w:val="0"/>
                <w:szCs w:val="21"/>
              </w:rPr>
            </w:pPr>
            <w:r>
              <w:rPr>
                <w:rFonts w:ascii="宋体" w:cs="宋体" w:hint="eastAsia"/>
                <w:color w:val="000000"/>
                <w:kern w:val="0"/>
                <w:szCs w:val="21"/>
              </w:rPr>
              <w:t>证书</w:t>
            </w:r>
            <w:r>
              <w:rPr>
                <w:rFonts w:ascii="宋体" w:cs="宋体"/>
                <w:color w:val="000000"/>
                <w:kern w:val="0"/>
                <w:szCs w:val="21"/>
              </w:rPr>
              <w:t xml:space="preserve"> </w:t>
            </w:r>
            <w:r>
              <w:rPr>
                <w:rFonts w:ascii="宋体" w:cs="宋体" w:hint="eastAsia"/>
                <w:color w:val="000000"/>
                <w:kern w:val="0"/>
                <w:szCs w:val="21"/>
              </w:rPr>
              <w:t>名称</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编号</w:t>
            </w:r>
          </w:p>
        </w:tc>
        <w:tc>
          <w:tcPr>
            <w:tcW w:w="992" w:type="dxa"/>
            <w:vMerge/>
            <w:tcBorders>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069"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48"/>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99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项目负责人</w:t>
            </w:r>
          </w:p>
        </w:tc>
        <w:tc>
          <w:tcPr>
            <w:tcW w:w="709" w:type="dxa"/>
            <w:tcBorders>
              <w:top w:val="single" w:sz="4" w:space="0" w:color="auto"/>
              <w:left w:val="nil"/>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850" w:type="dxa"/>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992" w:type="dxa"/>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56"/>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99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技术负责人</w:t>
            </w:r>
          </w:p>
        </w:tc>
        <w:tc>
          <w:tcPr>
            <w:tcW w:w="709" w:type="dxa"/>
            <w:tcBorders>
              <w:top w:val="single" w:sz="4" w:space="0" w:color="auto"/>
              <w:left w:val="nil"/>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564"/>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992" w:type="dxa"/>
            <w:vMerge w:val="restart"/>
            <w:tcBorders>
              <w:top w:val="single" w:sz="4" w:space="0" w:color="auto"/>
              <w:left w:val="nil"/>
              <w:right w:val="single" w:sz="4" w:space="0" w:color="auto"/>
            </w:tcBorders>
            <w:shd w:val="clear" w:color="auto" w:fill="auto"/>
            <w:noWrap/>
            <w:vAlign w:val="center"/>
          </w:tcPr>
          <w:p w:rsidR="005B02D5" w:rsidRDefault="00966564">
            <w:pPr>
              <w:jc w:val="center"/>
              <w:rPr>
                <w:rFonts w:ascii="宋体" w:hAnsi="宋体" w:cs="宋体"/>
                <w:color w:val="000000"/>
                <w:kern w:val="0"/>
                <w:sz w:val="22"/>
                <w:szCs w:val="22"/>
              </w:rPr>
            </w:pPr>
            <w:r>
              <w:rPr>
                <w:rFonts w:hint="eastAsia"/>
                <w:szCs w:val="21"/>
              </w:rPr>
              <w:t>检测（安全）工程师</w:t>
            </w:r>
          </w:p>
        </w:tc>
        <w:tc>
          <w:tcPr>
            <w:tcW w:w="709" w:type="dxa"/>
            <w:vMerge w:val="restart"/>
            <w:tcBorders>
              <w:top w:val="single" w:sz="4" w:space="0" w:color="auto"/>
              <w:left w:val="nil"/>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558"/>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992" w:type="dxa"/>
            <w:vMerge/>
            <w:tcBorders>
              <w:left w:val="nil"/>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709" w:type="dxa"/>
            <w:vMerge/>
            <w:tcBorders>
              <w:left w:val="nil"/>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432"/>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992" w:type="dxa"/>
            <w:vMerge/>
            <w:tcBorders>
              <w:left w:val="nil"/>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709" w:type="dxa"/>
            <w:vMerge/>
            <w:tcBorders>
              <w:left w:val="nil"/>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313"/>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992" w:type="dxa"/>
            <w:vMerge/>
            <w:tcBorders>
              <w:left w:val="nil"/>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709" w:type="dxa"/>
            <w:vMerge/>
            <w:tcBorders>
              <w:left w:val="nil"/>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403"/>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992" w:type="dxa"/>
            <w:vMerge/>
            <w:tcBorders>
              <w:left w:val="nil"/>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709" w:type="dxa"/>
            <w:vMerge/>
            <w:tcBorders>
              <w:left w:val="nil"/>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422"/>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562"/>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992" w:type="dxa"/>
            <w:vMerge w:val="restart"/>
            <w:tcBorders>
              <w:top w:val="single" w:sz="4" w:space="0" w:color="auto"/>
              <w:left w:val="nil"/>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辅助人员</w:t>
            </w:r>
          </w:p>
        </w:tc>
        <w:tc>
          <w:tcPr>
            <w:tcW w:w="709" w:type="dxa"/>
            <w:vMerge w:val="restart"/>
            <w:tcBorders>
              <w:top w:val="single" w:sz="4" w:space="0" w:color="auto"/>
              <w:left w:val="nil"/>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B02D5">
        <w:trPr>
          <w:trHeight w:val="556"/>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10</w:t>
            </w: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6"/>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11</w:t>
            </w:r>
          </w:p>
        </w:tc>
        <w:tc>
          <w:tcPr>
            <w:tcW w:w="992"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vMerge/>
            <w:tcBorders>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6"/>
        </w:trPr>
        <w:tc>
          <w:tcPr>
            <w:tcW w:w="439"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pStyle w:val="Default"/>
              <w:jc w:val="center"/>
              <w:rPr>
                <w:szCs w:val="21"/>
              </w:rPr>
            </w:pPr>
          </w:p>
        </w:tc>
        <w:tc>
          <w:tcPr>
            <w:tcW w:w="992"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合计</w:t>
            </w:r>
          </w:p>
        </w:tc>
        <w:tc>
          <w:tcPr>
            <w:tcW w:w="709"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single" w:sz="4" w:space="0" w:color="auto"/>
              <w:left w:val="nil"/>
              <w:bottom w:val="single" w:sz="4" w:space="0" w:color="auto"/>
              <w:right w:val="single" w:sz="4" w:space="0" w:color="auto"/>
            </w:tcBorders>
          </w:tcPr>
          <w:p w:rsidR="005B02D5" w:rsidRDefault="005B02D5">
            <w:pPr>
              <w:widowControl/>
              <w:jc w:val="left"/>
              <w:rPr>
                <w:rFonts w:ascii="宋体" w:hAnsi="宋体" w:cs="宋体"/>
                <w:color w:val="000000"/>
                <w:kern w:val="0"/>
                <w:sz w:val="22"/>
                <w:szCs w:val="22"/>
              </w:rPr>
            </w:pPr>
          </w:p>
        </w:tc>
        <w:tc>
          <w:tcPr>
            <w:tcW w:w="1069"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5B02D5" w:rsidRDefault="00966564">
      <w:pPr>
        <w:spacing w:before="240" w:after="240"/>
        <w:outlineLvl w:val="4"/>
        <w:rPr>
          <w:szCs w:val="21"/>
        </w:rPr>
        <w:sectPr w:rsidR="005B02D5">
          <w:pgSz w:w="16838" w:h="11906" w:orient="landscape"/>
          <w:pgMar w:top="1418" w:right="1418" w:bottom="1134" w:left="1134" w:header="851" w:footer="992" w:gutter="0"/>
          <w:cols w:space="720"/>
          <w:docGrid w:linePitch="312"/>
        </w:sectPr>
      </w:pPr>
      <w:r>
        <w:rPr>
          <w:rFonts w:hint="eastAsia"/>
          <w:szCs w:val="21"/>
        </w:rPr>
        <w:t>注：设备的配置必须满足本项目试验检测要求。</w:t>
      </w:r>
    </w:p>
    <w:p w:rsidR="005B02D5" w:rsidRDefault="00966564" w:rsidP="00346F90">
      <w:pPr>
        <w:pStyle w:val="2"/>
        <w:spacing w:beforeLines="50" w:afterLines="50" w:line="440" w:lineRule="exact"/>
        <w:ind w:firstLineChars="200" w:firstLine="560"/>
        <w:rPr>
          <w:b w:val="0"/>
          <w:bCs w:val="0"/>
          <w:sz w:val="28"/>
          <w:szCs w:val="28"/>
        </w:rPr>
      </w:pPr>
      <w:r>
        <w:rPr>
          <w:rFonts w:hint="eastAsia"/>
          <w:b w:val="0"/>
          <w:bCs w:val="0"/>
          <w:sz w:val="28"/>
          <w:szCs w:val="28"/>
        </w:rPr>
        <w:lastRenderedPageBreak/>
        <w:t>附录五</w:t>
      </w:r>
      <w:r>
        <w:rPr>
          <w:rFonts w:hint="eastAsia"/>
          <w:b w:val="0"/>
          <w:bCs w:val="0"/>
          <w:sz w:val="28"/>
          <w:szCs w:val="28"/>
        </w:rPr>
        <w:t xml:space="preserve">  </w:t>
      </w:r>
      <w:r>
        <w:rPr>
          <w:rFonts w:hint="eastAsia"/>
          <w:b w:val="0"/>
          <w:bCs w:val="0"/>
          <w:sz w:val="28"/>
          <w:szCs w:val="28"/>
        </w:rPr>
        <w:t>主要试验检测</w:t>
      </w:r>
      <w:r>
        <w:rPr>
          <w:rFonts w:ascii="宋体" w:eastAsia="宋体" w:cs="宋体" w:hint="eastAsia"/>
          <w:sz w:val="28"/>
          <w:szCs w:val="28"/>
        </w:rPr>
        <w:t>设备</w:t>
      </w:r>
      <w:r>
        <w:rPr>
          <w:rFonts w:hint="eastAsia"/>
          <w:b w:val="0"/>
          <w:bCs w:val="0"/>
          <w:sz w:val="28"/>
          <w:szCs w:val="28"/>
        </w:rPr>
        <w:t>表</w:t>
      </w:r>
    </w:p>
    <w:p w:rsidR="005B02D5" w:rsidRDefault="00966564">
      <w:pPr>
        <w:spacing w:before="240" w:after="240"/>
        <w:ind w:firstLine="562"/>
        <w:jc w:val="center"/>
        <w:outlineLvl w:val="4"/>
        <w:rPr>
          <w:rFonts w:ascii="宋体" w:hAnsi="宋体" w:cs="宋体"/>
          <w:b/>
          <w:sz w:val="30"/>
          <w:szCs w:val="30"/>
        </w:rPr>
      </w:pPr>
      <w:r>
        <w:rPr>
          <w:rFonts w:ascii="宋体" w:hAnsi="宋体" w:cs="宋体" w:hint="eastAsia"/>
          <w:b/>
          <w:sz w:val="30"/>
          <w:szCs w:val="30"/>
        </w:rPr>
        <w:t>主要试验检测设备表</w:t>
      </w:r>
    </w:p>
    <w:tbl>
      <w:tblPr>
        <w:tblW w:w="8640" w:type="dxa"/>
        <w:tblInd w:w="95" w:type="dxa"/>
        <w:tblLook w:val="04A0"/>
      </w:tblPr>
      <w:tblGrid>
        <w:gridCol w:w="960"/>
        <w:gridCol w:w="960"/>
        <w:gridCol w:w="960"/>
        <w:gridCol w:w="960"/>
        <w:gridCol w:w="960"/>
        <w:gridCol w:w="960"/>
        <w:gridCol w:w="960"/>
        <w:gridCol w:w="960"/>
        <w:gridCol w:w="960"/>
      </w:tblGrid>
      <w:tr w:rsidR="005B02D5">
        <w:trPr>
          <w:trHeight w:val="522"/>
        </w:trPr>
        <w:tc>
          <w:tcPr>
            <w:tcW w:w="960" w:type="dxa"/>
            <w:vMerge w:val="restart"/>
            <w:tcBorders>
              <w:top w:val="single" w:sz="4" w:space="0" w:color="auto"/>
              <w:left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仪器、设备与设施名称</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型号</w:t>
            </w:r>
          </w:p>
          <w:p w:rsidR="005B02D5" w:rsidRDefault="00966564">
            <w:pPr>
              <w:pStyle w:val="Default"/>
              <w:jc w:val="center"/>
              <w:rPr>
                <w:szCs w:val="21"/>
              </w:rPr>
            </w:pPr>
            <w:r>
              <w:rPr>
                <w:rFonts w:hint="eastAsia"/>
                <w:sz w:val="21"/>
                <w:szCs w:val="21"/>
              </w:rPr>
              <w:t>产地</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用途、</w:t>
            </w:r>
            <w:r>
              <w:rPr>
                <w:sz w:val="21"/>
                <w:szCs w:val="21"/>
              </w:rPr>
              <w:t xml:space="preserve"> </w:t>
            </w:r>
            <w:r>
              <w:rPr>
                <w:rFonts w:hint="eastAsia"/>
                <w:sz w:val="21"/>
                <w:szCs w:val="21"/>
              </w:rPr>
              <w:t>功能规格</w:t>
            </w:r>
          </w:p>
        </w:tc>
        <w:tc>
          <w:tcPr>
            <w:tcW w:w="3840" w:type="dxa"/>
            <w:gridSpan w:val="4"/>
            <w:tcBorders>
              <w:top w:val="single" w:sz="4" w:space="0" w:color="auto"/>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数量</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设备寿命（年）</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备注</w:t>
            </w:r>
          </w:p>
        </w:tc>
      </w:tr>
      <w:tr w:rsidR="005B02D5">
        <w:trPr>
          <w:trHeight w:val="557"/>
        </w:trPr>
        <w:tc>
          <w:tcPr>
            <w:tcW w:w="960"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合计</w:t>
            </w: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自有</w:t>
            </w: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租赁</w:t>
            </w: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新购</w:t>
            </w: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3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4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6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6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4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6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49"/>
        </w:trPr>
        <w:tc>
          <w:tcPr>
            <w:tcW w:w="96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bl>
    <w:p w:rsidR="005B02D5" w:rsidRDefault="00966564">
      <w:pPr>
        <w:spacing w:before="240" w:after="240"/>
        <w:outlineLvl w:val="4"/>
        <w:rPr>
          <w:rFonts w:ascii="宋体" w:hAnsi="宋体" w:cs="宋体"/>
          <w:b/>
          <w:bCs/>
          <w:sz w:val="28"/>
          <w:szCs w:val="28"/>
        </w:rPr>
      </w:pPr>
      <w:r>
        <w:rPr>
          <w:rFonts w:hint="eastAsia"/>
          <w:szCs w:val="21"/>
        </w:rPr>
        <w:t>注：设备的配置必须满足本项目试验检测要求。</w:t>
      </w:r>
    </w:p>
    <w:p w:rsidR="005B02D5" w:rsidRDefault="00966564">
      <w:pPr>
        <w:autoSpaceDE w:val="0"/>
        <w:autoSpaceDN w:val="0"/>
        <w:adjustRightInd w:val="0"/>
        <w:ind w:firstLineChars="150" w:firstLine="420"/>
        <w:jc w:val="left"/>
        <w:rPr>
          <w:rFonts w:ascii="Arial" w:eastAsia="黑体" w:hAnsi="Arial"/>
          <w:sz w:val="28"/>
          <w:szCs w:val="28"/>
        </w:rPr>
      </w:pPr>
      <w:r>
        <w:rPr>
          <w:rFonts w:ascii="Arial" w:eastAsia="黑体" w:hAnsi="Arial"/>
          <w:sz w:val="28"/>
          <w:szCs w:val="28"/>
        </w:rPr>
        <w:br w:type="page"/>
      </w:r>
    </w:p>
    <w:p w:rsidR="005B02D5" w:rsidRDefault="005B02D5">
      <w:pPr>
        <w:autoSpaceDE w:val="0"/>
        <w:autoSpaceDN w:val="0"/>
        <w:adjustRightInd w:val="0"/>
        <w:ind w:firstLineChars="150" w:firstLine="420"/>
        <w:jc w:val="left"/>
        <w:rPr>
          <w:rFonts w:ascii="宋体" w:hAnsi="宋体" w:cs="宋体"/>
          <w:sz w:val="28"/>
          <w:szCs w:val="28"/>
        </w:rPr>
      </w:pPr>
    </w:p>
    <w:p w:rsidR="005B02D5" w:rsidRDefault="00966564">
      <w:pPr>
        <w:autoSpaceDE w:val="0"/>
        <w:autoSpaceDN w:val="0"/>
        <w:adjustRightInd w:val="0"/>
        <w:ind w:firstLineChars="150" w:firstLine="420"/>
        <w:jc w:val="left"/>
        <w:rPr>
          <w:rFonts w:ascii="宋体" w:hAnsi="宋体" w:cs="宋体"/>
          <w:sz w:val="28"/>
          <w:szCs w:val="28"/>
        </w:rPr>
      </w:pPr>
      <w:r>
        <w:rPr>
          <w:rFonts w:ascii="宋体" w:hAnsi="宋体" w:cs="宋体" w:hint="eastAsia"/>
          <w:sz w:val="28"/>
          <w:szCs w:val="28"/>
        </w:rPr>
        <w:t>附件六</w:t>
      </w:r>
      <w:r>
        <w:rPr>
          <w:rFonts w:ascii="宋体" w:hAnsi="宋体" w:cs="宋体"/>
          <w:sz w:val="28"/>
          <w:szCs w:val="28"/>
        </w:rPr>
        <w:t xml:space="preserve"> </w:t>
      </w:r>
      <w:r>
        <w:rPr>
          <w:rFonts w:ascii="宋体" w:hAnsi="宋体" w:cs="宋体" w:hint="eastAsia"/>
          <w:sz w:val="28"/>
          <w:szCs w:val="28"/>
        </w:rPr>
        <w:t>银行履约保函</w:t>
      </w:r>
      <w:r>
        <w:rPr>
          <w:rFonts w:ascii="宋体" w:hAnsi="宋体" w:cs="宋体"/>
          <w:sz w:val="28"/>
          <w:szCs w:val="28"/>
        </w:rPr>
        <w:t xml:space="preserve"> </w:t>
      </w:r>
    </w:p>
    <w:p w:rsidR="005B02D5" w:rsidRDefault="00966564">
      <w:pPr>
        <w:autoSpaceDE w:val="0"/>
        <w:autoSpaceDN w:val="0"/>
        <w:adjustRightInd w:val="0"/>
        <w:jc w:val="center"/>
        <w:rPr>
          <w:rFonts w:ascii="Microsoft JhengHei" w:eastAsia="Microsoft JhengHei" w:cs="Microsoft JhengHei"/>
          <w:b/>
          <w:bCs/>
          <w:color w:val="000000"/>
          <w:kern w:val="0"/>
          <w:sz w:val="30"/>
          <w:szCs w:val="30"/>
        </w:rPr>
      </w:pPr>
      <w:r>
        <w:rPr>
          <w:rFonts w:ascii="Microsoft JhengHei" w:eastAsia="Microsoft JhengHei" w:cs="Microsoft JhengHei" w:hint="eastAsia"/>
          <w:b/>
          <w:bCs/>
          <w:color w:val="000000"/>
          <w:kern w:val="0"/>
          <w:sz w:val="30"/>
          <w:szCs w:val="30"/>
        </w:rPr>
        <w:t>银行履约保函</w:t>
      </w:r>
    </w:p>
    <w:p w:rsidR="005B02D5" w:rsidRDefault="005B02D5">
      <w:pPr>
        <w:autoSpaceDE w:val="0"/>
        <w:autoSpaceDN w:val="0"/>
        <w:adjustRightInd w:val="0"/>
        <w:jc w:val="left"/>
        <w:rPr>
          <w:rFonts w:ascii="宋体" w:cs="宋体"/>
          <w:color w:val="000000"/>
          <w:kern w:val="0"/>
          <w:szCs w:val="21"/>
        </w:rPr>
      </w:pPr>
    </w:p>
    <w:p w:rsidR="005B02D5" w:rsidRDefault="00966564">
      <w:pPr>
        <w:adjustRightInd w:val="0"/>
        <w:snapToGrid w:val="0"/>
        <w:spacing w:line="360" w:lineRule="auto"/>
        <w:rPr>
          <w:rFonts w:ascii="宋体" w:hAnsi="宋体" w:cs="宋体"/>
          <w:sz w:val="24"/>
        </w:rPr>
      </w:pPr>
      <w:r>
        <w:rPr>
          <w:rFonts w:ascii="宋体" w:hAnsi="宋体" w:cs="宋体" w:hint="eastAsia"/>
          <w:sz w:val="24"/>
        </w:rPr>
        <w:t>致：（发包人全称）</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鉴于（发包人全称）（以下称</w:t>
      </w:r>
      <w:r>
        <w:rPr>
          <w:rFonts w:ascii="宋体" w:hAnsi="宋体" w:cs="宋体"/>
          <w:sz w:val="24"/>
        </w:rPr>
        <w:t>“</w:t>
      </w:r>
      <w:r>
        <w:rPr>
          <w:rFonts w:ascii="宋体" w:hAnsi="宋体" w:cs="宋体" w:hint="eastAsia"/>
          <w:sz w:val="24"/>
        </w:rPr>
        <w:t>发包人</w:t>
      </w:r>
      <w:r>
        <w:rPr>
          <w:rFonts w:ascii="宋体" w:hAnsi="宋体" w:cs="宋体"/>
          <w:sz w:val="24"/>
        </w:rPr>
        <w:t>”</w:t>
      </w:r>
      <w:r>
        <w:rPr>
          <w:rFonts w:ascii="宋体" w:hAnsi="宋体" w:cs="宋体" w:hint="eastAsia"/>
          <w:sz w:val="24"/>
        </w:rPr>
        <w:t>）接受（检测试验单位全称）（以下称</w:t>
      </w:r>
      <w:r>
        <w:rPr>
          <w:rFonts w:ascii="宋体" w:hAnsi="宋体" w:cs="宋体"/>
          <w:sz w:val="24"/>
        </w:rPr>
        <w:t>“</w:t>
      </w:r>
      <w:r>
        <w:rPr>
          <w:rFonts w:ascii="宋体" w:hAnsi="宋体" w:cs="宋体" w:hint="eastAsia"/>
          <w:sz w:val="24"/>
        </w:rPr>
        <w:t>检测单位</w:t>
      </w:r>
      <w:r>
        <w:rPr>
          <w:rFonts w:ascii="宋体" w:hAnsi="宋体" w:cs="宋体"/>
          <w:sz w:val="24"/>
        </w:rPr>
        <w:t>”</w:t>
      </w:r>
      <w:r>
        <w:rPr>
          <w:rFonts w:ascii="宋体" w:hAnsi="宋体" w:cs="宋体" w:hint="eastAsia"/>
          <w:sz w:val="24"/>
        </w:rPr>
        <w:t>）</w:t>
      </w:r>
      <w:r>
        <w:rPr>
          <w:rFonts w:ascii="宋体" w:hAnsi="宋体" w:cs="宋体"/>
          <w:sz w:val="24"/>
        </w:rPr>
        <w:t xml:space="preserve"> </w:t>
      </w:r>
      <w:r>
        <w:rPr>
          <w:rFonts w:ascii="宋体" w:hAnsi="宋体" w:cs="宋体" w:hint="eastAsia"/>
          <w:sz w:val="24"/>
        </w:rPr>
        <w:t xml:space="preserve">于  </w:t>
      </w:r>
      <w:r>
        <w:rPr>
          <w:rFonts w:ascii="宋体" w:hAnsi="宋体" w:cs="宋体"/>
          <w:sz w:val="24"/>
        </w:rPr>
        <w:t xml:space="preserve"> </w:t>
      </w:r>
      <w:r>
        <w:rPr>
          <w:rFonts w:ascii="宋体" w:hAnsi="宋体" w:cs="宋体" w:hint="eastAsia"/>
          <w:sz w:val="24"/>
        </w:rPr>
        <w:t xml:space="preserve">年  </w:t>
      </w:r>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 xml:space="preserve"> 日参加</w:t>
      </w:r>
      <w:r>
        <w:rPr>
          <w:rFonts w:ascii="宋体" w:hAnsi="宋体" w:cs="宋体"/>
          <w:sz w:val="24"/>
        </w:rPr>
        <w:t xml:space="preserve"> </w:t>
      </w:r>
      <w:r>
        <w:rPr>
          <w:rFonts w:ascii="宋体" w:hAnsi="宋体" w:cs="宋体" w:hint="eastAsia"/>
          <w:sz w:val="24"/>
        </w:rPr>
        <w:t xml:space="preserve">   （项目名称）</w:t>
      </w:r>
      <w:r>
        <w:rPr>
          <w:rFonts w:ascii="宋体" w:hAnsi="宋体" w:cs="宋体"/>
          <w:sz w:val="24"/>
        </w:rPr>
        <w:t xml:space="preserve"> </w:t>
      </w:r>
      <w:r>
        <w:rPr>
          <w:rFonts w:ascii="宋体" w:hAnsi="宋体" w:cs="宋体" w:hint="eastAsia"/>
          <w:sz w:val="24"/>
        </w:rPr>
        <w:t>标段交工验收质量检测的投标，我方愿出具保函为检测单位提供担保，金额为人民币     （大写）</w:t>
      </w:r>
      <w:r>
        <w:rPr>
          <w:rFonts w:ascii="宋体" w:hAnsi="宋体" w:cs="宋体"/>
          <w:sz w:val="24"/>
        </w:rPr>
        <w:t xml:space="preserve"> </w:t>
      </w:r>
      <w:r>
        <w:rPr>
          <w:rFonts w:ascii="宋体" w:hAnsi="宋体" w:cs="宋体" w:hint="eastAsia"/>
          <w:sz w:val="24"/>
        </w:rPr>
        <w:t>元       （￥</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本保函的义务是：我们在接到发包人提出的因检测单位在履行检测合同过程中，未能履行或违背合同约定的责任和义务而要求索赔的书面通知和付款凭证后的</w:t>
      </w:r>
      <w:r>
        <w:rPr>
          <w:rFonts w:ascii="宋体" w:hAnsi="宋体" w:cs="宋体"/>
          <w:sz w:val="24"/>
        </w:rPr>
        <w:t xml:space="preserve"> 14 </w:t>
      </w:r>
      <w:r>
        <w:rPr>
          <w:rFonts w:ascii="宋体" w:hAnsi="宋体" w:cs="宋体" w:hint="eastAsia"/>
          <w:sz w:val="24"/>
        </w:rPr>
        <w:t>日内，在上述担保的限额内，向发包人支付任何数额的款项，无须发包人出具证明或陈述理由。</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在向我行提出要求前，我行将不坚持要求发包人应首先向检测单位索要上述款项。我行还同意，任何对协议条款所作的修改和补充都不能免除我行按本保函所应承担的义务。</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本保函自（生效日期）之日起生效，至（失效日期）之日失效，除非你方提前终止或解除本保函。本保函到期后，无论正本是否退回我行，该保函自动失效。</w:t>
      </w:r>
      <w:r>
        <w:rPr>
          <w:rFonts w:ascii="宋体" w:hAnsi="宋体" w:cs="宋体"/>
          <w:sz w:val="24"/>
        </w:rPr>
        <w:t xml:space="preserve"> </w:t>
      </w:r>
    </w:p>
    <w:p w:rsidR="005B02D5" w:rsidRDefault="005B02D5">
      <w:pPr>
        <w:adjustRightInd w:val="0"/>
        <w:snapToGrid w:val="0"/>
        <w:spacing w:line="360" w:lineRule="auto"/>
        <w:ind w:firstLineChars="1750" w:firstLine="4200"/>
        <w:rPr>
          <w:rFonts w:ascii="宋体" w:hAnsi="宋体" w:cs="宋体"/>
          <w:sz w:val="24"/>
        </w:rPr>
      </w:pPr>
    </w:p>
    <w:p w:rsidR="005B02D5" w:rsidRDefault="00966564">
      <w:pPr>
        <w:adjustRightInd w:val="0"/>
        <w:snapToGrid w:val="0"/>
        <w:spacing w:line="360" w:lineRule="auto"/>
        <w:ind w:firstLineChars="1750" w:firstLine="4200"/>
        <w:rPr>
          <w:rFonts w:ascii="宋体" w:hAnsi="宋体" w:cs="宋体"/>
          <w:sz w:val="24"/>
        </w:rPr>
      </w:pPr>
      <w:r>
        <w:rPr>
          <w:rFonts w:ascii="宋体" w:hAnsi="宋体" w:cs="宋体" w:hint="eastAsia"/>
          <w:sz w:val="24"/>
        </w:rPr>
        <w:t>担保银行：</w:t>
      </w:r>
      <w:r>
        <w:rPr>
          <w:rFonts w:ascii="宋体" w:hAnsi="宋体" w:cs="宋体"/>
          <w:sz w:val="24"/>
        </w:rPr>
        <w:t xml:space="preserve"> </w:t>
      </w:r>
      <w:r>
        <w:rPr>
          <w:rFonts w:ascii="宋体" w:hAnsi="宋体" w:cs="宋体" w:hint="eastAsia"/>
          <w:sz w:val="24"/>
        </w:rPr>
        <w:t>（全称）（盖章）</w:t>
      </w:r>
      <w:r>
        <w:rPr>
          <w:rFonts w:ascii="宋体" w:hAnsi="宋体" w:cs="宋体"/>
          <w:sz w:val="24"/>
        </w:rPr>
        <w:t xml:space="preserve"> </w:t>
      </w:r>
    </w:p>
    <w:p w:rsidR="005B02D5" w:rsidRDefault="00966564">
      <w:pPr>
        <w:adjustRightInd w:val="0"/>
        <w:snapToGrid w:val="0"/>
        <w:spacing w:line="360" w:lineRule="auto"/>
        <w:ind w:firstLineChars="1750" w:firstLine="4200"/>
        <w:rPr>
          <w:rFonts w:ascii="宋体" w:hAnsi="宋体" w:cs="宋体"/>
          <w:sz w:val="24"/>
        </w:rPr>
      </w:pPr>
      <w:r>
        <w:rPr>
          <w:rFonts w:ascii="宋体" w:hAnsi="宋体" w:cs="宋体" w:hint="eastAsia"/>
          <w:sz w:val="24"/>
        </w:rPr>
        <w:t>法定代表人</w:t>
      </w:r>
      <w:r>
        <w:rPr>
          <w:rFonts w:ascii="宋体" w:hAnsi="宋体" w:cs="宋体"/>
          <w:sz w:val="24"/>
        </w:rPr>
        <w:t xml:space="preserve"> </w:t>
      </w:r>
    </w:p>
    <w:p w:rsidR="005B02D5" w:rsidRDefault="00966564">
      <w:pPr>
        <w:adjustRightInd w:val="0"/>
        <w:snapToGrid w:val="0"/>
        <w:spacing w:line="360" w:lineRule="auto"/>
        <w:ind w:firstLineChars="1750" w:firstLine="4200"/>
        <w:rPr>
          <w:rFonts w:ascii="宋体" w:hAnsi="宋体" w:cs="宋体"/>
          <w:sz w:val="24"/>
        </w:rPr>
      </w:pPr>
      <w:r>
        <w:rPr>
          <w:rFonts w:ascii="宋体" w:hAnsi="宋体" w:cs="宋体" w:hint="eastAsia"/>
          <w:sz w:val="24"/>
        </w:rPr>
        <w:t>或其授权的代理人：</w:t>
      </w:r>
      <w:r>
        <w:rPr>
          <w:rFonts w:ascii="宋体" w:hAnsi="宋体" w:cs="宋体"/>
          <w:sz w:val="24"/>
        </w:rPr>
        <w:t xml:space="preserve"> </w:t>
      </w:r>
      <w:r>
        <w:rPr>
          <w:rFonts w:ascii="宋体" w:hAnsi="宋体" w:cs="宋体" w:hint="eastAsia"/>
          <w:sz w:val="24"/>
        </w:rPr>
        <w:t>（签字）</w:t>
      </w:r>
      <w:r>
        <w:rPr>
          <w:rFonts w:ascii="宋体" w:hAnsi="宋体" w:cs="宋体"/>
          <w:sz w:val="24"/>
        </w:rPr>
        <w:t xml:space="preserve"> </w:t>
      </w:r>
    </w:p>
    <w:p w:rsidR="005B02D5" w:rsidRDefault="00966564">
      <w:pPr>
        <w:adjustRightInd w:val="0"/>
        <w:snapToGrid w:val="0"/>
        <w:spacing w:line="360" w:lineRule="auto"/>
        <w:ind w:firstLineChars="1750" w:firstLine="4200"/>
        <w:rPr>
          <w:rFonts w:ascii="宋体" w:hAnsi="宋体" w:cs="宋体"/>
          <w:sz w:val="24"/>
        </w:rPr>
      </w:pPr>
      <w:r>
        <w:rPr>
          <w:rFonts w:ascii="宋体" w:hAnsi="宋体" w:cs="宋体" w:hint="eastAsia"/>
          <w:sz w:val="24"/>
        </w:rPr>
        <w:t>日</w:t>
      </w:r>
      <w:r>
        <w:rPr>
          <w:rFonts w:ascii="宋体" w:hAnsi="宋体" w:cs="宋体"/>
          <w:sz w:val="24"/>
        </w:rPr>
        <w:t xml:space="preserve"> </w:t>
      </w:r>
      <w:r>
        <w:rPr>
          <w:rFonts w:ascii="宋体" w:hAnsi="宋体" w:cs="宋体" w:hint="eastAsia"/>
          <w:sz w:val="24"/>
        </w:rPr>
        <w:t>期：</w:t>
      </w: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 xml:space="preserve"> 月</w:t>
      </w:r>
      <w:r>
        <w:rPr>
          <w:rFonts w:ascii="宋体" w:hAnsi="宋体" w:cs="宋体"/>
          <w:sz w:val="24"/>
        </w:rPr>
        <w:t xml:space="preserve"> </w:t>
      </w:r>
      <w:r>
        <w:rPr>
          <w:rFonts w:ascii="宋体" w:hAnsi="宋体" w:cs="宋体" w:hint="eastAsia"/>
          <w:sz w:val="24"/>
        </w:rPr>
        <w:t xml:space="preserve"> 日</w:t>
      </w:r>
    </w:p>
    <w:p w:rsidR="005B02D5" w:rsidRDefault="00966564">
      <w:pPr>
        <w:autoSpaceDE w:val="0"/>
        <w:autoSpaceDN w:val="0"/>
        <w:adjustRightInd w:val="0"/>
        <w:ind w:firstLineChars="100" w:firstLine="240"/>
        <w:jc w:val="left"/>
        <w:rPr>
          <w:rFonts w:ascii="宋体" w:hAnsi="宋体" w:cs="宋体"/>
          <w:sz w:val="24"/>
        </w:rPr>
      </w:pPr>
      <w:r>
        <w:rPr>
          <w:rFonts w:ascii="宋体" w:hAnsi="宋体" w:cs="宋体"/>
          <w:sz w:val="24"/>
        </w:rPr>
        <w:br w:type="page"/>
      </w:r>
    </w:p>
    <w:p w:rsidR="005B02D5" w:rsidRDefault="005B02D5">
      <w:pPr>
        <w:autoSpaceDE w:val="0"/>
        <w:autoSpaceDN w:val="0"/>
        <w:adjustRightInd w:val="0"/>
        <w:ind w:firstLineChars="100" w:firstLine="321"/>
        <w:jc w:val="left"/>
        <w:rPr>
          <w:rFonts w:ascii="宋体" w:cs="宋体"/>
          <w:b/>
          <w:kern w:val="0"/>
          <w:sz w:val="32"/>
          <w:szCs w:val="32"/>
        </w:rPr>
      </w:pPr>
    </w:p>
    <w:p w:rsidR="005B02D5" w:rsidRDefault="005B02D5">
      <w:pPr>
        <w:spacing w:line="400" w:lineRule="exact"/>
        <w:ind w:firstLineChars="200" w:firstLine="480"/>
        <w:rPr>
          <w:rFonts w:ascii="宋体" w:hAnsi="宋体" w:cs="宋体"/>
          <w:sz w:val="24"/>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jc w:val="left"/>
        <w:rPr>
          <w:rFonts w:ascii="宋体" w:hAnsi="宋体" w:cs="宋体"/>
          <w:b/>
          <w:bCs/>
          <w:kern w:val="44"/>
          <w:sz w:val="44"/>
          <w:szCs w:val="44"/>
        </w:rPr>
      </w:pPr>
    </w:p>
    <w:p w:rsidR="005B02D5" w:rsidRDefault="005B02D5">
      <w:pPr>
        <w:autoSpaceDE w:val="0"/>
        <w:autoSpaceDN w:val="0"/>
        <w:adjustRightInd w:val="0"/>
        <w:rPr>
          <w:rFonts w:ascii="宋体" w:hAnsi="宋体" w:cs="宋体"/>
          <w:b/>
          <w:bCs/>
          <w:kern w:val="44"/>
          <w:sz w:val="44"/>
          <w:szCs w:val="44"/>
        </w:rPr>
      </w:pPr>
    </w:p>
    <w:p w:rsidR="005B02D5" w:rsidRDefault="005B02D5">
      <w:pPr>
        <w:autoSpaceDE w:val="0"/>
        <w:autoSpaceDN w:val="0"/>
        <w:adjustRightInd w:val="0"/>
        <w:jc w:val="center"/>
        <w:rPr>
          <w:rFonts w:ascii="宋体" w:hAnsi="宋体" w:cs="宋体"/>
          <w:b/>
          <w:bCs/>
          <w:kern w:val="44"/>
          <w:sz w:val="44"/>
          <w:szCs w:val="44"/>
        </w:rPr>
      </w:pPr>
    </w:p>
    <w:p w:rsidR="005B02D5" w:rsidRDefault="00966564">
      <w:pPr>
        <w:autoSpaceDE w:val="0"/>
        <w:autoSpaceDN w:val="0"/>
        <w:adjustRightInd w:val="0"/>
        <w:jc w:val="center"/>
        <w:rPr>
          <w:rFonts w:ascii="宋体" w:hAnsi="宋体" w:cs="宋体"/>
          <w:b/>
          <w:bCs/>
          <w:kern w:val="44"/>
          <w:sz w:val="44"/>
          <w:szCs w:val="44"/>
        </w:rPr>
      </w:pPr>
      <w:r>
        <w:rPr>
          <w:rFonts w:ascii="宋体" w:hAnsi="宋体" w:cs="宋体" w:hint="eastAsia"/>
          <w:b/>
          <w:bCs/>
          <w:kern w:val="44"/>
          <w:sz w:val="44"/>
          <w:szCs w:val="44"/>
        </w:rPr>
        <w:t>第五章 图纸和资料</w:t>
      </w:r>
    </w:p>
    <w:p w:rsidR="005B02D5" w:rsidRDefault="005B02D5">
      <w:pPr>
        <w:spacing w:line="400" w:lineRule="exact"/>
        <w:ind w:firstLineChars="200" w:firstLine="560"/>
        <w:jc w:val="center"/>
        <w:rPr>
          <w:rFonts w:ascii="宋体" w:cs="宋体"/>
          <w:kern w:val="0"/>
          <w:sz w:val="28"/>
          <w:szCs w:val="28"/>
        </w:rPr>
      </w:pPr>
    </w:p>
    <w:p w:rsidR="005B02D5" w:rsidRDefault="00966564">
      <w:pPr>
        <w:spacing w:line="400" w:lineRule="exact"/>
        <w:ind w:firstLineChars="200" w:firstLine="560"/>
        <w:jc w:val="center"/>
        <w:rPr>
          <w:rFonts w:ascii="宋体" w:hAnsi="宋体" w:cs="宋体"/>
          <w:sz w:val="24"/>
        </w:rPr>
      </w:pPr>
      <w:r>
        <w:rPr>
          <w:rFonts w:ascii="宋体" w:cs="宋体" w:hint="eastAsia"/>
          <w:kern w:val="0"/>
          <w:sz w:val="28"/>
          <w:szCs w:val="28"/>
        </w:rPr>
        <w:t>（另册）</w:t>
      </w:r>
    </w:p>
    <w:p w:rsidR="005B02D5" w:rsidRDefault="005B02D5">
      <w:pPr>
        <w:spacing w:line="400" w:lineRule="exact"/>
        <w:ind w:firstLineChars="200" w:firstLine="480"/>
        <w:jc w:val="center"/>
        <w:rPr>
          <w:rFonts w:ascii="宋体" w:hAnsi="宋体" w:cs="宋体"/>
          <w:sz w:val="24"/>
        </w:rPr>
      </w:pPr>
    </w:p>
    <w:p w:rsidR="005B02D5" w:rsidRDefault="00966564">
      <w:pPr>
        <w:pStyle w:val="1"/>
        <w:rPr>
          <w:rFonts w:ascii="宋体" w:hAnsi="宋体" w:cs="宋体"/>
          <w:b w:val="0"/>
          <w:bCs w:val="0"/>
          <w:kern w:val="2"/>
          <w:sz w:val="24"/>
          <w:szCs w:val="24"/>
        </w:rPr>
      </w:pPr>
      <w:bookmarkStart w:id="66" w:name="_Toc8375"/>
      <w:bookmarkStart w:id="67" w:name="_Toc221587157"/>
      <w:r>
        <w:rPr>
          <w:rFonts w:ascii="宋体" w:hAnsi="宋体" w:cs="宋体"/>
          <w:b w:val="0"/>
          <w:bCs w:val="0"/>
          <w:kern w:val="2"/>
          <w:sz w:val="24"/>
          <w:szCs w:val="24"/>
        </w:rPr>
        <w:br w:type="page"/>
      </w: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966564">
      <w:pPr>
        <w:pStyle w:val="1"/>
        <w:rPr>
          <w:rFonts w:ascii="宋体" w:hAnsi="宋体" w:cs="宋体"/>
          <w:sz w:val="44"/>
        </w:rPr>
      </w:pPr>
      <w:r>
        <w:rPr>
          <w:rFonts w:ascii="宋体" w:hAnsi="宋体" w:cs="宋体" w:hint="eastAsia"/>
          <w:sz w:val="44"/>
        </w:rPr>
        <w:t>第六章</w:t>
      </w:r>
      <w:r>
        <w:rPr>
          <w:rFonts w:ascii="宋体" w:hAnsi="宋体" w:cs="宋体"/>
          <w:sz w:val="44"/>
        </w:rPr>
        <w:t xml:space="preserve"> </w:t>
      </w:r>
      <w:r>
        <w:rPr>
          <w:rFonts w:ascii="宋体" w:hAnsi="宋体" w:cs="宋体" w:hint="eastAsia"/>
          <w:sz w:val="44"/>
        </w:rPr>
        <w:t>技术规范</w:t>
      </w:r>
    </w:p>
    <w:p w:rsidR="005B02D5" w:rsidRDefault="00966564">
      <w:pPr>
        <w:autoSpaceDE w:val="0"/>
        <w:autoSpaceDN w:val="0"/>
        <w:adjustRightInd w:val="0"/>
        <w:jc w:val="center"/>
      </w:pPr>
      <w:r>
        <w:br w:type="page"/>
      </w:r>
    </w:p>
    <w:p w:rsidR="005B02D5" w:rsidRDefault="00966564">
      <w:pPr>
        <w:autoSpaceDE w:val="0"/>
        <w:autoSpaceDN w:val="0"/>
        <w:adjustRightInd w:val="0"/>
        <w:jc w:val="center"/>
        <w:rPr>
          <w:rFonts w:ascii="宋体" w:cs="宋体"/>
          <w:b/>
          <w:color w:val="000000"/>
          <w:kern w:val="0"/>
          <w:sz w:val="32"/>
          <w:szCs w:val="32"/>
        </w:rPr>
      </w:pPr>
      <w:r>
        <w:rPr>
          <w:rFonts w:ascii="宋体" w:cs="宋体" w:hint="eastAsia"/>
          <w:b/>
          <w:color w:val="000000"/>
          <w:kern w:val="0"/>
          <w:sz w:val="32"/>
          <w:szCs w:val="32"/>
        </w:rPr>
        <w:lastRenderedPageBreak/>
        <w:t>技术规范</w:t>
      </w:r>
    </w:p>
    <w:p w:rsidR="005B02D5" w:rsidRDefault="005B02D5">
      <w:pPr>
        <w:adjustRightInd w:val="0"/>
        <w:snapToGrid w:val="0"/>
        <w:spacing w:line="360" w:lineRule="auto"/>
        <w:ind w:firstLine="480"/>
        <w:rPr>
          <w:rFonts w:ascii="宋体" w:hAnsi="宋体" w:cs="宋体"/>
          <w:sz w:val="24"/>
        </w:rPr>
      </w:pP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技术规范当使用于交工验收及质量鉴定检测的几种标准与规范出现意义不明或不一致时，在引用标准或规范发生分歧时应按以下顺序优先考虑：</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）《公路工程竣</w:t>
      </w:r>
      <w:r>
        <w:rPr>
          <w:rFonts w:ascii="宋体" w:hAnsi="宋体" w:cs="宋体"/>
          <w:sz w:val="24"/>
        </w:rPr>
        <w:t>(</w:t>
      </w:r>
      <w:r>
        <w:rPr>
          <w:rFonts w:ascii="宋体" w:hAnsi="宋体" w:cs="宋体" w:hint="eastAsia"/>
          <w:sz w:val="24"/>
        </w:rPr>
        <w:t>交</w:t>
      </w:r>
      <w:r>
        <w:rPr>
          <w:rFonts w:ascii="宋体" w:hAnsi="宋体" w:cs="宋体"/>
          <w:sz w:val="24"/>
        </w:rPr>
        <w:t>)</w:t>
      </w:r>
      <w:r>
        <w:rPr>
          <w:rFonts w:ascii="宋体" w:hAnsi="宋体" w:cs="宋体" w:hint="eastAsia"/>
          <w:sz w:val="24"/>
        </w:rPr>
        <w:t>工验收办法实施细则的通知》（交公路发</w:t>
      </w:r>
      <w:r>
        <w:rPr>
          <w:rFonts w:ascii="宋体" w:hAnsi="宋体" w:cs="宋体"/>
          <w:sz w:val="24"/>
        </w:rPr>
        <w:t>[2010]</w:t>
      </w:r>
      <w:r>
        <w:rPr>
          <w:rFonts w:ascii="宋体" w:hAnsi="宋体" w:cs="宋体" w:hint="eastAsia"/>
          <w:sz w:val="24"/>
        </w:rPr>
        <w:t>第</w:t>
      </w:r>
      <w:r>
        <w:rPr>
          <w:rFonts w:ascii="宋体" w:hAnsi="宋体" w:cs="宋体"/>
          <w:sz w:val="24"/>
        </w:rPr>
        <w:t xml:space="preserve"> 65 </w:t>
      </w:r>
      <w:r>
        <w:rPr>
          <w:rFonts w:ascii="宋体" w:hAnsi="宋体" w:cs="宋体" w:hint="eastAsia"/>
          <w:sz w:val="24"/>
        </w:rPr>
        <w:t>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）现行的交通部的行业标准或规范；</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）中华人民共和国国家标准；</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）相关行业的标准或规范。</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技术要求</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）检测单位应编制详细的检测操作规程和评定标准，经评审后才可实施。</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）在接到发包人要求现场检测的通知后，检测单位必须在</w:t>
      </w:r>
      <w:r>
        <w:rPr>
          <w:rFonts w:ascii="宋体" w:hAnsi="宋体" w:cs="宋体"/>
          <w:sz w:val="24"/>
        </w:rPr>
        <w:t>1</w:t>
      </w:r>
      <w:r>
        <w:rPr>
          <w:rFonts w:ascii="宋体" w:hAnsi="宋体" w:cs="宋体" w:hint="eastAsia"/>
          <w:sz w:val="24"/>
        </w:rPr>
        <w:t>周内进场，并做好开展检测工作的一切准备工作。</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）检测单位进场后，应在发包人规定的时间内按工程标段的划分分别提交各标段的最终检测报告，最终检测报告书面文本材料一式肆份。</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检测报告中至少应包括以下内容：检测概况：检测项目、检测频率、检测时间、所测桩号、所用仪器、遵照规范等。检测结果：主要指标统计合格率、质量等级等；检测结论：是否有质量缺陷、何种缺陷及补救措施建议等。</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交工验收质量检测项目及频率（按照公路工程质量鉴定办法的规定执行）</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3.1</w:t>
      </w:r>
      <w:r>
        <w:rPr>
          <w:rFonts w:ascii="宋体" w:hAnsi="宋体" w:cs="宋体" w:hint="eastAsia"/>
          <w:sz w:val="24"/>
        </w:rPr>
        <w:t>单位工程和分部工程的划分</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）单位工程：每个土建施工标段范围内的路基工程、路面工程、交通安全设施、分别作为一个单位工程；特大桥、大桥、中桥、隧道以每座作为一个单位工程（特大桥、</w:t>
      </w:r>
      <w:r>
        <w:rPr>
          <w:rFonts w:ascii="宋体" w:hAnsi="宋体" w:cs="宋体"/>
          <w:sz w:val="24"/>
        </w:rPr>
        <w:t xml:space="preserve"> </w:t>
      </w:r>
      <w:r>
        <w:rPr>
          <w:rFonts w:ascii="宋体" w:hAnsi="宋体" w:cs="宋体" w:hint="eastAsia"/>
          <w:sz w:val="24"/>
        </w:rPr>
        <w:t>大桥、特长隧道、长隧道分为多个土建标段施工时，以每个土建施工标段作为一个单位工程）；互通式立体交叉的路基、路面、交通安全设施按施工标段纳入相应单位工程，桥梁工程按特大桥、大桥、中桥分别作为一个单位工程。</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）分部工程：每个土建施工标段的路基土石方、排水、小桥、涵洞、支挡、路面面层、标志、标线、防护栏等分别作为一个分部工程；桥梁上部、下部、桥面系分别作为</w:t>
      </w:r>
      <w:r>
        <w:rPr>
          <w:rFonts w:ascii="宋体" w:hAnsi="宋体" w:cs="宋体"/>
          <w:sz w:val="24"/>
        </w:rPr>
        <w:t xml:space="preserve"> </w:t>
      </w:r>
      <w:r>
        <w:rPr>
          <w:rFonts w:ascii="宋体" w:hAnsi="宋体" w:cs="宋体" w:hint="eastAsia"/>
          <w:sz w:val="24"/>
        </w:rPr>
        <w:t>一个分部工程；隧道衬砌、总体、路面分别作为一个分部工程；</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3.2</w:t>
      </w:r>
      <w:r>
        <w:rPr>
          <w:rFonts w:ascii="宋体" w:hAnsi="宋体" w:cs="宋体" w:hint="eastAsia"/>
          <w:sz w:val="24"/>
        </w:rPr>
        <w:t>工程实体检测</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3.2.1</w:t>
      </w:r>
      <w:r>
        <w:rPr>
          <w:rFonts w:ascii="宋体" w:hAnsi="宋体" w:cs="宋体" w:hint="eastAsia"/>
          <w:sz w:val="24"/>
        </w:rPr>
        <w:t>抽查频率</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）路基工程压实度、边坡每公里抽查不少于一处，每个土建施工标段路基压实度</w:t>
      </w:r>
      <w:r>
        <w:rPr>
          <w:rFonts w:ascii="宋体" w:hAnsi="宋体" w:cs="宋体" w:hint="eastAsia"/>
          <w:sz w:val="24"/>
        </w:rPr>
        <w:lastRenderedPageBreak/>
        <w:t>检</w:t>
      </w:r>
      <w:r>
        <w:rPr>
          <w:rFonts w:ascii="宋体" w:hAnsi="宋体" w:cs="宋体"/>
          <w:sz w:val="24"/>
        </w:rPr>
        <w:t>查点数不少于10</w:t>
      </w:r>
      <w:r>
        <w:rPr>
          <w:rFonts w:ascii="宋体" w:hAnsi="宋体" w:cs="宋体" w:hint="eastAsia"/>
          <w:sz w:val="24"/>
        </w:rPr>
        <w:t>个。路基弯沉逐车道检测。</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）排水工程的断面尺寸每公里抽查</w:t>
      </w:r>
      <w:r>
        <w:rPr>
          <w:rFonts w:ascii="宋体" w:hAnsi="宋体" w:cs="宋体"/>
          <w:sz w:val="24"/>
        </w:rPr>
        <w:t>2</w:t>
      </w:r>
      <w:r>
        <w:rPr>
          <w:rFonts w:ascii="宋体" w:hAnsi="宋体" w:cs="宋体" w:hint="eastAsia"/>
          <w:sz w:val="24"/>
        </w:rPr>
        <w:t>－</w:t>
      </w:r>
      <w:r>
        <w:rPr>
          <w:rFonts w:ascii="宋体" w:hAnsi="宋体" w:cs="宋体"/>
          <w:sz w:val="24"/>
        </w:rPr>
        <w:t>3</w:t>
      </w:r>
      <w:r>
        <w:rPr>
          <w:rFonts w:ascii="宋体" w:hAnsi="宋体" w:cs="宋体" w:hint="eastAsia"/>
          <w:sz w:val="24"/>
        </w:rPr>
        <w:t>处，铺砌厚度按标段抽查不少于</w:t>
      </w:r>
      <w:r>
        <w:rPr>
          <w:rFonts w:ascii="宋体" w:hAnsi="宋体" w:cs="宋体"/>
          <w:sz w:val="24"/>
        </w:rPr>
        <w:t>3</w:t>
      </w:r>
      <w:r>
        <w:rPr>
          <w:rFonts w:ascii="宋体" w:hAnsi="宋体" w:cs="宋体" w:hint="eastAsia"/>
          <w:sz w:val="24"/>
        </w:rPr>
        <w:t>处。</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）小桥抽查不少于总数的</w:t>
      </w:r>
      <w:r>
        <w:rPr>
          <w:rFonts w:ascii="宋体" w:hAnsi="宋体" w:cs="宋体"/>
          <w:sz w:val="24"/>
        </w:rPr>
        <w:t>20</w:t>
      </w:r>
      <w:r>
        <w:rPr>
          <w:rFonts w:ascii="宋体" w:hAnsi="宋体" w:cs="宋体" w:hint="eastAsia"/>
          <w:sz w:val="24"/>
        </w:rPr>
        <w:t>％且每种类型抽查不少于</w:t>
      </w:r>
      <w:r>
        <w:rPr>
          <w:rFonts w:ascii="宋体" w:hAnsi="宋体" w:cs="宋体"/>
          <w:sz w:val="24"/>
        </w:rPr>
        <w:t>1</w:t>
      </w:r>
      <w:r>
        <w:rPr>
          <w:rFonts w:ascii="宋体" w:hAnsi="宋体" w:cs="宋体" w:hint="eastAsia"/>
          <w:sz w:val="24"/>
        </w:rPr>
        <w:t>座。</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）涵洞抽查不少于总数的</w:t>
      </w:r>
      <w:r>
        <w:rPr>
          <w:rFonts w:ascii="宋体" w:hAnsi="宋体" w:cs="宋体"/>
          <w:sz w:val="24"/>
        </w:rPr>
        <w:t>10</w:t>
      </w:r>
      <w:r>
        <w:rPr>
          <w:rFonts w:ascii="宋体" w:hAnsi="宋体" w:cs="宋体" w:hint="eastAsia"/>
          <w:sz w:val="24"/>
        </w:rPr>
        <w:t>％且每种类型抽查不少于</w:t>
      </w:r>
      <w:r>
        <w:rPr>
          <w:rFonts w:ascii="宋体" w:hAnsi="宋体" w:cs="宋体"/>
          <w:sz w:val="24"/>
        </w:rPr>
        <w:t>1</w:t>
      </w:r>
      <w:r>
        <w:rPr>
          <w:rFonts w:ascii="宋体" w:hAnsi="宋体" w:cs="宋体" w:hint="eastAsia"/>
          <w:sz w:val="24"/>
        </w:rPr>
        <w:t>道。</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）支挡工程抽查不少于总数的</w:t>
      </w:r>
      <w:r>
        <w:rPr>
          <w:rFonts w:ascii="宋体" w:hAnsi="宋体" w:cs="宋体"/>
          <w:sz w:val="24"/>
        </w:rPr>
        <w:t>10</w:t>
      </w:r>
      <w:r>
        <w:rPr>
          <w:rFonts w:ascii="宋体" w:hAnsi="宋体" w:cs="宋体" w:hint="eastAsia"/>
          <w:sz w:val="24"/>
        </w:rPr>
        <w:t>％且每种类型抽查不少于</w:t>
      </w:r>
      <w:r>
        <w:rPr>
          <w:rFonts w:ascii="宋体" w:hAnsi="宋体" w:cs="宋体"/>
          <w:sz w:val="24"/>
        </w:rPr>
        <w:t>1</w:t>
      </w:r>
      <w:r>
        <w:rPr>
          <w:rFonts w:ascii="宋体" w:hAnsi="宋体" w:cs="宋体" w:hint="eastAsia"/>
          <w:sz w:val="24"/>
        </w:rPr>
        <w:t>处。</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6</w:t>
      </w:r>
      <w:r>
        <w:rPr>
          <w:rFonts w:ascii="宋体" w:hAnsi="宋体" w:cs="宋体" w:hint="eastAsia"/>
          <w:sz w:val="24"/>
        </w:rPr>
        <w:t>）路面工程的弯沉、平整度检测，高速公路以每半幅每公里为评定单元。其他抽查项目每公里不少于</w:t>
      </w:r>
      <w:r>
        <w:rPr>
          <w:rFonts w:ascii="宋体" w:hAnsi="宋体" w:cs="宋体"/>
          <w:sz w:val="24"/>
        </w:rPr>
        <w:t>1</w:t>
      </w:r>
      <w:r>
        <w:rPr>
          <w:rFonts w:ascii="宋体" w:hAnsi="宋体" w:cs="宋体" w:hint="eastAsia"/>
          <w:sz w:val="24"/>
        </w:rPr>
        <w:t>处。</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7</w:t>
      </w:r>
      <w:r>
        <w:rPr>
          <w:rFonts w:ascii="宋体" w:hAnsi="宋体" w:cs="宋体" w:hint="eastAsia"/>
          <w:sz w:val="24"/>
        </w:rPr>
        <w:t>）特大桥、大桥逐座检查；中桥抽查不少于总数的</w:t>
      </w:r>
      <w:r>
        <w:rPr>
          <w:rFonts w:ascii="宋体" w:hAnsi="宋体" w:cs="宋体"/>
          <w:sz w:val="24"/>
        </w:rPr>
        <w:t>30%</w:t>
      </w:r>
      <w:r>
        <w:rPr>
          <w:rFonts w:ascii="宋体" w:hAnsi="宋体" w:cs="宋体" w:hint="eastAsia"/>
          <w:sz w:val="24"/>
        </w:rPr>
        <w:t>且每种桥型抽查不少于</w:t>
      </w:r>
      <w:r>
        <w:rPr>
          <w:rFonts w:ascii="宋体" w:hAnsi="宋体" w:cs="宋体"/>
          <w:sz w:val="24"/>
        </w:rPr>
        <w:t>1</w:t>
      </w:r>
      <w:r>
        <w:rPr>
          <w:rFonts w:ascii="宋体" w:hAnsi="宋体" w:cs="宋体" w:hint="eastAsia"/>
          <w:sz w:val="24"/>
        </w:rPr>
        <w:t>座。</w:t>
      </w:r>
      <w:r>
        <w:rPr>
          <w:rFonts w:ascii="宋体" w:hAnsi="宋体" w:cs="宋体"/>
          <w:sz w:val="24"/>
        </w:rPr>
        <w:t xml:space="preserve"> </w:t>
      </w:r>
      <w:r>
        <w:rPr>
          <w:rFonts w:ascii="宋体" w:hAnsi="宋体" w:cs="宋体" w:hint="eastAsia"/>
          <w:sz w:val="24"/>
        </w:rPr>
        <w:t>桥梁下部工程抽查不少于墩台总数的</w:t>
      </w:r>
      <w:r>
        <w:rPr>
          <w:rFonts w:ascii="宋体" w:hAnsi="宋体" w:cs="宋体"/>
          <w:sz w:val="24"/>
        </w:rPr>
        <w:t>20%</w:t>
      </w:r>
      <w:r>
        <w:rPr>
          <w:rFonts w:ascii="宋体" w:hAnsi="宋体" w:cs="宋体" w:hint="eastAsia"/>
          <w:sz w:val="24"/>
        </w:rPr>
        <w:t>且不少于</w:t>
      </w:r>
      <w:r>
        <w:rPr>
          <w:rFonts w:ascii="宋体" w:hAnsi="宋体" w:cs="宋体"/>
          <w:sz w:val="24"/>
        </w:rPr>
        <w:t>5</w:t>
      </w:r>
      <w:r>
        <w:rPr>
          <w:rFonts w:ascii="宋体" w:hAnsi="宋体" w:cs="宋体" w:hint="eastAsia"/>
          <w:sz w:val="24"/>
        </w:rPr>
        <w:t>个，墩台数量少于</w:t>
      </w:r>
      <w:r>
        <w:rPr>
          <w:rFonts w:ascii="宋体" w:hAnsi="宋体" w:cs="宋体"/>
          <w:sz w:val="24"/>
        </w:rPr>
        <w:t>5</w:t>
      </w:r>
      <w:r>
        <w:rPr>
          <w:rFonts w:ascii="宋体" w:hAnsi="宋体" w:cs="宋体" w:hint="eastAsia"/>
          <w:sz w:val="24"/>
        </w:rPr>
        <w:t>个时全部检测。</w:t>
      </w:r>
      <w:r>
        <w:rPr>
          <w:rFonts w:ascii="宋体" w:hAnsi="宋体" w:cs="宋体"/>
          <w:sz w:val="24"/>
        </w:rPr>
        <w:t xml:space="preserve"> </w:t>
      </w:r>
    </w:p>
    <w:p w:rsidR="005B02D5" w:rsidRDefault="00966564">
      <w:pPr>
        <w:adjustRightInd w:val="0"/>
        <w:snapToGrid w:val="0"/>
        <w:spacing w:line="360" w:lineRule="auto"/>
        <w:rPr>
          <w:rFonts w:ascii="宋体" w:hAnsi="宋体" w:cs="宋体"/>
          <w:sz w:val="24"/>
        </w:rPr>
      </w:pPr>
      <w:r>
        <w:rPr>
          <w:rFonts w:ascii="宋体" w:hAnsi="宋体" w:cs="宋体" w:hint="eastAsia"/>
          <w:sz w:val="24"/>
        </w:rPr>
        <w:t>每种结构型式抽查不少于</w:t>
      </w:r>
      <w:r>
        <w:rPr>
          <w:rFonts w:ascii="宋体" w:hAnsi="宋体" w:cs="宋体"/>
          <w:sz w:val="24"/>
        </w:rPr>
        <w:t>1</w:t>
      </w:r>
      <w:r>
        <w:rPr>
          <w:rFonts w:ascii="宋体" w:hAnsi="宋体" w:cs="宋体" w:hint="eastAsia"/>
          <w:sz w:val="24"/>
        </w:rPr>
        <w:t>个。桥梁上部工程抽查不少于总孔数的</w:t>
      </w:r>
      <w:r>
        <w:rPr>
          <w:rFonts w:ascii="宋体" w:hAnsi="宋体" w:cs="宋体"/>
          <w:sz w:val="24"/>
        </w:rPr>
        <w:t>20%</w:t>
      </w:r>
      <w:r>
        <w:rPr>
          <w:rFonts w:ascii="宋体" w:hAnsi="宋体" w:cs="宋体" w:hint="eastAsia"/>
          <w:sz w:val="24"/>
        </w:rPr>
        <w:t>且不少于</w:t>
      </w:r>
      <w:r>
        <w:rPr>
          <w:rFonts w:ascii="宋体" w:hAnsi="宋体" w:cs="宋体"/>
          <w:sz w:val="24"/>
        </w:rPr>
        <w:t>5</w:t>
      </w:r>
      <w:r>
        <w:rPr>
          <w:rFonts w:ascii="宋体" w:hAnsi="宋体" w:cs="宋体" w:hint="eastAsia"/>
          <w:sz w:val="24"/>
        </w:rPr>
        <w:t>个，孔数少于</w:t>
      </w:r>
      <w:r>
        <w:rPr>
          <w:rFonts w:ascii="宋体" w:hAnsi="宋体" w:cs="宋体"/>
          <w:sz w:val="24"/>
        </w:rPr>
        <w:t>5</w:t>
      </w:r>
      <w:r>
        <w:rPr>
          <w:rFonts w:ascii="宋体" w:hAnsi="宋体" w:cs="宋体" w:hint="eastAsia"/>
          <w:sz w:val="24"/>
        </w:rPr>
        <w:t>个时全部检测。每种结构型式抽查不少于</w:t>
      </w:r>
      <w:r>
        <w:rPr>
          <w:rFonts w:ascii="宋体" w:hAnsi="宋体" w:cs="宋体"/>
          <w:sz w:val="24"/>
        </w:rPr>
        <w:t>1</w:t>
      </w:r>
      <w:r>
        <w:rPr>
          <w:rFonts w:ascii="宋体" w:hAnsi="宋体" w:cs="宋体" w:hint="eastAsia"/>
          <w:sz w:val="24"/>
        </w:rPr>
        <w:t>个。</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）隧道逐座检查。</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）交通安全设施中防护栏、标线每公里抽查不少于</w:t>
      </w:r>
      <w:r>
        <w:rPr>
          <w:rFonts w:ascii="宋体" w:hAnsi="宋体" w:cs="宋体"/>
          <w:sz w:val="24"/>
        </w:rPr>
        <w:t>1</w:t>
      </w:r>
      <w:r>
        <w:rPr>
          <w:rFonts w:ascii="宋体" w:hAnsi="宋体" w:cs="宋体" w:hint="eastAsia"/>
          <w:sz w:val="24"/>
        </w:rPr>
        <w:t>处；标志抽查不少于总数的</w:t>
      </w:r>
      <w:r>
        <w:rPr>
          <w:rFonts w:ascii="宋体" w:hAnsi="宋体" w:cs="宋体"/>
          <w:sz w:val="24"/>
        </w:rPr>
        <w:t>10%</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3.2.2</w:t>
      </w:r>
      <w:r>
        <w:rPr>
          <w:rFonts w:ascii="宋体" w:hAnsi="宋体" w:cs="宋体" w:hint="eastAsia"/>
          <w:sz w:val="24"/>
        </w:rPr>
        <w:t>抽查要求</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）本办法规定的抽查项目均应在标段交工验收前完成检测。竣工验收前，应对带</w:t>
      </w:r>
      <w:r>
        <w:rPr>
          <w:rFonts w:ascii="宋体" w:hAnsi="宋体" w:cs="宋体"/>
          <w:sz w:val="24"/>
        </w:rPr>
        <w:t>“*”</w:t>
      </w:r>
      <w:r>
        <w:rPr>
          <w:rFonts w:ascii="宋体" w:hAnsi="宋体" w:cs="宋体" w:hint="eastAsia"/>
          <w:sz w:val="24"/>
        </w:rPr>
        <w:t>的抽查项目进行复测，复测结果和其它抽查项目在交工验收时的检测结果，作为竣工验收质量评定的依据。沥青路面弯沉、平整度、抗滑等复测指标的质量评定标准根据相关规范及当地实际情况确定。</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）本办法未列出的检查项目、交工验收复测项目以及技术复杂的悬索桥、斜拉桥等工程，发包方均可根据工程实际情况增加检测、复测项目。</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）抽查项目的规定值或允许偏差本办法未明确规定的，按照《公路工程质量检验评定标准》执行。</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对弯沉、路面厚度、平整度、摩擦系数、隧道衬砌砼强度及厚度等抽查项目优先采用自动化检测（或无损检测）设备进行检测，也可采用常规方法进行检测。采用自动化检测（或无损检测）结果有争议时，由交通运输主管部门组织有关专家确定。</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）交工验收前复测的沥青路面弯沉值评定，按照《公路工程质量检验评定标准》执行。</w:t>
      </w:r>
    </w:p>
    <w:p w:rsidR="005B02D5" w:rsidRDefault="00966564">
      <w:pPr>
        <w:pStyle w:val="1"/>
        <w:rPr>
          <w:rFonts w:ascii="宋体" w:hAnsi="宋体" w:cs="宋体"/>
          <w:sz w:val="44"/>
        </w:rPr>
      </w:pPr>
      <w:r>
        <w:rPr>
          <w:rFonts w:ascii="宋体" w:hAnsi="宋体" w:cs="宋体"/>
          <w:sz w:val="44"/>
        </w:rPr>
        <w:br w:type="page"/>
      </w: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966564">
      <w:pPr>
        <w:pStyle w:val="1"/>
        <w:rPr>
          <w:rFonts w:ascii="宋体" w:hAnsi="宋体" w:cs="宋体"/>
          <w:sz w:val="44"/>
        </w:rPr>
      </w:pPr>
      <w:r>
        <w:rPr>
          <w:rFonts w:ascii="宋体" w:hAnsi="宋体" w:cs="宋体" w:hint="eastAsia"/>
          <w:sz w:val="44"/>
        </w:rPr>
        <w:t>第七章 交工检测适用的</w:t>
      </w:r>
    </w:p>
    <w:p w:rsidR="005B02D5" w:rsidRDefault="00966564">
      <w:pPr>
        <w:pStyle w:val="1"/>
        <w:rPr>
          <w:rFonts w:ascii="宋体" w:hAnsi="宋体" w:cs="宋体"/>
          <w:sz w:val="44"/>
        </w:rPr>
      </w:pPr>
      <w:r>
        <w:rPr>
          <w:rFonts w:ascii="宋体" w:hAnsi="宋体" w:cs="宋体" w:hint="eastAsia"/>
          <w:sz w:val="44"/>
        </w:rPr>
        <w:t>标准、</w:t>
      </w:r>
      <w:r>
        <w:rPr>
          <w:rFonts w:ascii="宋体" w:hAnsi="宋体" w:cs="宋体"/>
          <w:sz w:val="44"/>
        </w:rPr>
        <w:t xml:space="preserve"> </w:t>
      </w:r>
      <w:r>
        <w:rPr>
          <w:rFonts w:ascii="宋体" w:hAnsi="宋体" w:cs="宋体" w:hint="eastAsia"/>
          <w:sz w:val="44"/>
        </w:rPr>
        <w:t>规范、规程</w:t>
      </w: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Default"/>
        <w:rPr>
          <w:sz w:val="21"/>
          <w:szCs w:val="21"/>
        </w:rPr>
      </w:pPr>
    </w:p>
    <w:p w:rsidR="005B02D5" w:rsidRDefault="005B02D5">
      <w:pPr>
        <w:adjustRightInd w:val="0"/>
        <w:snapToGrid w:val="0"/>
        <w:spacing w:line="360" w:lineRule="auto"/>
        <w:ind w:firstLine="480"/>
        <w:rPr>
          <w:szCs w:val="21"/>
        </w:rPr>
      </w:pPr>
    </w:p>
    <w:p w:rsidR="005B02D5" w:rsidRDefault="005B02D5">
      <w:pPr>
        <w:adjustRightInd w:val="0"/>
        <w:snapToGrid w:val="0"/>
        <w:spacing w:line="360" w:lineRule="auto"/>
        <w:ind w:firstLine="480"/>
        <w:rPr>
          <w:szCs w:val="21"/>
        </w:rPr>
      </w:pPr>
    </w:p>
    <w:p w:rsidR="005B02D5" w:rsidRDefault="005B02D5">
      <w:pPr>
        <w:adjustRightInd w:val="0"/>
        <w:snapToGrid w:val="0"/>
        <w:spacing w:line="360" w:lineRule="auto"/>
        <w:ind w:firstLine="480"/>
        <w:rPr>
          <w:rFonts w:ascii="宋体" w:hAnsi="宋体" w:cs="宋体"/>
          <w:sz w:val="28"/>
          <w:szCs w:val="28"/>
        </w:rPr>
      </w:pPr>
    </w:p>
    <w:p w:rsidR="005B02D5" w:rsidRDefault="00966564">
      <w:pPr>
        <w:adjustRightInd w:val="0"/>
        <w:snapToGrid w:val="0"/>
        <w:spacing w:line="360" w:lineRule="auto"/>
        <w:ind w:firstLine="480"/>
        <w:rPr>
          <w:rFonts w:ascii="宋体" w:hAnsi="宋体" w:cs="宋体"/>
          <w:sz w:val="28"/>
          <w:szCs w:val="28"/>
        </w:rPr>
      </w:pPr>
      <w:r>
        <w:rPr>
          <w:rFonts w:ascii="宋体" w:hAnsi="宋体" w:cs="宋体" w:hint="eastAsia"/>
          <w:sz w:val="28"/>
          <w:szCs w:val="28"/>
        </w:rPr>
        <w:lastRenderedPageBreak/>
        <w:t>一、相关规范及依据</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.中华人民共和国《工程建设标准强制性条文》</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2</w:t>
      </w:r>
      <w:r>
        <w:rPr>
          <w:rFonts w:ascii="宋体" w:hAnsi="宋体" w:cs="宋体" w:hint="eastAsia"/>
          <w:sz w:val="24"/>
        </w:rPr>
        <w:t>.《公路工程竣（交）工验收办法》</w:t>
      </w:r>
      <w:r>
        <w:rPr>
          <w:rFonts w:ascii="宋体" w:hAnsi="宋体" w:cs="宋体"/>
          <w:sz w:val="24"/>
        </w:rPr>
        <w:t>(</w:t>
      </w:r>
      <w:r>
        <w:rPr>
          <w:rFonts w:ascii="宋体" w:hAnsi="宋体" w:cs="宋体" w:hint="eastAsia"/>
          <w:sz w:val="24"/>
        </w:rPr>
        <w:t>交通部令</w:t>
      </w:r>
      <w:r>
        <w:rPr>
          <w:rFonts w:ascii="宋体" w:hAnsi="宋体" w:cs="宋体"/>
          <w:sz w:val="24"/>
        </w:rPr>
        <w:t xml:space="preserve"> 2004 </w:t>
      </w:r>
      <w:r>
        <w:rPr>
          <w:rFonts w:ascii="宋体" w:hAnsi="宋体" w:cs="宋体" w:hint="eastAsia"/>
          <w:sz w:val="24"/>
        </w:rPr>
        <w:t>年第</w:t>
      </w:r>
      <w:r>
        <w:rPr>
          <w:rFonts w:ascii="宋体" w:hAnsi="宋体" w:cs="宋体"/>
          <w:sz w:val="24"/>
        </w:rPr>
        <w:t xml:space="preserve"> 3 </w:t>
      </w:r>
      <w:r>
        <w:rPr>
          <w:rFonts w:ascii="宋体" w:hAnsi="宋体" w:cs="宋体" w:hint="eastAsia"/>
          <w:sz w:val="24"/>
        </w:rPr>
        <w:t>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3</w:t>
      </w:r>
      <w:r>
        <w:rPr>
          <w:rFonts w:ascii="宋体" w:hAnsi="宋体" w:cs="宋体" w:hint="eastAsia"/>
          <w:sz w:val="24"/>
        </w:rPr>
        <w:t>.《公路工程竣（交）工验收办法实施细则》</w:t>
      </w:r>
      <w:r>
        <w:rPr>
          <w:rFonts w:ascii="宋体" w:hAnsi="宋体" w:cs="宋体"/>
          <w:sz w:val="24"/>
        </w:rPr>
        <w:t>(</w:t>
      </w:r>
      <w:r>
        <w:rPr>
          <w:rFonts w:ascii="宋体" w:hAnsi="宋体" w:cs="宋体" w:hint="eastAsia"/>
          <w:sz w:val="24"/>
        </w:rPr>
        <w:t>交公路发</w:t>
      </w:r>
      <w:r>
        <w:rPr>
          <w:rFonts w:ascii="宋体" w:hAnsi="宋体" w:cs="宋体"/>
          <w:sz w:val="24"/>
        </w:rPr>
        <w:t xml:space="preserve">[2010]65 </w:t>
      </w:r>
      <w:r>
        <w:rPr>
          <w:rFonts w:ascii="宋体" w:hAnsi="宋体" w:cs="宋体" w:hint="eastAsia"/>
          <w:sz w:val="24"/>
        </w:rPr>
        <w:t>号</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4</w:t>
      </w:r>
      <w:r>
        <w:rPr>
          <w:rFonts w:ascii="宋体" w:hAnsi="宋体" w:cs="宋体" w:hint="eastAsia"/>
          <w:sz w:val="24"/>
        </w:rPr>
        <w:t>.《公路工程质量检验评定标准》</w:t>
      </w:r>
      <w:r>
        <w:rPr>
          <w:rFonts w:ascii="宋体" w:hAnsi="宋体" w:cs="宋体"/>
          <w:sz w:val="24"/>
        </w:rPr>
        <w:t xml:space="preserve">(JTGF80/1-2004)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.《公路隧道施工技术规范》</w:t>
      </w:r>
      <w:r>
        <w:rPr>
          <w:rFonts w:ascii="宋体" w:hAnsi="宋体" w:cs="宋体"/>
          <w:sz w:val="24"/>
        </w:rPr>
        <w:t xml:space="preserve"> (JTG F60-2009)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6</w:t>
      </w:r>
      <w:r>
        <w:rPr>
          <w:rFonts w:ascii="宋体" w:hAnsi="宋体" w:cs="宋体" w:hint="eastAsia"/>
          <w:sz w:val="24"/>
        </w:rPr>
        <w:t>.《公路技术状况评定标准》</w:t>
      </w:r>
      <w:r>
        <w:rPr>
          <w:rFonts w:ascii="宋体" w:hAnsi="宋体" w:cs="宋体"/>
          <w:sz w:val="24"/>
        </w:rPr>
        <w:t xml:space="preserve">JTG H20-2007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7</w:t>
      </w:r>
      <w:r>
        <w:rPr>
          <w:rFonts w:ascii="宋体" w:hAnsi="宋体" w:cs="宋体" w:hint="eastAsia"/>
          <w:sz w:val="24"/>
        </w:rPr>
        <w:t>.《公路桥涵施工技术规范》</w:t>
      </w:r>
      <w:r>
        <w:rPr>
          <w:rFonts w:ascii="宋体" w:hAnsi="宋体" w:cs="宋体"/>
          <w:sz w:val="24"/>
        </w:rPr>
        <w:t xml:space="preserve"> JTG/T 50-2011</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8</w:t>
      </w:r>
      <w:r>
        <w:rPr>
          <w:rFonts w:ascii="宋体" w:hAnsi="宋体" w:cs="宋体" w:hint="eastAsia"/>
          <w:sz w:val="24"/>
        </w:rPr>
        <w:t>.《公路钢筋混凝土及预应力混凝土桥涵设计规范》</w:t>
      </w:r>
      <w:r>
        <w:rPr>
          <w:rFonts w:ascii="宋体" w:hAnsi="宋体" w:cs="宋体"/>
          <w:sz w:val="24"/>
        </w:rPr>
        <w:t xml:space="preserve"> JTG D62-2004</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9</w:t>
      </w:r>
      <w:r>
        <w:rPr>
          <w:rFonts w:ascii="宋体" w:hAnsi="宋体" w:cs="宋体" w:hint="eastAsia"/>
          <w:sz w:val="24"/>
        </w:rPr>
        <w:t>.《铁路隧道衬砌质量无损检测规程》</w:t>
      </w:r>
      <w:r>
        <w:rPr>
          <w:rFonts w:ascii="宋体" w:hAnsi="宋体" w:cs="宋体"/>
          <w:sz w:val="24"/>
        </w:rPr>
        <w:t xml:space="preserve">(TB 10223-2004/ J341-2004)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10</w:t>
      </w:r>
      <w:r>
        <w:rPr>
          <w:rFonts w:ascii="宋体" w:hAnsi="宋体" w:cs="宋体" w:hint="eastAsia"/>
          <w:sz w:val="24"/>
        </w:rPr>
        <w:t>.《公路工程物探规程》</w:t>
      </w:r>
      <w:r>
        <w:rPr>
          <w:rFonts w:ascii="宋体" w:hAnsi="宋体" w:cs="宋体"/>
          <w:sz w:val="24"/>
        </w:rPr>
        <w:t xml:space="preserve">JTG/T C22-2009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11</w:t>
      </w:r>
      <w:r>
        <w:rPr>
          <w:rFonts w:ascii="宋体" w:hAnsi="宋体" w:cs="宋体" w:hint="eastAsia"/>
          <w:sz w:val="24"/>
        </w:rPr>
        <w:t>.《公路桥梁设计通用规范》（</w:t>
      </w:r>
      <w:r>
        <w:rPr>
          <w:rFonts w:ascii="宋体" w:hAnsi="宋体" w:cs="宋体"/>
          <w:sz w:val="24"/>
        </w:rPr>
        <w:t>JTG D60-2004)</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12</w:t>
      </w:r>
      <w:r>
        <w:rPr>
          <w:rFonts w:ascii="宋体" w:hAnsi="宋体" w:cs="宋体" w:hint="eastAsia"/>
          <w:sz w:val="24"/>
        </w:rPr>
        <w:t>.《大跨径混凝土桥梁的试验办法》（</w:t>
      </w:r>
      <w:r>
        <w:rPr>
          <w:rFonts w:ascii="宋体" w:hAnsi="宋体" w:cs="宋体"/>
          <w:sz w:val="24"/>
        </w:rPr>
        <w:t>1982</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13</w:t>
      </w:r>
      <w:r>
        <w:rPr>
          <w:rFonts w:ascii="宋体" w:hAnsi="宋体" w:cs="宋体" w:hint="eastAsia"/>
          <w:sz w:val="24"/>
        </w:rPr>
        <w:t>.《公路桥梁技术状况评定标准》</w:t>
      </w:r>
      <w:r>
        <w:rPr>
          <w:rFonts w:ascii="宋体" w:hAnsi="宋体" w:cs="宋体"/>
          <w:sz w:val="24"/>
        </w:rPr>
        <w:t xml:space="preserve">(JTG/T H21-2011)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14</w:t>
      </w:r>
      <w:r>
        <w:rPr>
          <w:rFonts w:ascii="宋体" w:hAnsi="宋体" w:cs="宋体" w:hint="eastAsia"/>
          <w:sz w:val="24"/>
        </w:rPr>
        <w:t>.《公路桥梁承载能力检测评定规程》</w:t>
      </w:r>
      <w:r>
        <w:rPr>
          <w:rFonts w:ascii="宋体" w:hAnsi="宋体" w:cs="宋体"/>
          <w:sz w:val="24"/>
        </w:rPr>
        <w:t>(JTG/T J21-2011)</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15</w:t>
      </w:r>
      <w:r>
        <w:rPr>
          <w:rFonts w:ascii="宋体" w:hAnsi="宋体" w:cs="宋体" w:hint="eastAsia"/>
          <w:sz w:val="24"/>
        </w:rPr>
        <w:t>.《公路桥涵地基与基础设计规范》</w:t>
      </w:r>
      <w:r>
        <w:rPr>
          <w:rFonts w:ascii="宋体" w:hAnsi="宋体" w:cs="宋体"/>
          <w:sz w:val="24"/>
        </w:rPr>
        <w:t xml:space="preserve">JTG D63-2007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16</w:t>
      </w:r>
      <w:r>
        <w:rPr>
          <w:rFonts w:ascii="宋体" w:hAnsi="宋体" w:cs="宋体" w:hint="eastAsia"/>
          <w:sz w:val="24"/>
        </w:rPr>
        <w:t>.《工程测量规范》</w:t>
      </w:r>
      <w:r>
        <w:rPr>
          <w:rFonts w:ascii="宋体" w:hAnsi="宋体" w:cs="宋体"/>
          <w:sz w:val="24"/>
        </w:rPr>
        <w:t xml:space="preserve"> GB50026-2007</w:t>
      </w:r>
      <w:r>
        <w:rPr>
          <w:rFonts w:ascii="宋体" w:hAnsi="宋体" w:cs="宋体" w:hint="eastAsia"/>
          <w:sz w:val="24"/>
        </w:rPr>
        <w:t>；</w:t>
      </w:r>
      <w:r>
        <w:rPr>
          <w:rFonts w:ascii="宋体" w:hAnsi="宋体" w:cs="宋体"/>
          <w:sz w:val="24"/>
        </w:rPr>
        <w:t xml:space="preserve"> </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17</w:t>
      </w:r>
      <w:r>
        <w:rPr>
          <w:rFonts w:ascii="宋体" w:hAnsi="宋体" w:cs="宋体" w:hint="eastAsia"/>
          <w:sz w:val="24"/>
        </w:rPr>
        <w:t>.《超声回弹综合法检测混凝土强度技术规程》</w:t>
      </w:r>
      <w:r>
        <w:rPr>
          <w:rFonts w:ascii="宋体" w:hAnsi="宋体" w:cs="宋体"/>
          <w:sz w:val="24"/>
        </w:rPr>
        <w:t xml:space="preserve">(CECS02:2005) </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18.《陕西省公路建设工程质量工作指导意见》</w:t>
      </w:r>
    </w:p>
    <w:p w:rsidR="005B02D5" w:rsidRDefault="00966564">
      <w:pPr>
        <w:adjustRightInd w:val="0"/>
        <w:snapToGrid w:val="0"/>
        <w:spacing w:line="360" w:lineRule="auto"/>
        <w:ind w:firstLine="480"/>
        <w:rPr>
          <w:rFonts w:ascii="宋体" w:hAnsi="宋体" w:cs="宋体"/>
          <w:sz w:val="24"/>
        </w:rPr>
      </w:pPr>
      <w:r>
        <w:rPr>
          <w:rFonts w:ascii="宋体" w:hAnsi="宋体" w:cs="宋体"/>
          <w:sz w:val="24"/>
        </w:rPr>
        <w:t>1</w:t>
      </w:r>
      <w:r>
        <w:rPr>
          <w:rFonts w:ascii="宋体" w:hAnsi="宋体" w:cs="宋体" w:hint="eastAsia"/>
          <w:sz w:val="24"/>
        </w:rPr>
        <w:t>9.相关的图纸及文件。按交通运输部颁发的规程规定的评价指标和有关理论计算资料对试验检测结果进行分析评定。其它与本项目试验检测相关的现行国家标准和行业规范，当有新颁布实施的规范、规程时，以新颁布的为准。</w:t>
      </w:r>
    </w:p>
    <w:p w:rsidR="005B02D5" w:rsidRDefault="005B02D5">
      <w:pPr>
        <w:adjustRightInd w:val="0"/>
        <w:snapToGrid w:val="0"/>
        <w:spacing w:line="360" w:lineRule="auto"/>
        <w:ind w:firstLine="480"/>
        <w:rPr>
          <w:rFonts w:ascii="宋体" w:hAnsi="宋体" w:cs="宋体"/>
          <w:sz w:val="24"/>
        </w:rPr>
      </w:pPr>
    </w:p>
    <w:p w:rsidR="005B02D5" w:rsidRDefault="005B02D5">
      <w:pPr>
        <w:adjustRightInd w:val="0"/>
        <w:snapToGrid w:val="0"/>
        <w:spacing w:line="360" w:lineRule="auto"/>
        <w:ind w:firstLine="480"/>
        <w:rPr>
          <w:rFonts w:ascii="宋体" w:hAnsi="宋体" w:cs="宋体"/>
          <w:sz w:val="2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5B02D5">
      <w:pPr>
        <w:pStyle w:val="1"/>
        <w:rPr>
          <w:rFonts w:ascii="宋体" w:hAnsi="宋体" w:cs="宋体"/>
          <w:sz w:val="44"/>
        </w:rPr>
      </w:pPr>
    </w:p>
    <w:p w:rsidR="005B02D5" w:rsidRDefault="00966564">
      <w:pPr>
        <w:pStyle w:val="1"/>
        <w:rPr>
          <w:rFonts w:ascii="宋体" w:hAnsi="宋体" w:cs="宋体"/>
          <w:sz w:val="44"/>
        </w:rPr>
      </w:pPr>
      <w:r>
        <w:rPr>
          <w:rFonts w:ascii="宋体" w:hAnsi="宋体" w:cs="宋体" w:hint="eastAsia"/>
          <w:sz w:val="44"/>
        </w:rPr>
        <w:t>第八章</w:t>
      </w:r>
      <w:bookmarkStart w:id="68" w:name="_Toc514918839"/>
      <w:r>
        <w:rPr>
          <w:rFonts w:ascii="宋体" w:hAnsi="宋体" w:cs="宋体" w:hint="eastAsia"/>
          <w:sz w:val="44"/>
        </w:rPr>
        <w:t xml:space="preserve"> 投标文件格式</w:t>
      </w:r>
      <w:bookmarkEnd w:id="66"/>
      <w:bookmarkEnd w:id="67"/>
      <w:bookmarkEnd w:id="68"/>
    </w:p>
    <w:p w:rsidR="005B02D5" w:rsidRDefault="00966564">
      <w:pPr>
        <w:spacing w:line="360" w:lineRule="auto"/>
        <w:rPr>
          <w:rFonts w:ascii="宋体" w:hAnsi="宋体" w:cs="宋体"/>
          <w:sz w:val="24"/>
        </w:rPr>
      </w:pPr>
      <w:r>
        <w:rPr>
          <w:rFonts w:ascii="宋体" w:hAnsi="宋体" w:cs="宋体"/>
          <w:sz w:val="24"/>
        </w:rPr>
        <w:br w:type="page"/>
      </w:r>
    </w:p>
    <w:p w:rsidR="005B02D5" w:rsidRDefault="005B02D5">
      <w:pPr>
        <w:spacing w:line="360" w:lineRule="auto"/>
        <w:rPr>
          <w:rFonts w:ascii="宋体" w:hAnsi="宋体" w:cs="宋体"/>
          <w:b/>
          <w:sz w:val="10"/>
          <w:szCs w:val="10"/>
        </w:rPr>
      </w:pPr>
    </w:p>
    <w:p w:rsidR="005B02D5" w:rsidRDefault="00966564">
      <w:pPr>
        <w:spacing w:line="360" w:lineRule="auto"/>
        <w:jc w:val="center"/>
        <w:rPr>
          <w:rFonts w:ascii="宋体" w:hAnsi="宋体" w:cs="宋体"/>
          <w:b/>
          <w:sz w:val="32"/>
        </w:rPr>
      </w:pPr>
      <w:r>
        <w:rPr>
          <w:rFonts w:ascii="宋体" w:hAnsi="宋体" w:cs="宋体" w:hint="eastAsia"/>
          <w:b/>
          <w:sz w:val="32"/>
        </w:rPr>
        <w:t xml:space="preserve">                                          正本/副本</w:t>
      </w:r>
    </w:p>
    <w:p w:rsidR="005B02D5" w:rsidRDefault="005B02D5">
      <w:pPr>
        <w:spacing w:line="360" w:lineRule="auto"/>
        <w:jc w:val="center"/>
        <w:rPr>
          <w:rFonts w:ascii="宋体" w:hAnsi="宋体" w:cs="宋体"/>
          <w:b/>
          <w:sz w:val="28"/>
          <w:szCs w:val="28"/>
        </w:rPr>
      </w:pPr>
    </w:p>
    <w:p w:rsidR="005B02D5" w:rsidRDefault="00966564">
      <w:pPr>
        <w:spacing w:line="720" w:lineRule="exact"/>
        <w:jc w:val="center"/>
        <w:rPr>
          <w:rFonts w:ascii="宋体" w:hAnsi="宋体" w:cs="宋体"/>
          <w:b/>
          <w:w w:val="80"/>
          <w:sz w:val="44"/>
          <w:szCs w:val="44"/>
        </w:rPr>
      </w:pPr>
      <w:r>
        <w:rPr>
          <w:rFonts w:ascii="宋体" w:hAnsi="宋体" w:cs="宋体" w:hint="eastAsia"/>
          <w:b/>
          <w:w w:val="80"/>
          <w:sz w:val="44"/>
          <w:szCs w:val="44"/>
        </w:rPr>
        <w:t>陕西旬邑至凤翔高速公路项目</w:t>
      </w:r>
    </w:p>
    <w:p w:rsidR="005B02D5" w:rsidRDefault="00966564">
      <w:pPr>
        <w:spacing w:line="720" w:lineRule="exact"/>
        <w:jc w:val="center"/>
        <w:rPr>
          <w:rFonts w:ascii="宋体" w:hAnsi="宋体" w:cs="宋体"/>
          <w:b/>
          <w:w w:val="80"/>
          <w:sz w:val="44"/>
          <w:szCs w:val="44"/>
        </w:rPr>
      </w:pPr>
      <w:r>
        <w:rPr>
          <w:rFonts w:ascii="宋体" w:hAnsi="宋体" w:cs="宋体" w:hint="eastAsia"/>
          <w:b/>
          <w:w w:val="80"/>
          <w:sz w:val="44"/>
          <w:szCs w:val="44"/>
        </w:rPr>
        <w:t>交工验收质量检测</w:t>
      </w:r>
    </w:p>
    <w:p w:rsidR="005B02D5" w:rsidRDefault="005B02D5">
      <w:pPr>
        <w:spacing w:line="360" w:lineRule="auto"/>
        <w:ind w:firstLineChars="200" w:firstLine="964"/>
        <w:rPr>
          <w:rFonts w:ascii="宋体" w:hAnsi="宋体" w:cs="宋体"/>
          <w:b/>
          <w:sz w:val="48"/>
          <w:szCs w:val="48"/>
        </w:rPr>
      </w:pPr>
    </w:p>
    <w:p w:rsidR="005B02D5" w:rsidRDefault="005B02D5">
      <w:pPr>
        <w:spacing w:line="360" w:lineRule="auto"/>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rPr>
          <w:rFonts w:ascii="宋体" w:hAnsi="宋体" w:cs="宋体"/>
          <w:szCs w:val="21"/>
        </w:rPr>
      </w:pPr>
    </w:p>
    <w:p w:rsidR="005B02D5" w:rsidRDefault="00966564">
      <w:pPr>
        <w:tabs>
          <w:tab w:val="left" w:pos="3567"/>
        </w:tabs>
        <w:spacing w:line="360" w:lineRule="auto"/>
        <w:ind w:firstLineChars="200" w:firstLine="420"/>
        <w:rPr>
          <w:rFonts w:ascii="宋体" w:hAnsi="宋体" w:cs="宋体"/>
          <w:szCs w:val="21"/>
        </w:rPr>
      </w:pPr>
      <w:r>
        <w:rPr>
          <w:rFonts w:ascii="宋体" w:hAnsi="宋体" w:cs="宋体"/>
          <w:szCs w:val="21"/>
        </w:rPr>
        <w:tab/>
      </w:r>
    </w:p>
    <w:p w:rsidR="005B02D5" w:rsidRDefault="005B02D5">
      <w:pPr>
        <w:spacing w:line="360" w:lineRule="auto"/>
        <w:ind w:firstLineChars="200" w:firstLine="420"/>
        <w:rPr>
          <w:rFonts w:ascii="宋体" w:hAnsi="宋体" w:cs="宋体"/>
          <w:szCs w:val="21"/>
        </w:rPr>
      </w:pPr>
    </w:p>
    <w:p w:rsidR="005B02D5" w:rsidRDefault="00966564">
      <w:pPr>
        <w:pStyle w:val="a7"/>
        <w:spacing w:line="1200" w:lineRule="exact"/>
        <w:jc w:val="center"/>
        <w:rPr>
          <w:rFonts w:ascii="宋体" w:hAnsi="宋体" w:cs="宋体"/>
          <w:b/>
          <w:bCs/>
          <w:spacing w:val="20"/>
          <w:w w:val="80"/>
          <w:sz w:val="100"/>
          <w:szCs w:val="100"/>
        </w:rPr>
      </w:pPr>
      <w:r>
        <w:rPr>
          <w:rFonts w:ascii="宋体" w:hAnsi="宋体" w:cs="宋体" w:hint="eastAsia"/>
          <w:b/>
          <w:bCs/>
          <w:spacing w:val="20"/>
          <w:w w:val="80"/>
          <w:sz w:val="100"/>
          <w:szCs w:val="100"/>
        </w:rPr>
        <w:t>投 标 文 件</w:t>
      </w:r>
    </w:p>
    <w:p w:rsidR="005B02D5" w:rsidRDefault="00966564">
      <w:pPr>
        <w:pStyle w:val="a7"/>
        <w:spacing w:line="1200" w:lineRule="exact"/>
        <w:jc w:val="center"/>
        <w:rPr>
          <w:rFonts w:ascii="宋体" w:hAnsi="宋体" w:cs="宋体"/>
          <w:b/>
          <w:bCs/>
          <w:spacing w:val="20"/>
          <w:w w:val="80"/>
          <w:sz w:val="100"/>
          <w:szCs w:val="100"/>
        </w:rPr>
      </w:pPr>
      <w:r>
        <w:rPr>
          <w:rFonts w:hint="eastAsia"/>
          <w:sz w:val="36"/>
          <w:szCs w:val="36"/>
        </w:rPr>
        <w:t>（商务及技术文件）</w:t>
      </w:r>
    </w:p>
    <w:p w:rsidR="005B02D5" w:rsidRDefault="005B02D5">
      <w:pPr>
        <w:spacing w:line="360" w:lineRule="auto"/>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966564">
      <w:pPr>
        <w:pStyle w:val="a7"/>
        <w:spacing w:line="240" w:lineRule="atLeast"/>
        <w:jc w:val="center"/>
        <w:rPr>
          <w:rFonts w:ascii="宋体" w:hAnsi="宋体" w:cs="宋体"/>
          <w:b/>
          <w:bCs/>
          <w:spacing w:val="20"/>
          <w:w w:val="96"/>
          <w:sz w:val="32"/>
          <w:szCs w:val="32"/>
          <w:u w:val="single"/>
        </w:rPr>
      </w:pPr>
      <w:r>
        <w:rPr>
          <w:rFonts w:ascii="宋体" w:hAnsi="宋体" w:cs="宋体" w:hint="eastAsia"/>
          <w:b/>
          <w:w w:val="80"/>
          <w:sz w:val="36"/>
          <w:szCs w:val="36"/>
        </w:rPr>
        <w:t>投标人</w:t>
      </w:r>
      <w:r>
        <w:rPr>
          <w:rFonts w:ascii="宋体" w:hAnsi="宋体" w:cs="宋体" w:hint="eastAsia"/>
          <w:b/>
          <w:w w:val="80"/>
          <w:sz w:val="32"/>
          <w:szCs w:val="32"/>
        </w:rPr>
        <w:t>：</w:t>
      </w:r>
      <w:r>
        <w:rPr>
          <w:rFonts w:ascii="宋体" w:hAnsi="宋体" w:cs="宋体" w:hint="eastAsia"/>
          <w:sz w:val="32"/>
          <w:szCs w:val="32"/>
          <w:u w:val="single"/>
        </w:rPr>
        <w:t xml:space="preserve">   全称（盖单位章）</w:t>
      </w:r>
    </w:p>
    <w:p w:rsidR="005B02D5" w:rsidRDefault="005B02D5">
      <w:pPr>
        <w:spacing w:line="240" w:lineRule="atLeast"/>
        <w:jc w:val="center"/>
        <w:rPr>
          <w:rFonts w:ascii="宋体" w:hAnsi="宋体" w:cs="宋体"/>
          <w:b/>
          <w:w w:val="80"/>
          <w:sz w:val="32"/>
          <w:szCs w:val="32"/>
        </w:rPr>
      </w:pPr>
    </w:p>
    <w:p w:rsidR="005B02D5" w:rsidRDefault="00966564">
      <w:pPr>
        <w:spacing w:line="240" w:lineRule="atLeast"/>
        <w:jc w:val="center"/>
        <w:rPr>
          <w:rFonts w:ascii="宋体" w:hAnsi="宋体" w:cs="宋体"/>
          <w:b/>
          <w:w w:val="80"/>
          <w:sz w:val="32"/>
          <w:szCs w:val="32"/>
        </w:rPr>
      </w:pPr>
      <w:r>
        <w:rPr>
          <w:rFonts w:ascii="宋体" w:hAnsi="宋体" w:cs="宋体" w:hint="eastAsia"/>
          <w:b/>
          <w:w w:val="80"/>
          <w:sz w:val="32"/>
          <w:szCs w:val="32"/>
        </w:rPr>
        <w:t>二〇二〇年  月  日</w:t>
      </w:r>
      <w:r>
        <w:rPr>
          <w:rFonts w:ascii="宋体" w:hAnsi="宋体" w:cs="宋体" w:hint="eastAsia"/>
          <w:sz w:val="28"/>
          <w:szCs w:val="28"/>
        </w:rPr>
        <w:br w:type="page"/>
      </w:r>
    </w:p>
    <w:p w:rsidR="005B02D5" w:rsidRDefault="005B02D5">
      <w:pPr>
        <w:adjustRightInd w:val="0"/>
        <w:snapToGrid w:val="0"/>
        <w:spacing w:line="360" w:lineRule="auto"/>
        <w:ind w:firstLine="480"/>
        <w:jc w:val="center"/>
        <w:rPr>
          <w:rFonts w:ascii="宋体" w:cs="宋体"/>
          <w:b/>
          <w:kern w:val="0"/>
          <w:sz w:val="32"/>
          <w:szCs w:val="32"/>
        </w:rPr>
      </w:pPr>
    </w:p>
    <w:p w:rsidR="005B02D5" w:rsidRDefault="00966564">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t>目  录</w:t>
      </w:r>
    </w:p>
    <w:p w:rsidR="005B02D5" w:rsidRDefault="005B02D5">
      <w:pPr>
        <w:snapToGrid w:val="0"/>
        <w:spacing w:line="500" w:lineRule="exact"/>
        <w:ind w:firstLineChars="200" w:firstLine="560"/>
        <w:jc w:val="center"/>
        <w:rPr>
          <w:rFonts w:ascii="宋体" w:hAnsi="宋体" w:cs="宋体"/>
          <w:sz w:val="28"/>
          <w:szCs w:val="28"/>
        </w:rPr>
      </w:pP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（一）投标函</w:t>
      </w: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（二）授权委托书或法定代表人身份证明</w:t>
      </w: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（三）投标保证金</w:t>
      </w:r>
    </w:p>
    <w:p w:rsidR="005B02D5" w:rsidRDefault="00966564">
      <w:pPr>
        <w:numPr>
          <w:ins w:id="69" w:author="微软用户" w:date="2015-08-01T17:56:00Z"/>
        </w:num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（四）资格审查资料</w:t>
      </w: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（五）承诺函</w:t>
      </w: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（六）招标文件补遗书（如果有）</w:t>
      </w: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（七）技术建议书</w:t>
      </w:r>
    </w:p>
    <w:p w:rsidR="005B02D5" w:rsidRDefault="00966564">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（八）其他材料</w:t>
      </w:r>
    </w:p>
    <w:p w:rsidR="005B02D5" w:rsidRDefault="00966564">
      <w:pPr>
        <w:pStyle w:val="Default"/>
        <w:rPr>
          <w:rFonts w:ascii="宋体" w:hAnsi="宋体" w:cs="宋体"/>
          <w:sz w:val="28"/>
          <w:szCs w:val="28"/>
        </w:rPr>
      </w:pPr>
      <w:bookmarkStart w:id="70" w:name="_Toc17671"/>
      <w:r>
        <w:rPr>
          <w:rFonts w:ascii="Arial" w:hAnsi="Arial" w:cs="Arial"/>
          <w:b/>
          <w:bCs/>
          <w:sz w:val="28"/>
          <w:szCs w:val="28"/>
        </w:rPr>
        <w:t xml:space="preserve"> </w:t>
      </w: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rPr>
          <w:rFonts w:ascii="宋体" w:hAnsi="宋体" w:cs="宋体"/>
        </w:rPr>
      </w:pPr>
    </w:p>
    <w:p w:rsidR="005B02D5" w:rsidRDefault="005B02D5">
      <w:pPr>
        <w:pStyle w:val="3"/>
        <w:spacing w:before="240" w:after="120" w:line="415" w:lineRule="auto"/>
        <w:jc w:val="center"/>
        <w:rPr>
          <w:rFonts w:ascii="宋体" w:hAnsi="宋体" w:cs="宋体"/>
          <w:sz w:val="32"/>
        </w:rPr>
      </w:pPr>
      <w:bookmarkStart w:id="71" w:name="_Toc246996357"/>
      <w:bookmarkStart w:id="72" w:name="_Toc367611116"/>
      <w:bookmarkStart w:id="73" w:name="_Toc370400666"/>
      <w:bookmarkStart w:id="74" w:name="_Toc144974858"/>
      <w:bookmarkStart w:id="75" w:name="_Toc179632809"/>
      <w:bookmarkStart w:id="76" w:name="_Toc397696306"/>
      <w:bookmarkStart w:id="77" w:name="_Toc370400500"/>
      <w:bookmarkStart w:id="78" w:name="_Toc246997100"/>
      <w:bookmarkStart w:id="79" w:name="_Toc152045789"/>
      <w:bookmarkStart w:id="80" w:name="_Toc152042578"/>
      <w:bookmarkStart w:id="81" w:name="_Toc247085875"/>
    </w:p>
    <w:bookmarkEnd w:id="71"/>
    <w:bookmarkEnd w:id="72"/>
    <w:bookmarkEnd w:id="73"/>
    <w:bookmarkEnd w:id="74"/>
    <w:bookmarkEnd w:id="75"/>
    <w:bookmarkEnd w:id="76"/>
    <w:bookmarkEnd w:id="77"/>
    <w:bookmarkEnd w:id="78"/>
    <w:bookmarkEnd w:id="79"/>
    <w:bookmarkEnd w:id="80"/>
    <w:bookmarkEnd w:id="81"/>
    <w:p w:rsidR="005B02D5" w:rsidRDefault="005B02D5">
      <w:pPr>
        <w:snapToGrid w:val="0"/>
        <w:spacing w:line="440" w:lineRule="exact"/>
        <w:rPr>
          <w:rFonts w:ascii="宋体" w:hAnsi="宋体" w:cs="宋体"/>
          <w:sz w:val="24"/>
        </w:rPr>
      </w:pPr>
    </w:p>
    <w:p w:rsidR="005B02D5" w:rsidRDefault="005B02D5">
      <w:pPr>
        <w:snapToGrid w:val="0"/>
        <w:spacing w:line="440" w:lineRule="exact"/>
        <w:rPr>
          <w:rFonts w:ascii="宋体" w:hAnsi="宋体" w:cs="宋体"/>
          <w:sz w:val="24"/>
        </w:rPr>
      </w:pPr>
    </w:p>
    <w:p w:rsidR="005B02D5" w:rsidRDefault="00966564">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lastRenderedPageBreak/>
        <w:t>一、投标函</w:t>
      </w:r>
    </w:p>
    <w:p w:rsidR="005B02D5" w:rsidRDefault="00966564">
      <w:pPr>
        <w:spacing w:line="400" w:lineRule="exact"/>
        <w:ind w:firstLineChars="200" w:firstLine="643"/>
        <w:jc w:val="center"/>
        <w:rPr>
          <w:rFonts w:ascii="宋体" w:cs="宋体"/>
          <w:b/>
          <w:kern w:val="0"/>
          <w:sz w:val="32"/>
          <w:szCs w:val="32"/>
        </w:rPr>
      </w:pPr>
      <w:r>
        <w:rPr>
          <w:rFonts w:ascii="宋体" w:cs="宋体" w:hint="eastAsia"/>
          <w:b/>
          <w:kern w:val="0"/>
          <w:sz w:val="32"/>
          <w:szCs w:val="32"/>
        </w:rPr>
        <w:t>投标函（第一信封）</w:t>
      </w:r>
    </w:p>
    <w:p w:rsidR="005B02D5" w:rsidRDefault="005B02D5">
      <w:pPr>
        <w:autoSpaceDE w:val="0"/>
        <w:autoSpaceDN w:val="0"/>
        <w:adjustRightInd w:val="0"/>
        <w:jc w:val="left"/>
        <w:rPr>
          <w:rFonts w:ascii="宋体" w:cs="宋体"/>
          <w:color w:val="000000"/>
          <w:kern w:val="0"/>
          <w:sz w:val="36"/>
          <w:szCs w:val="36"/>
        </w:rPr>
      </w:pPr>
    </w:p>
    <w:p w:rsidR="005B02D5" w:rsidRDefault="00966564">
      <w:pPr>
        <w:adjustRightInd w:val="0"/>
        <w:snapToGrid w:val="0"/>
        <w:spacing w:line="360" w:lineRule="auto"/>
        <w:rPr>
          <w:rFonts w:ascii="宋体" w:hAnsi="宋体" w:cs="宋体"/>
          <w:sz w:val="24"/>
        </w:rPr>
      </w:pPr>
      <w:r>
        <w:rPr>
          <w:rFonts w:ascii="宋体" w:hAnsi="宋体" w:cs="宋体" w:hint="eastAsia"/>
          <w:sz w:val="24"/>
          <w:u w:val="single"/>
        </w:rPr>
        <w:t xml:space="preserve">            </w:t>
      </w:r>
      <w:r>
        <w:rPr>
          <w:rFonts w:ascii="宋体" w:hAnsi="宋体" w:cs="宋体" w:hint="eastAsia"/>
          <w:sz w:val="24"/>
        </w:rPr>
        <w:t>（招标人全称）：</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hint="eastAsia"/>
          <w:sz w:val="24"/>
        </w:rPr>
        <w:t>1.我方经认真分析、研究了你方提供的</w:t>
      </w:r>
      <w:r>
        <w:rPr>
          <w:rFonts w:ascii="宋体" w:hAnsi="宋体" w:cs="宋体"/>
          <w:sz w:val="24"/>
        </w:rPr>
        <w:t xml:space="preserve"> </w:t>
      </w:r>
      <w:r>
        <w:rPr>
          <w:rFonts w:ascii="宋体" w:hAnsi="宋体" w:cs="宋体" w:hint="eastAsia"/>
          <w:sz w:val="24"/>
        </w:rPr>
        <w:t xml:space="preserve">  （项目名称）交工验收质量检测的招标文件（含补遗书和通知书），决定参加该工程投标。在此郑重表示，愿意按照递交的商务文件及技术建议书确定的投入力量和工作方法，遵照质量检测招标文件中提出的各项要求，承担并完成本工程在合同工期内的交工验收质量检测工作。</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hint="eastAsia"/>
          <w:sz w:val="24"/>
        </w:rPr>
        <w:t>2.我方承诺在招标文件规定的投标有效期内不撤销投标文件。</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hint="eastAsia"/>
          <w:sz w:val="24"/>
        </w:rPr>
        <w:t>3.项目负责人：</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（姓名），年龄</w:t>
      </w:r>
      <w:r>
        <w:rPr>
          <w:rFonts w:ascii="宋体" w:hAnsi="宋体" w:cs="宋体" w:hint="eastAsia"/>
          <w:sz w:val="24"/>
          <w:u w:val="single"/>
        </w:rPr>
        <w:t xml:space="preserve">     </w:t>
      </w:r>
      <w:r>
        <w:rPr>
          <w:rFonts w:ascii="宋体" w:hAnsi="宋体" w:cs="宋体" w:hint="eastAsia"/>
          <w:sz w:val="24"/>
        </w:rPr>
        <w:t>，职称</w:t>
      </w:r>
      <w:r>
        <w:rPr>
          <w:rFonts w:ascii="宋体" w:hAnsi="宋体" w:cs="宋体" w:hint="eastAsia"/>
          <w:sz w:val="24"/>
          <w:u w:val="single"/>
        </w:rPr>
        <w:t xml:space="preserve">     </w:t>
      </w:r>
      <w:r>
        <w:rPr>
          <w:rFonts w:ascii="宋体" w:hAnsi="宋体" w:cs="宋体" w:hint="eastAsia"/>
          <w:sz w:val="24"/>
        </w:rPr>
        <w:t>，证书号码</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rPr>
        <w:t>。</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4.我方已按招标文件的要求提交了投标保证金，并同意从招标文件规定的递交投标文件截止时间起</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日内保持投标文件有效。在此有效期内，我方将遵守承诺，并同意随时解答你方的询问，按你方的要求提供补充资料，并随时准备接受中标或落标通知。如果贵方接受我方的投标，我们将保证在接到发包人的进驻通知后</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日内进驻现场并开展工作。</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5.在合同协议书正式签署生效之前，本投标书连同你方的中标通知书及双方共同签署的补充文件将构成双方共同遵守的文件，对双方具有约束力。</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6.我们理解你方不负担我方的任何投标费用。</w:t>
      </w:r>
    </w:p>
    <w:p w:rsidR="005B02D5" w:rsidRDefault="00966564">
      <w:pPr>
        <w:adjustRightInd w:val="0"/>
        <w:snapToGrid w:val="0"/>
        <w:spacing w:line="360" w:lineRule="auto"/>
        <w:ind w:firstLine="480"/>
        <w:rPr>
          <w:rFonts w:ascii="宋体" w:hAnsi="宋体" w:cs="宋体"/>
          <w:sz w:val="24"/>
        </w:rPr>
      </w:pPr>
      <w:r>
        <w:rPr>
          <w:rFonts w:ascii="宋体" w:hAnsi="宋体" w:cs="宋体" w:hint="eastAsia"/>
          <w:sz w:val="24"/>
        </w:rPr>
        <w:t>7.如果我方在接到中标通知书</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日内未能或拒绝与贵方签订质量检测合同协议书，或在接到中标通知后</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日内未能提交履约担保，你方有权没收投标担保，并依序确定其他中标候选人为中标人。</w:t>
      </w:r>
    </w:p>
    <w:p w:rsidR="005B02D5" w:rsidRDefault="005B02D5" w:rsidP="00506A9C">
      <w:pPr>
        <w:adjustRightInd w:val="0"/>
        <w:snapToGrid w:val="0"/>
        <w:spacing w:line="360" w:lineRule="auto"/>
        <w:rPr>
          <w:rFonts w:ascii="宋体" w:hAnsi="宋体" w:cs="宋体"/>
          <w:sz w:val="24"/>
        </w:rPr>
      </w:pPr>
    </w:p>
    <w:p w:rsidR="005B02D5" w:rsidRDefault="00966564">
      <w:pPr>
        <w:adjustRightInd w:val="0"/>
        <w:snapToGrid w:val="0"/>
        <w:spacing w:line="360" w:lineRule="auto"/>
        <w:ind w:firstLineChars="1550" w:firstLine="3720"/>
        <w:rPr>
          <w:rFonts w:ascii="宋体" w:hAnsi="宋体" w:cs="宋体"/>
          <w:sz w:val="24"/>
        </w:rPr>
      </w:pPr>
      <w:r>
        <w:rPr>
          <w:rFonts w:ascii="宋体" w:hAnsi="宋体" w:cs="宋体" w:hint="eastAsia"/>
          <w:sz w:val="24"/>
        </w:rPr>
        <w:t>投标人：</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（全称）（盖单位章）</w:t>
      </w:r>
    </w:p>
    <w:p w:rsidR="005B02D5" w:rsidRDefault="00966564">
      <w:pPr>
        <w:adjustRightInd w:val="0"/>
        <w:snapToGrid w:val="0"/>
        <w:spacing w:line="360" w:lineRule="auto"/>
        <w:ind w:firstLineChars="1550" w:firstLine="3720"/>
        <w:rPr>
          <w:rFonts w:ascii="宋体" w:hAnsi="宋体" w:cs="宋体"/>
          <w:sz w:val="24"/>
        </w:rPr>
      </w:pPr>
      <w:r>
        <w:rPr>
          <w:rFonts w:ascii="宋体" w:hAnsi="宋体" w:cs="宋体" w:hint="eastAsia"/>
          <w:sz w:val="24"/>
        </w:rPr>
        <w:t>法定代表人或其委托代理人：</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（签字）</w:t>
      </w:r>
    </w:p>
    <w:p w:rsidR="00506A9C" w:rsidRDefault="00506A9C" w:rsidP="00506A9C">
      <w:pPr>
        <w:adjustRightInd w:val="0"/>
        <w:snapToGrid w:val="0"/>
        <w:spacing w:line="360" w:lineRule="auto"/>
        <w:ind w:firstLineChars="1550" w:firstLine="3720"/>
        <w:rPr>
          <w:rFonts w:ascii="宋体" w:hAnsi="宋体" w:cs="宋体"/>
          <w:sz w:val="24"/>
        </w:rPr>
      </w:pPr>
      <w:r>
        <w:rPr>
          <w:rFonts w:ascii="宋体" w:hAnsi="宋体" w:cs="宋体" w:hint="eastAsia"/>
          <w:sz w:val="24"/>
        </w:rPr>
        <w:t>地  址：</w:t>
      </w:r>
    </w:p>
    <w:p w:rsidR="00506A9C" w:rsidRDefault="00506A9C" w:rsidP="00506A9C">
      <w:pPr>
        <w:adjustRightInd w:val="0"/>
        <w:snapToGrid w:val="0"/>
        <w:spacing w:line="360" w:lineRule="auto"/>
        <w:ind w:firstLineChars="1550" w:firstLine="3720"/>
        <w:rPr>
          <w:rFonts w:ascii="宋体" w:hAnsi="宋体" w:cs="宋体"/>
          <w:sz w:val="24"/>
        </w:rPr>
      </w:pPr>
      <w:r>
        <w:rPr>
          <w:rFonts w:ascii="宋体" w:hAnsi="宋体" w:cs="宋体" w:hint="eastAsia"/>
          <w:sz w:val="24"/>
        </w:rPr>
        <w:t>网  址：</w:t>
      </w:r>
    </w:p>
    <w:p w:rsidR="00506A9C" w:rsidRDefault="00506A9C" w:rsidP="00506A9C">
      <w:pPr>
        <w:adjustRightInd w:val="0"/>
        <w:snapToGrid w:val="0"/>
        <w:spacing w:line="360" w:lineRule="auto"/>
        <w:ind w:firstLineChars="1550" w:firstLine="3720"/>
        <w:rPr>
          <w:rFonts w:ascii="宋体" w:hAnsi="宋体" w:cs="宋体"/>
          <w:sz w:val="24"/>
        </w:rPr>
      </w:pPr>
      <w:r>
        <w:rPr>
          <w:rFonts w:ascii="宋体" w:hAnsi="宋体" w:cs="宋体" w:hint="eastAsia"/>
          <w:sz w:val="24"/>
        </w:rPr>
        <w:t>电  话：</w:t>
      </w:r>
    </w:p>
    <w:p w:rsidR="00506A9C" w:rsidRDefault="00506A9C" w:rsidP="00506A9C">
      <w:pPr>
        <w:adjustRightInd w:val="0"/>
        <w:snapToGrid w:val="0"/>
        <w:spacing w:line="360" w:lineRule="auto"/>
        <w:ind w:firstLineChars="1550" w:firstLine="3720"/>
        <w:rPr>
          <w:rFonts w:ascii="宋体" w:hAnsi="宋体" w:cs="宋体"/>
          <w:sz w:val="24"/>
        </w:rPr>
      </w:pPr>
      <w:r>
        <w:rPr>
          <w:rFonts w:ascii="宋体" w:hAnsi="宋体" w:cs="宋体" w:hint="eastAsia"/>
          <w:sz w:val="24"/>
        </w:rPr>
        <w:t>传  真：</w:t>
      </w:r>
    </w:p>
    <w:p w:rsidR="005B02D5" w:rsidRDefault="00506A9C" w:rsidP="00506A9C">
      <w:pPr>
        <w:adjustRightInd w:val="0"/>
        <w:snapToGrid w:val="0"/>
        <w:spacing w:line="360" w:lineRule="auto"/>
        <w:ind w:firstLineChars="1550" w:firstLine="3720"/>
        <w:rPr>
          <w:rFonts w:ascii="宋体" w:hAnsi="宋体" w:cs="宋体"/>
          <w:sz w:val="24"/>
        </w:rPr>
      </w:pPr>
      <w:r>
        <w:rPr>
          <w:rFonts w:ascii="宋体" w:hAnsi="宋体" w:cs="宋体" w:hint="eastAsia"/>
          <w:sz w:val="24"/>
        </w:rPr>
        <w:t>邮政编码：</w:t>
      </w:r>
    </w:p>
    <w:p w:rsidR="005B02D5" w:rsidRDefault="00966564">
      <w:pPr>
        <w:adjustRightInd w:val="0"/>
        <w:snapToGrid w:val="0"/>
        <w:spacing w:line="360" w:lineRule="auto"/>
        <w:ind w:firstLineChars="2150" w:firstLine="5160"/>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5B02D5" w:rsidRDefault="005B02D5">
      <w:pPr>
        <w:pStyle w:val="3"/>
        <w:spacing w:before="260" w:after="260" w:line="415" w:lineRule="auto"/>
        <w:rPr>
          <w:rFonts w:ascii="宋体" w:hAnsi="宋体" w:cs="宋体"/>
          <w:sz w:val="32"/>
        </w:rPr>
        <w:sectPr w:rsidR="005B02D5">
          <w:pgSz w:w="11906" w:h="16838"/>
          <w:pgMar w:top="1418" w:right="1134" w:bottom="1134" w:left="1418" w:header="851" w:footer="992" w:gutter="0"/>
          <w:cols w:space="720"/>
          <w:docGrid w:linePitch="312"/>
        </w:sectPr>
      </w:pPr>
    </w:p>
    <w:p w:rsidR="005B02D5" w:rsidRPr="00506A9C" w:rsidRDefault="00966564" w:rsidP="00506A9C">
      <w:pPr>
        <w:pStyle w:val="3"/>
        <w:spacing w:before="100" w:beforeAutospacing="1" w:after="100" w:afterAutospacing="1" w:line="240" w:lineRule="auto"/>
        <w:jc w:val="center"/>
        <w:rPr>
          <w:rFonts w:ascii="宋体" w:hAnsi="宋体" w:cs="宋体"/>
          <w:sz w:val="32"/>
        </w:rPr>
      </w:pPr>
      <w:bookmarkStart w:id="82" w:name="_Toc470600517"/>
      <w:bookmarkStart w:id="83" w:name="_Toc23702"/>
      <w:bookmarkStart w:id="84" w:name="_Toc222740175"/>
      <w:bookmarkStart w:id="85" w:name="_Toc25115"/>
      <w:bookmarkEnd w:id="70"/>
      <w:r>
        <w:rPr>
          <w:rFonts w:ascii="宋体" w:hAnsi="宋体" w:cs="宋体" w:hint="eastAsia"/>
          <w:sz w:val="32"/>
        </w:rPr>
        <w:lastRenderedPageBreak/>
        <w:t>二、授权委托书或法定代表人身份证明</w:t>
      </w:r>
      <w:bookmarkEnd w:id="82"/>
    </w:p>
    <w:p w:rsidR="005B02D5" w:rsidRDefault="00506A9C">
      <w:pPr>
        <w:snapToGrid w:val="0"/>
        <w:spacing w:line="500" w:lineRule="exact"/>
        <w:jc w:val="center"/>
        <w:outlineLvl w:val="2"/>
        <w:rPr>
          <w:rFonts w:ascii="宋体" w:hAnsi="宋体" w:cs="宋体"/>
          <w:b/>
          <w:sz w:val="30"/>
          <w:szCs w:val="30"/>
        </w:rPr>
      </w:pPr>
      <w:r>
        <w:rPr>
          <w:rFonts w:ascii="宋体" w:hAnsi="宋体" w:cs="宋体" w:hint="eastAsia"/>
          <w:b/>
          <w:sz w:val="30"/>
          <w:szCs w:val="30"/>
        </w:rPr>
        <w:t>(一)</w:t>
      </w:r>
      <w:r w:rsidR="00966564">
        <w:rPr>
          <w:rFonts w:ascii="宋体" w:hAnsi="宋体" w:cs="宋体" w:hint="eastAsia"/>
          <w:b/>
          <w:sz w:val="30"/>
          <w:szCs w:val="30"/>
        </w:rPr>
        <w:t>授权委托书</w:t>
      </w:r>
      <w:bookmarkEnd w:id="83"/>
      <w:bookmarkEnd w:id="84"/>
      <w:bookmarkEnd w:id="85"/>
      <w:r w:rsidR="00966564">
        <w:rPr>
          <w:rFonts w:ascii="宋体" w:hAnsi="宋体" w:cs="宋体" w:hint="eastAsia"/>
          <w:b/>
          <w:sz w:val="30"/>
          <w:szCs w:val="30"/>
        </w:rPr>
        <w:t xml:space="preserve"> </w:t>
      </w:r>
    </w:p>
    <w:p w:rsidR="005B02D5" w:rsidRDefault="005B02D5">
      <w:pPr>
        <w:snapToGrid w:val="0"/>
        <w:spacing w:line="500" w:lineRule="exact"/>
        <w:jc w:val="center"/>
        <w:outlineLvl w:val="2"/>
        <w:rPr>
          <w:rFonts w:ascii="宋体" w:hAnsi="宋体" w:cs="宋体"/>
          <w:b/>
          <w:sz w:val="28"/>
          <w:szCs w:val="28"/>
        </w:rPr>
      </w:pPr>
    </w:p>
    <w:p w:rsidR="005B02D5" w:rsidRDefault="00966564">
      <w:pPr>
        <w:spacing w:line="360" w:lineRule="auto"/>
        <w:ind w:firstLineChars="200" w:firstLine="482"/>
        <w:rPr>
          <w:rFonts w:ascii="宋体" w:hAnsi="宋体" w:cs="宋体"/>
          <w:sz w:val="24"/>
        </w:rPr>
      </w:pPr>
      <w:r>
        <w:rPr>
          <w:rFonts w:ascii="宋体" w:hAnsi="宋体" w:cs="宋体" w:hint="eastAsia"/>
          <w:b/>
          <w:sz w:val="24"/>
        </w:rPr>
        <w:t xml:space="preserve"> </w:t>
      </w:r>
    </w:p>
    <w:p w:rsidR="005B02D5" w:rsidRDefault="00966564">
      <w:pPr>
        <w:spacing w:line="360" w:lineRule="auto"/>
        <w:ind w:firstLineChars="200" w:firstLine="480"/>
        <w:rPr>
          <w:rFonts w:ascii="宋体" w:hAnsi="宋体" w:cs="宋体"/>
          <w:sz w:val="24"/>
        </w:rPr>
      </w:pPr>
      <w:r>
        <w:rPr>
          <w:rFonts w:ascii="宋体" w:hAnsi="宋体" w:cs="宋体" w:hint="eastAsia"/>
          <w:sz w:val="24"/>
          <w:u w:val="single"/>
        </w:rPr>
        <w:t>（投标人全称）（职务）（姓名）</w:t>
      </w:r>
      <w:r>
        <w:rPr>
          <w:rFonts w:ascii="宋体" w:hAnsi="宋体" w:cs="宋体" w:hint="eastAsia"/>
          <w:sz w:val="24"/>
        </w:rPr>
        <w:t>以法定代表人的身份，授权</w:t>
      </w:r>
      <w:r>
        <w:rPr>
          <w:rFonts w:ascii="宋体" w:hAnsi="宋体" w:cs="宋体" w:hint="eastAsia"/>
          <w:sz w:val="24"/>
          <w:u w:val="single"/>
        </w:rPr>
        <w:t>（投标人或其下属单位全称）</w:t>
      </w:r>
      <w:r>
        <w:rPr>
          <w:rFonts w:ascii="宋体" w:hAnsi="宋体" w:cs="宋体" w:hint="eastAsia"/>
          <w:sz w:val="24"/>
        </w:rPr>
        <w:t>的</w:t>
      </w:r>
      <w:r>
        <w:rPr>
          <w:rFonts w:ascii="宋体" w:hAnsi="宋体" w:cs="宋体" w:hint="eastAsia"/>
          <w:sz w:val="24"/>
          <w:u w:val="single"/>
        </w:rPr>
        <w:t>（职务） （姓名）</w:t>
      </w:r>
      <w:r>
        <w:rPr>
          <w:rFonts w:ascii="宋体" w:hAnsi="宋体" w:cs="宋体" w:hint="eastAsia"/>
          <w:sz w:val="24"/>
        </w:rPr>
        <w:t>为我单位的合法代理人。该代理人在陕西</w:t>
      </w:r>
      <w:r>
        <w:rPr>
          <w:rFonts w:ascii="宋体" w:hAnsi="宋体" w:cs="宋体" w:hint="eastAsia"/>
          <w:kern w:val="0"/>
          <w:sz w:val="24"/>
          <w:u w:val="single"/>
        </w:rPr>
        <w:t>旬邑至凤翔</w:t>
      </w:r>
      <w:r>
        <w:rPr>
          <w:rFonts w:ascii="宋体" w:hAnsi="宋体" w:cs="宋体" w:hint="eastAsia"/>
          <w:sz w:val="24"/>
        </w:rPr>
        <w:t>高速公路项目</w:t>
      </w:r>
      <w:r>
        <w:rPr>
          <w:rFonts w:hint="eastAsia"/>
          <w:kern w:val="0"/>
        </w:rPr>
        <w:t>交工验收质量检测</w:t>
      </w:r>
      <w:r>
        <w:rPr>
          <w:rFonts w:ascii="宋体" w:hAnsi="宋体" w:cs="宋体" w:hint="eastAsia"/>
          <w:sz w:val="24"/>
        </w:rPr>
        <w:t>的投标过程中，以我单位名义签署的一切文件和处理与之相关的一切事务，我方均以承认。</w:t>
      </w:r>
    </w:p>
    <w:p w:rsidR="005B02D5" w:rsidRDefault="00966564">
      <w:pPr>
        <w:spacing w:line="360" w:lineRule="auto"/>
        <w:ind w:firstLineChars="200" w:firstLine="480"/>
        <w:rPr>
          <w:rFonts w:ascii="宋体" w:hAnsi="宋体" w:cs="宋体"/>
          <w:sz w:val="24"/>
        </w:rPr>
      </w:pPr>
      <w:r>
        <w:rPr>
          <w:rFonts w:ascii="宋体" w:hAnsi="宋体" w:cs="宋体" w:hint="eastAsia"/>
          <w:sz w:val="24"/>
        </w:rPr>
        <w:t>代理人无权再授权。</w:t>
      </w:r>
    </w:p>
    <w:p w:rsidR="005B02D5" w:rsidRDefault="005B02D5">
      <w:pPr>
        <w:spacing w:line="360" w:lineRule="auto"/>
        <w:ind w:firstLineChars="200" w:firstLine="480"/>
        <w:rPr>
          <w:rFonts w:ascii="宋体" w:hAnsi="宋体" w:cs="宋体"/>
          <w:sz w:val="24"/>
        </w:rPr>
      </w:pPr>
    </w:p>
    <w:p w:rsidR="005B02D5" w:rsidRDefault="00966564">
      <w:pPr>
        <w:spacing w:line="360" w:lineRule="auto"/>
        <w:ind w:firstLineChars="200" w:firstLine="480"/>
        <w:rPr>
          <w:rFonts w:ascii="宋体" w:hAnsi="宋体" w:cs="宋体"/>
          <w:sz w:val="24"/>
        </w:rPr>
      </w:pPr>
      <w:r>
        <w:rPr>
          <w:rFonts w:ascii="宋体" w:hAnsi="宋体" w:cs="宋体" w:hint="eastAsia"/>
          <w:sz w:val="24"/>
        </w:rPr>
        <w:t xml:space="preserve">     </w:t>
      </w:r>
    </w:p>
    <w:p w:rsidR="005B02D5" w:rsidRDefault="005B02D5">
      <w:pPr>
        <w:spacing w:line="360" w:lineRule="auto"/>
        <w:ind w:firstLineChars="200" w:firstLine="480"/>
        <w:rPr>
          <w:rFonts w:ascii="宋体" w:hAnsi="宋体" w:cs="宋体"/>
          <w:sz w:val="24"/>
        </w:rPr>
      </w:pPr>
    </w:p>
    <w:p w:rsidR="005B02D5" w:rsidRDefault="005B02D5">
      <w:pPr>
        <w:spacing w:line="360" w:lineRule="auto"/>
        <w:ind w:firstLineChars="200" w:firstLine="480"/>
        <w:rPr>
          <w:rFonts w:ascii="宋体" w:hAnsi="宋体" w:cs="宋体"/>
          <w:sz w:val="24"/>
        </w:rPr>
      </w:pPr>
    </w:p>
    <w:p w:rsidR="005B02D5" w:rsidRDefault="005B02D5">
      <w:pPr>
        <w:spacing w:line="360" w:lineRule="auto"/>
        <w:ind w:firstLineChars="200" w:firstLine="480"/>
        <w:rPr>
          <w:rFonts w:ascii="宋体" w:hAnsi="宋体" w:cs="宋体"/>
          <w:sz w:val="24"/>
        </w:rPr>
      </w:pPr>
    </w:p>
    <w:p w:rsidR="005B02D5" w:rsidRDefault="00966564">
      <w:pPr>
        <w:spacing w:line="360" w:lineRule="auto"/>
        <w:ind w:firstLineChars="1050" w:firstLine="25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ascii="宋体" w:hAnsi="宋体" w:cs="宋体" w:hint="eastAsia"/>
          <w:sz w:val="24"/>
        </w:rPr>
        <w:t>（盖单位章）</w:t>
      </w:r>
    </w:p>
    <w:p w:rsidR="005B02D5" w:rsidRDefault="00966564">
      <w:pPr>
        <w:spacing w:line="360" w:lineRule="auto"/>
        <w:ind w:firstLineChars="1050" w:firstLine="2520"/>
        <w:rPr>
          <w:rFonts w:ascii="宋体" w:hAnsi="宋体" w:cs="宋体"/>
          <w:sz w:val="24"/>
        </w:rPr>
      </w:pPr>
      <w:r>
        <w:rPr>
          <w:rFonts w:ascii="宋体" w:hAnsi="宋体" w:cs="宋体" w:hint="eastAsia"/>
          <w:sz w:val="24"/>
        </w:rPr>
        <w:t>法定代表人：</w:t>
      </w:r>
      <w:r>
        <w:rPr>
          <w:rFonts w:ascii="宋体" w:hAnsi="宋体" w:cs="宋体" w:hint="eastAsia"/>
          <w:sz w:val="24"/>
          <w:u w:val="single"/>
        </w:rPr>
        <w:t xml:space="preserve">             </w:t>
      </w:r>
      <w:r>
        <w:rPr>
          <w:rFonts w:ascii="宋体" w:hAnsi="宋体" w:cs="宋体" w:hint="eastAsia"/>
          <w:sz w:val="24"/>
        </w:rPr>
        <w:t>（签字）</w:t>
      </w:r>
    </w:p>
    <w:p w:rsidR="005B02D5" w:rsidRDefault="00966564">
      <w:pPr>
        <w:spacing w:line="360" w:lineRule="auto"/>
        <w:ind w:firstLineChars="1050" w:firstLine="252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rsidR="005B02D5" w:rsidRDefault="00966564">
      <w:pPr>
        <w:spacing w:line="360" w:lineRule="auto"/>
        <w:ind w:firstLineChars="1050" w:firstLine="2520"/>
        <w:rPr>
          <w:rFonts w:ascii="宋体" w:hAnsi="宋体" w:cs="宋体"/>
          <w:sz w:val="24"/>
        </w:rPr>
      </w:pPr>
      <w:r>
        <w:rPr>
          <w:rFonts w:ascii="宋体" w:hAnsi="宋体" w:cs="宋体" w:hint="eastAsia"/>
          <w:sz w:val="24"/>
        </w:rPr>
        <w:t>委托代理人：</w:t>
      </w:r>
      <w:r>
        <w:rPr>
          <w:rFonts w:ascii="宋体" w:hAnsi="宋体" w:cs="宋体" w:hint="eastAsia"/>
          <w:sz w:val="24"/>
          <w:u w:val="single"/>
        </w:rPr>
        <w:t xml:space="preserve">             </w:t>
      </w:r>
      <w:r>
        <w:rPr>
          <w:rFonts w:ascii="宋体" w:hAnsi="宋体" w:cs="宋体" w:hint="eastAsia"/>
          <w:sz w:val="24"/>
        </w:rPr>
        <w:t>（签字）</w:t>
      </w:r>
    </w:p>
    <w:p w:rsidR="005B02D5" w:rsidRDefault="00966564">
      <w:pPr>
        <w:spacing w:line="360" w:lineRule="auto"/>
        <w:ind w:firstLineChars="1050" w:firstLine="252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rsidR="005B02D5" w:rsidRDefault="00966564" w:rsidP="00346F90">
      <w:pPr>
        <w:spacing w:afterLines="50" w:line="360" w:lineRule="exact"/>
        <w:ind w:firstLineChars="1900" w:firstLine="4560"/>
        <w:rPr>
          <w:rFonts w:ascii="宋体" w:hAnsi="宋体" w:cs="宋体"/>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5B02D5" w:rsidRDefault="005B02D5">
      <w:pPr>
        <w:spacing w:line="320" w:lineRule="exact"/>
        <w:ind w:firstLineChars="200" w:firstLine="560"/>
        <w:rPr>
          <w:rFonts w:ascii="宋体" w:hAnsi="宋体" w:cs="宋体"/>
          <w:sz w:val="28"/>
          <w:szCs w:val="28"/>
        </w:rPr>
      </w:pPr>
    </w:p>
    <w:p w:rsidR="005B02D5" w:rsidRDefault="005B02D5">
      <w:pPr>
        <w:spacing w:line="320" w:lineRule="exact"/>
        <w:ind w:firstLineChars="200" w:firstLine="560"/>
        <w:rPr>
          <w:rFonts w:ascii="宋体" w:hAnsi="宋体" w:cs="宋体"/>
          <w:sz w:val="28"/>
          <w:szCs w:val="28"/>
        </w:rPr>
      </w:pPr>
    </w:p>
    <w:p w:rsidR="005B02D5" w:rsidRDefault="005B02D5">
      <w:pPr>
        <w:spacing w:line="320" w:lineRule="exact"/>
        <w:rPr>
          <w:rFonts w:ascii="宋体" w:hAnsi="宋体" w:cs="宋体"/>
          <w:sz w:val="28"/>
          <w:szCs w:val="28"/>
        </w:rPr>
      </w:pPr>
    </w:p>
    <w:p w:rsidR="005B02D5" w:rsidRDefault="005B02D5">
      <w:pPr>
        <w:spacing w:line="320" w:lineRule="exact"/>
        <w:ind w:firstLineChars="200" w:firstLine="560"/>
        <w:rPr>
          <w:rFonts w:ascii="宋体" w:hAnsi="宋体" w:cs="宋体"/>
          <w:sz w:val="28"/>
          <w:szCs w:val="28"/>
        </w:rPr>
      </w:pPr>
    </w:p>
    <w:p w:rsidR="005B02D5" w:rsidRDefault="005B02D5">
      <w:pPr>
        <w:spacing w:line="320" w:lineRule="exact"/>
        <w:ind w:firstLineChars="200" w:firstLine="420"/>
        <w:rPr>
          <w:rFonts w:ascii="宋体" w:hAnsi="宋体" w:cs="宋体"/>
          <w:szCs w:val="21"/>
        </w:rPr>
      </w:pPr>
    </w:p>
    <w:p w:rsidR="005B02D5" w:rsidRDefault="00966564">
      <w:pPr>
        <w:spacing w:line="320" w:lineRule="exact"/>
        <w:ind w:firstLineChars="200" w:firstLine="420"/>
        <w:rPr>
          <w:rFonts w:ascii="宋体" w:hAnsi="宋体" w:cs="宋体"/>
          <w:szCs w:val="21"/>
        </w:rPr>
      </w:pPr>
      <w:r>
        <w:rPr>
          <w:rFonts w:ascii="宋体" w:hAnsi="宋体" w:cs="宋体" w:hint="eastAsia"/>
          <w:szCs w:val="21"/>
        </w:rPr>
        <w:t>注：</w:t>
      </w:r>
      <w:r>
        <w:rPr>
          <w:rFonts w:ascii="宋体" w:hAnsi="宋体" w:cs="宋体" w:hint="eastAsia"/>
          <w:bCs/>
          <w:szCs w:val="21"/>
        </w:rPr>
        <w:t>1、如果投标文件全部由授权代理人签署，则应按此格式提交授权书；</w:t>
      </w:r>
    </w:p>
    <w:p w:rsidR="005B02D5" w:rsidRDefault="00966564">
      <w:pPr>
        <w:spacing w:line="320" w:lineRule="exact"/>
        <w:ind w:firstLineChars="400" w:firstLine="840"/>
        <w:rPr>
          <w:rFonts w:ascii="宋体" w:hAnsi="宋体" w:cs="宋体"/>
          <w:bCs/>
          <w:szCs w:val="21"/>
        </w:rPr>
      </w:pPr>
      <w:r>
        <w:rPr>
          <w:rFonts w:ascii="宋体" w:hAnsi="宋体" w:cs="宋体" w:hint="eastAsia"/>
          <w:bCs/>
          <w:szCs w:val="21"/>
        </w:rPr>
        <w:t>2、法定代表人和授权代理人必须在授权书上亲笔签名，不得使用印章、签名章或其他电子制版签名；</w:t>
      </w:r>
    </w:p>
    <w:p w:rsidR="005B02D5" w:rsidRDefault="00966564">
      <w:pPr>
        <w:spacing w:line="320" w:lineRule="exact"/>
        <w:ind w:firstLineChars="400" w:firstLine="840"/>
        <w:rPr>
          <w:rFonts w:ascii="宋体" w:hAnsi="宋体" w:cs="宋体"/>
          <w:bCs/>
          <w:szCs w:val="21"/>
        </w:rPr>
      </w:pPr>
      <w:r>
        <w:rPr>
          <w:rFonts w:ascii="宋体" w:hAnsi="宋体" w:cs="宋体" w:hint="eastAsia"/>
          <w:bCs/>
          <w:szCs w:val="21"/>
        </w:rPr>
        <w:t>3、授权书后须附法定代表人和授权代理人身份证复印件；</w:t>
      </w:r>
    </w:p>
    <w:p w:rsidR="005B02D5" w:rsidRDefault="00966564">
      <w:pPr>
        <w:spacing w:line="320" w:lineRule="exact"/>
        <w:ind w:firstLineChars="400" w:firstLine="840"/>
        <w:rPr>
          <w:rFonts w:ascii="宋体" w:hAnsi="宋体" w:cs="宋体"/>
          <w:bCs/>
          <w:szCs w:val="21"/>
        </w:rPr>
      </w:pPr>
      <w:r>
        <w:rPr>
          <w:rFonts w:ascii="宋体" w:hAnsi="宋体" w:cs="宋体" w:hint="eastAsia"/>
          <w:bCs/>
          <w:szCs w:val="21"/>
        </w:rPr>
        <w:t>4、如果由投标人的法定代表人亲自签署投标文件，则不需提交授权书，且法定代表人身份证明后须附法定代表人身份证复印件。</w:t>
      </w:r>
    </w:p>
    <w:p w:rsidR="005B02D5" w:rsidRDefault="005B02D5">
      <w:pPr>
        <w:spacing w:line="440" w:lineRule="exact"/>
        <w:jc w:val="center"/>
        <w:rPr>
          <w:rFonts w:ascii="宋体" w:hAnsi="宋体" w:cs="宋体"/>
          <w:b/>
          <w:kern w:val="0"/>
          <w:szCs w:val="21"/>
        </w:rPr>
        <w:sectPr w:rsidR="005B02D5">
          <w:headerReference w:type="default" r:id="rId16"/>
          <w:pgSz w:w="11906" w:h="16838"/>
          <w:pgMar w:top="1418" w:right="1134" w:bottom="1134" w:left="1418" w:header="851" w:footer="992" w:gutter="0"/>
          <w:cols w:space="720"/>
          <w:docGrid w:linePitch="312"/>
        </w:sectPr>
      </w:pPr>
    </w:p>
    <w:p w:rsidR="00506A9C" w:rsidRDefault="00506A9C" w:rsidP="00506A9C">
      <w:pPr>
        <w:pStyle w:val="3"/>
        <w:spacing w:before="100" w:beforeAutospacing="1" w:after="100" w:afterAutospacing="1" w:line="240" w:lineRule="auto"/>
        <w:jc w:val="center"/>
        <w:rPr>
          <w:rFonts w:ascii="宋体" w:hAnsi="宋体" w:cs="宋体"/>
          <w:b w:val="0"/>
          <w:sz w:val="30"/>
          <w:szCs w:val="30"/>
        </w:rPr>
      </w:pPr>
      <w:bookmarkStart w:id="86" w:name="_Toc12622"/>
      <w:r>
        <w:rPr>
          <w:rFonts w:ascii="宋体" w:hAnsi="宋体" w:cs="宋体" w:hint="eastAsia"/>
          <w:sz w:val="30"/>
          <w:szCs w:val="30"/>
        </w:rPr>
        <w:lastRenderedPageBreak/>
        <w:t>（二）法定代表人身份证明</w:t>
      </w:r>
    </w:p>
    <w:p w:rsidR="00506A9C" w:rsidRDefault="00506A9C" w:rsidP="00346F90">
      <w:pPr>
        <w:spacing w:beforeLines="100" w:afterLines="100" w:line="360" w:lineRule="auto"/>
        <w:jc w:val="center"/>
        <w:rPr>
          <w:rFonts w:ascii="宋体" w:hAnsi="宋体" w:cs="宋体"/>
          <w:b/>
          <w:sz w:val="32"/>
          <w:szCs w:val="32"/>
        </w:rPr>
      </w:pPr>
    </w:p>
    <w:p w:rsidR="00506A9C" w:rsidRDefault="00506A9C" w:rsidP="00506A9C">
      <w:pPr>
        <w:spacing w:line="480" w:lineRule="auto"/>
        <w:ind w:firstLineChars="150" w:firstLine="360"/>
        <w:jc w:val="left"/>
        <w:rPr>
          <w:rFonts w:ascii="宋体" w:hAnsi="宋体" w:cs="宋体"/>
          <w:sz w:val="24"/>
          <w:u w:val="single"/>
        </w:rPr>
      </w:pPr>
      <w:r>
        <w:rPr>
          <w:rFonts w:ascii="宋体" w:hAnsi="宋体" w:cs="宋体" w:hint="eastAsia"/>
          <w:sz w:val="24"/>
        </w:rPr>
        <w:t>投标人名称：</w:t>
      </w:r>
    </w:p>
    <w:p w:rsidR="00506A9C" w:rsidRDefault="00506A9C" w:rsidP="00506A9C">
      <w:pPr>
        <w:spacing w:line="480" w:lineRule="auto"/>
        <w:ind w:firstLineChars="150" w:firstLine="360"/>
        <w:jc w:val="left"/>
        <w:rPr>
          <w:rFonts w:ascii="宋体" w:hAnsi="宋体" w:cs="宋体"/>
          <w:sz w:val="24"/>
          <w:u w:val="single"/>
        </w:rPr>
      </w:pPr>
      <w:r>
        <w:rPr>
          <w:rFonts w:ascii="宋体" w:hAnsi="宋体" w:cs="宋体" w:hint="eastAsia"/>
          <w:sz w:val="24"/>
        </w:rPr>
        <w:t>地     址：</w:t>
      </w:r>
    </w:p>
    <w:p w:rsidR="00506A9C" w:rsidRDefault="00506A9C" w:rsidP="00506A9C">
      <w:pPr>
        <w:spacing w:line="480" w:lineRule="auto"/>
        <w:ind w:firstLineChars="150" w:firstLine="360"/>
        <w:rPr>
          <w:rFonts w:ascii="宋体" w:hAnsi="宋体" w:cs="宋体"/>
          <w:sz w:val="24"/>
        </w:rPr>
      </w:pPr>
      <w:r>
        <w:rPr>
          <w:rFonts w:ascii="宋体" w:hAnsi="宋体" w:cs="宋体" w:hint="eastAsia"/>
          <w:sz w:val="24"/>
        </w:rPr>
        <w:t>法定代表人姓名：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r>
        <w:rPr>
          <w:rFonts w:ascii="宋体" w:hAnsi="宋体" w:cs="宋体" w:hint="eastAsia"/>
          <w:sz w:val="24"/>
        </w:rPr>
        <w:t>系</w:t>
      </w:r>
      <w:r>
        <w:rPr>
          <w:rFonts w:ascii="宋体" w:hAnsi="宋体" w:cs="宋体" w:hint="eastAsia"/>
          <w:sz w:val="24"/>
          <w:u w:val="single"/>
        </w:rPr>
        <w:t xml:space="preserve">     （投标人全称）     </w:t>
      </w:r>
      <w:r>
        <w:rPr>
          <w:rFonts w:ascii="宋体" w:hAnsi="宋体" w:cs="宋体" w:hint="eastAsia"/>
          <w:sz w:val="24"/>
        </w:rPr>
        <w:t>的法定代表人。</w:t>
      </w:r>
    </w:p>
    <w:p w:rsidR="00506A9C" w:rsidRDefault="00506A9C" w:rsidP="00506A9C">
      <w:pPr>
        <w:spacing w:line="440" w:lineRule="exact"/>
        <w:ind w:firstLineChars="200" w:firstLine="480"/>
        <w:rPr>
          <w:rFonts w:ascii="宋体" w:hAnsi="宋体" w:cs="宋体"/>
          <w:sz w:val="24"/>
        </w:rPr>
      </w:pPr>
      <w:r>
        <w:rPr>
          <w:rFonts w:ascii="宋体" w:hAnsi="宋体" w:cs="宋体" w:hint="eastAsia"/>
          <w:sz w:val="24"/>
        </w:rPr>
        <w:t>特此证明。</w:t>
      </w:r>
    </w:p>
    <w:p w:rsidR="00506A9C" w:rsidRDefault="00506A9C" w:rsidP="00506A9C">
      <w:pPr>
        <w:spacing w:line="440" w:lineRule="exact"/>
        <w:ind w:firstLineChars="200" w:firstLine="420"/>
        <w:rPr>
          <w:rFonts w:ascii="宋体" w:cs="宋体"/>
          <w:kern w:val="0"/>
          <w:szCs w:val="21"/>
        </w:rPr>
      </w:pPr>
    </w:p>
    <w:p w:rsidR="00506A9C" w:rsidRDefault="00506A9C" w:rsidP="00506A9C">
      <w:pPr>
        <w:spacing w:line="440" w:lineRule="exact"/>
        <w:ind w:firstLineChars="200" w:firstLine="420"/>
        <w:rPr>
          <w:rFonts w:ascii="宋体" w:hAnsi="宋体" w:cs="宋体"/>
          <w:sz w:val="24"/>
        </w:rPr>
      </w:pPr>
      <w:r>
        <w:rPr>
          <w:rFonts w:ascii="宋体" w:cs="宋体" w:hint="eastAsia"/>
          <w:kern w:val="0"/>
          <w:szCs w:val="21"/>
        </w:rPr>
        <w:t>附：法定代表人身份证复印</w:t>
      </w:r>
    </w:p>
    <w:p w:rsidR="00506A9C" w:rsidRDefault="00506A9C" w:rsidP="00346F90">
      <w:pPr>
        <w:spacing w:before="720" w:afterLines="50" w:line="360" w:lineRule="exact"/>
        <w:ind w:right="-1" w:firstLineChars="2050" w:firstLine="49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（全称）（盖章）       </w:t>
      </w:r>
    </w:p>
    <w:p w:rsidR="00506A9C" w:rsidRDefault="00506A9C" w:rsidP="00506A9C">
      <w:pPr>
        <w:spacing w:line="800" w:lineRule="exact"/>
        <w:jc w:val="right"/>
        <w:rPr>
          <w:rFonts w:ascii="宋体" w:hAnsi="宋体" w:cs="宋体"/>
          <w:sz w:val="24"/>
        </w:rPr>
      </w:pPr>
      <w:r>
        <w:rPr>
          <w:rFonts w:ascii="宋体" w:hAnsi="宋体" w:cs="宋体" w:hint="eastAsia"/>
          <w:sz w:val="24"/>
        </w:rPr>
        <w:t>日  期：   年   月   日</w:t>
      </w:r>
    </w:p>
    <w:p w:rsidR="00506A9C" w:rsidRDefault="00506A9C" w:rsidP="00346F90">
      <w:pPr>
        <w:tabs>
          <w:tab w:val="left" w:pos="4680"/>
        </w:tabs>
        <w:spacing w:afterLines="50" w:line="360" w:lineRule="auto"/>
        <w:ind w:firstLineChars="200" w:firstLine="360"/>
        <w:rPr>
          <w:rFonts w:ascii="宋体" w:hAnsi="宋体" w:cs="宋体"/>
          <w:sz w:val="18"/>
          <w:szCs w:val="18"/>
        </w:rPr>
      </w:pPr>
    </w:p>
    <w:p w:rsidR="00506A9C" w:rsidRDefault="00506A9C" w:rsidP="00346F90">
      <w:pPr>
        <w:tabs>
          <w:tab w:val="left" w:pos="4680"/>
        </w:tabs>
        <w:spacing w:afterLines="50" w:line="360" w:lineRule="auto"/>
        <w:ind w:firstLineChars="200" w:firstLine="360"/>
        <w:rPr>
          <w:rFonts w:ascii="宋体" w:hAnsi="宋体" w:cs="宋体"/>
          <w:sz w:val="18"/>
          <w:szCs w:val="18"/>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szCs w:val="21"/>
        </w:rPr>
      </w:pPr>
    </w:p>
    <w:p w:rsidR="00506A9C" w:rsidRDefault="00506A9C" w:rsidP="00506A9C">
      <w:pPr>
        <w:rPr>
          <w:rFonts w:ascii="宋体" w:hAnsi="宋体" w:cs="宋体"/>
          <w:bCs/>
          <w:szCs w:val="21"/>
        </w:rPr>
      </w:pPr>
      <w:r>
        <w:rPr>
          <w:rFonts w:ascii="宋体" w:hAnsi="宋体" w:cs="宋体" w:hint="eastAsia"/>
          <w:bCs/>
          <w:szCs w:val="21"/>
        </w:rPr>
        <w:t>注：1、如果投标文件全部由法定代表人本人签署，则应按此格式提交的法定代表人证明书；</w:t>
      </w:r>
    </w:p>
    <w:p w:rsidR="00506A9C" w:rsidRDefault="00506A9C" w:rsidP="00506A9C">
      <w:pPr>
        <w:ind w:firstLineChars="200" w:firstLine="420"/>
        <w:rPr>
          <w:rFonts w:ascii="宋体" w:hAnsi="宋体" w:cs="宋体"/>
          <w:bCs/>
          <w:szCs w:val="21"/>
        </w:rPr>
      </w:pPr>
      <w:r>
        <w:rPr>
          <w:rFonts w:ascii="宋体" w:hAnsi="宋体" w:cs="宋体" w:hint="eastAsia"/>
          <w:bCs/>
          <w:szCs w:val="21"/>
        </w:rPr>
        <w:t>2、如果投标文件由被授权的代理人签署，本页可不填写，</w:t>
      </w:r>
      <w:r>
        <w:rPr>
          <w:rFonts w:ascii="宋体" w:hAnsi="宋体" w:cs="宋体" w:hint="eastAsia"/>
          <w:szCs w:val="21"/>
        </w:rPr>
        <w:t>但在投标文件中应保留此空白页</w:t>
      </w:r>
      <w:r>
        <w:rPr>
          <w:rFonts w:ascii="宋体" w:hAnsi="宋体" w:cs="宋体" w:hint="eastAsia"/>
          <w:bCs/>
          <w:szCs w:val="21"/>
        </w:rPr>
        <w:t>。</w:t>
      </w:r>
    </w:p>
    <w:p w:rsidR="00506A9C" w:rsidRDefault="00506A9C" w:rsidP="00506A9C">
      <w:pPr>
        <w:spacing w:line="360" w:lineRule="auto"/>
        <w:jc w:val="center"/>
        <w:outlineLvl w:val="2"/>
        <w:rPr>
          <w:rFonts w:ascii="宋体" w:hAnsi="宋体" w:cs="宋体"/>
          <w:b/>
          <w:sz w:val="32"/>
          <w:szCs w:val="32"/>
        </w:rPr>
      </w:pPr>
      <w:r>
        <w:rPr>
          <w:rFonts w:ascii="宋体" w:hAnsi="宋体" w:cs="宋体"/>
          <w:b/>
          <w:bCs/>
          <w:szCs w:val="21"/>
        </w:rPr>
        <w:br w:type="page"/>
      </w:r>
    </w:p>
    <w:p w:rsidR="005B02D5" w:rsidRDefault="00966564">
      <w:pPr>
        <w:spacing w:line="360" w:lineRule="auto"/>
        <w:jc w:val="center"/>
        <w:outlineLvl w:val="2"/>
        <w:rPr>
          <w:rFonts w:ascii="宋体" w:hAnsi="宋体" w:cs="宋体"/>
          <w:b/>
          <w:sz w:val="32"/>
          <w:szCs w:val="32"/>
        </w:rPr>
      </w:pPr>
      <w:r>
        <w:rPr>
          <w:rFonts w:ascii="宋体" w:hAnsi="宋体" w:cs="宋体" w:hint="eastAsia"/>
          <w:b/>
          <w:sz w:val="32"/>
          <w:szCs w:val="32"/>
        </w:rPr>
        <w:lastRenderedPageBreak/>
        <w:t>三、投标保证金</w:t>
      </w:r>
    </w:p>
    <w:p w:rsidR="005A761E" w:rsidRDefault="005A761E" w:rsidP="005A761E">
      <w:pPr>
        <w:adjustRightInd w:val="0"/>
        <w:snapToGrid w:val="0"/>
        <w:spacing w:line="360" w:lineRule="auto"/>
        <w:ind w:firstLine="480"/>
        <w:jc w:val="center"/>
        <w:rPr>
          <w:rFonts w:ascii="宋体"/>
          <w:b/>
          <w:bCs/>
          <w:color w:val="000000"/>
          <w:kern w:val="0"/>
          <w:sz w:val="28"/>
          <w:szCs w:val="28"/>
        </w:rPr>
      </w:pPr>
      <w:r w:rsidRPr="00FC42BE">
        <w:rPr>
          <w:rFonts w:ascii="宋体" w:hint="eastAsia"/>
          <w:b/>
          <w:bCs/>
          <w:color w:val="000000"/>
          <w:kern w:val="0"/>
          <w:sz w:val="28"/>
          <w:szCs w:val="28"/>
        </w:rPr>
        <w:t>（一）投标现金担保声明</w:t>
      </w:r>
    </w:p>
    <w:p w:rsidR="005A761E" w:rsidRDefault="005A761E" w:rsidP="005A761E">
      <w:pPr>
        <w:adjustRightInd w:val="0"/>
        <w:snapToGrid w:val="0"/>
        <w:spacing w:line="360" w:lineRule="auto"/>
        <w:ind w:firstLine="480"/>
        <w:jc w:val="center"/>
        <w:rPr>
          <w:rFonts w:ascii="宋体" w:cs="宋体"/>
          <w:b/>
          <w:color w:val="000000"/>
          <w:kern w:val="0"/>
          <w:sz w:val="28"/>
          <w:szCs w:val="28"/>
        </w:rPr>
      </w:pPr>
    </w:p>
    <w:p w:rsidR="005A761E" w:rsidRDefault="005A761E" w:rsidP="005A761E">
      <w:pPr>
        <w:spacing w:line="480" w:lineRule="auto"/>
        <w:ind w:firstLineChars="150" w:firstLine="360"/>
        <w:jc w:val="left"/>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（投标人全称）     </w:t>
      </w:r>
    </w:p>
    <w:p w:rsidR="005A761E" w:rsidRDefault="005A761E" w:rsidP="005A761E">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鉴于</w:t>
      </w:r>
      <w:r w:rsidRPr="00D86619">
        <w:rPr>
          <w:rFonts w:ascii="宋体" w:hAnsi="宋体" w:cs="宋体" w:hint="eastAsia"/>
          <w:sz w:val="24"/>
          <w:u w:val="single"/>
        </w:rPr>
        <w:t>（投标人名称）</w:t>
      </w:r>
      <w:r>
        <w:rPr>
          <w:rFonts w:ascii="宋体" w:hAnsi="宋体" w:cs="宋体" w:hint="eastAsia"/>
          <w:sz w:val="24"/>
        </w:rPr>
        <w:t>（以下简称“我方”）参加陕西旬邑至凤翔高速公路交工验收质量检测项目的投标，根据招标文件规定，我方在此声明：向</w:t>
      </w:r>
      <w:r>
        <w:rPr>
          <w:rFonts w:hint="eastAsia"/>
        </w:rPr>
        <w:t>陕西旬凤韩黄高速公路有限公司</w:t>
      </w:r>
      <w:r>
        <w:rPr>
          <w:rFonts w:ascii="宋体" w:hAnsi="宋体" w:cs="宋体" w:hint="eastAsia"/>
          <w:sz w:val="24"/>
        </w:rPr>
        <w:t>（以下简称“招标人”）支付总金额人民币</w:t>
      </w:r>
      <w:r w:rsidRPr="00D86619">
        <w:rPr>
          <w:rFonts w:ascii="宋体" w:hAnsi="宋体" w:cs="宋体" w:hint="eastAsia"/>
          <w:sz w:val="24"/>
          <w:u w:val="single"/>
        </w:rPr>
        <w:t>（大写）     （¥      ）</w:t>
      </w:r>
      <w:r>
        <w:rPr>
          <w:rFonts w:ascii="宋体" w:hAnsi="宋体" w:cs="宋体" w:hint="eastAsia"/>
          <w:sz w:val="24"/>
        </w:rPr>
        <w:t>的投标保证金。并就本次投标做如下保证：</w:t>
      </w:r>
    </w:p>
    <w:p w:rsidR="005A761E" w:rsidRDefault="005A761E" w:rsidP="005A761E">
      <w:pPr>
        <w:numPr>
          <w:ilvl w:val="0"/>
          <w:numId w:val="3"/>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如果我方在规定的投标有效期内撤销投标文件；</w:t>
      </w:r>
    </w:p>
    <w:p w:rsidR="005A761E" w:rsidRDefault="005A761E" w:rsidP="005A761E">
      <w:pPr>
        <w:numPr>
          <w:ilvl w:val="0"/>
          <w:numId w:val="3"/>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如果我方在收到中标通知书后，无正当理由不与招标人订立合同，在签订合同时向招标人提出附加条件，或不按照招标文件要求提交履约保证金；</w:t>
      </w:r>
    </w:p>
    <w:p w:rsidR="005A761E" w:rsidRDefault="005A761E" w:rsidP="005A761E">
      <w:pPr>
        <w:numPr>
          <w:ilvl w:val="0"/>
          <w:numId w:val="3"/>
        </w:num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如果我方在本次招标中经评标委员会评审认定存在串通投标、弄虚作假、行贿等违法行为的情况。</w:t>
      </w:r>
    </w:p>
    <w:p w:rsidR="005A761E" w:rsidRDefault="005A761E" w:rsidP="005A761E">
      <w:pPr>
        <w:adjustRightInd w:val="0"/>
        <w:snapToGrid w:val="0"/>
        <w:spacing w:line="360" w:lineRule="auto"/>
        <w:jc w:val="left"/>
        <w:rPr>
          <w:rFonts w:ascii="宋体" w:hAnsi="宋体" w:cs="宋体"/>
          <w:sz w:val="24"/>
        </w:rPr>
      </w:pPr>
      <w:r>
        <w:rPr>
          <w:rFonts w:ascii="宋体" w:hAnsi="宋体" w:cs="宋体" w:hint="eastAsia"/>
          <w:sz w:val="24"/>
        </w:rPr>
        <w:t xml:space="preserve">     若我方出现上述任一情况时，招标人有权取消我方的投标资格或中标资格，或解除双方已签合同。同时，招标人有权没收我方递交的全部投标保证金（大写）    （¥    ）。我方还同意，在情节严重时，投标人可将有关情况上报陕西省交通运输厅并建议将（投标人全称）列为陕西省公路施工监理企业信用评价D级单位。我方自行承担由此引起的一切责任。</w:t>
      </w:r>
    </w:p>
    <w:p w:rsidR="005A761E" w:rsidRDefault="005A761E" w:rsidP="00346F90">
      <w:pPr>
        <w:spacing w:before="720" w:afterLines="50" w:line="360" w:lineRule="exact"/>
        <w:ind w:right="-1" w:firstLineChars="2050" w:firstLine="4920"/>
        <w:rPr>
          <w:rFonts w:ascii="宋体" w:hAnsi="宋体" w:cs="宋体"/>
          <w:sz w:val="24"/>
          <w:u w:val="single"/>
        </w:rPr>
      </w:pPr>
      <w:r>
        <w:rPr>
          <w:rFonts w:ascii="宋体" w:hAnsi="宋体" w:cs="宋体" w:hint="eastAsia"/>
          <w:sz w:val="24"/>
        </w:rPr>
        <w:t>投标人：</w:t>
      </w:r>
      <w:r>
        <w:rPr>
          <w:rFonts w:ascii="宋体" w:hAnsi="宋体" w:cs="宋体" w:hint="eastAsia"/>
          <w:sz w:val="24"/>
          <w:u w:val="single"/>
        </w:rPr>
        <w:t xml:space="preserve">       （全称）（盖</w:t>
      </w:r>
      <w:r>
        <w:rPr>
          <w:rFonts w:asciiTheme="majorEastAsia" w:eastAsiaTheme="majorEastAsia" w:hAnsiTheme="majorEastAsia"/>
          <w:sz w:val="24"/>
          <w:u w:val="single"/>
        </w:rPr>
        <w:t>单位</w:t>
      </w:r>
      <w:r>
        <w:rPr>
          <w:rFonts w:ascii="宋体" w:hAnsi="宋体" w:cs="宋体" w:hint="eastAsia"/>
          <w:sz w:val="24"/>
          <w:u w:val="single"/>
        </w:rPr>
        <w:t xml:space="preserve">章）  </w:t>
      </w:r>
    </w:p>
    <w:p w:rsidR="005A761E" w:rsidRDefault="005A761E" w:rsidP="00346F90">
      <w:pPr>
        <w:spacing w:before="720" w:afterLines="50" w:line="360" w:lineRule="exact"/>
        <w:ind w:right="-1" w:firstLineChars="2050" w:firstLine="4920"/>
        <w:rPr>
          <w:rFonts w:ascii="宋体" w:hAnsi="宋体" w:cs="宋体"/>
          <w:sz w:val="24"/>
        </w:rPr>
      </w:pPr>
      <w:r>
        <w:rPr>
          <w:rFonts w:ascii="宋体" w:hAnsi="宋体" w:cs="宋体" w:hint="eastAsia"/>
          <w:sz w:val="24"/>
        </w:rPr>
        <w:t>法定代表人或其委托代理人</w:t>
      </w:r>
      <w:r>
        <w:rPr>
          <w:rFonts w:ascii="宋体" w:hAnsi="宋体" w:cs="宋体" w:hint="eastAsia"/>
          <w:sz w:val="24"/>
          <w:u w:val="single"/>
        </w:rPr>
        <w:t>：   （签字）</w:t>
      </w:r>
    </w:p>
    <w:p w:rsidR="005A761E" w:rsidRDefault="005A761E" w:rsidP="005A761E">
      <w:pPr>
        <w:spacing w:line="800" w:lineRule="exact"/>
        <w:jc w:val="center"/>
        <w:rPr>
          <w:rFonts w:ascii="宋体" w:hAnsi="宋体" w:cs="宋体"/>
          <w:sz w:val="24"/>
        </w:rPr>
      </w:pPr>
      <w:r>
        <w:rPr>
          <w:rFonts w:ascii="宋体" w:hAnsi="宋体" w:cs="宋体" w:hint="eastAsia"/>
          <w:sz w:val="24"/>
        </w:rPr>
        <w:t xml:space="preserve">                             日  期：   年   月   日</w:t>
      </w:r>
    </w:p>
    <w:p w:rsidR="005A761E" w:rsidRDefault="005A761E" w:rsidP="005A761E">
      <w:pPr>
        <w:adjustRightInd w:val="0"/>
        <w:snapToGrid w:val="0"/>
        <w:spacing w:line="360" w:lineRule="auto"/>
        <w:jc w:val="left"/>
        <w:rPr>
          <w:rFonts w:ascii="宋体" w:hAnsi="宋体" w:cs="宋体"/>
          <w:sz w:val="24"/>
        </w:rPr>
      </w:pPr>
    </w:p>
    <w:p w:rsidR="005A761E" w:rsidRDefault="005A761E" w:rsidP="005A761E">
      <w:pPr>
        <w:adjustRightInd w:val="0"/>
        <w:snapToGrid w:val="0"/>
        <w:spacing w:line="360" w:lineRule="auto"/>
        <w:ind w:firstLine="480"/>
        <w:jc w:val="left"/>
        <w:rPr>
          <w:rFonts w:ascii="宋体" w:cs="宋体"/>
          <w:b/>
          <w:color w:val="000000"/>
          <w:kern w:val="0"/>
          <w:sz w:val="28"/>
          <w:szCs w:val="28"/>
        </w:rPr>
      </w:pPr>
    </w:p>
    <w:p w:rsidR="005A761E" w:rsidRDefault="005A761E" w:rsidP="005A761E">
      <w:pPr>
        <w:adjustRightInd w:val="0"/>
        <w:snapToGrid w:val="0"/>
        <w:spacing w:line="360" w:lineRule="auto"/>
        <w:ind w:firstLine="480"/>
        <w:jc w:val="left"/>
        <w:rPr>
          <w:rFonts w:ascii="宋体" w:cs="宋体"/>
          <w:bCs/>
          <w:color w:val="000000"/>
          <w:kern w:val="0"/>
          <w:szCs w:val="21"/>
        </w:rPr>
      </w:pPr>
      <w:r>
        <w:rPr>
          <w:rFonts w:ascii="宋体" w:cs="宋体" w:hint="eastAsia"/>
          <w:bCs/>
          <w:color w:val="000000"/>
          <w:kern w:val="0"/>
          <w:szCs w:val="21"/>
        </w:rPr>
        <w:t>注：采用现金担保，投标人应再次提供电汇回单的复印件。</w:t>
      </w:r>
    </w:p>
    <w:p w:rsidR="005A761E" w:rsidRDefault="005A761E" w:rsidP="005A761E">
      <w:pPr>
        <w:adjustRightInd w:val="0"/>
        <w:snapToGrid w:val="0"/>
        <w:spacing w:line="360" w:lineRule="auto"/>
        <w:rPr>
          <w:rFonts w:ascii="宋体" w:cs="宋体"/>
          <w:b/>
          <w:color w:val="000000"/>
          <w:kern w:val="0"/>
          <w:sz w:val="28"/>
          <w:szCs w:val="28"/>
        </w:rPr>
      </w:pPr>
    </w:p>
    <w:p w:rsidR="005A761E" w:rsidRDefault="005A761E">
      <w:pPr>
        <w:adjustRightInd w:val="0"/>
        <w:snapToGrid w:val="0"/>
        <w:spacing w:line="360" w:lineRule="auto"/>
        <w:ind w:firstLine="480"/>
        <w:jc w:val="center"/>
        <w:rPr>
          <w:rFonts w:ascii="宋体" w:cs="宋体"/>
          <w:b/>
          <w:color w:val="000000"/>
          <w:kern w:val="0"/>
          <w:sz w:val="28"/>
          <w:szCs w:val="28"/>
        </w:rPr>
      </w:pPr>
    </w:p>
    <w:p w:rsidR="005B02D5" w:rsidRDefault="005A761E">
      <w:pPr>
        <w:adjustRightInd w:val="0"/>
        <w:snapToGrid w:val="0"/>
        <w:spacing w:line="360" w:lineRule="auto"/>
        <w:ind w:firstLine="480"/>
        <w:jc w:val="center"/>
        <w:rPr>
          <w:rFonts w:ascii="宋体" w:hAnsi="宋体" w:cs="宋体"/>
          <w:b/>
          <w:sz w:val="28"/>
          <w:szCs w:val="28"/>
        </w:rPr>
      </w:pPr>
      <w:r>
        <w:rPr>
          <w:rFonts w:ascii="宋体" w:cs="宋体" w:hint="eastAsia"/>
          <w:b/>
          <w:color w:val="000000"/>
          <w:kern w:val="0"/>
          <w:sz w:val="28"/>
          <w:szCs w:val="28"/>
        </w:rPr>
        <w:t>（二）</w:t>
      </w:r>
      <w:r w:rsidR="00966564">
        <w:rPr>
          <w:rFonts w:ascii="宋体" w:hAnsi="宋体" w:cs="宋体" w:hint="eastAsia"/>
          <w:b/>
          <w:sz w:val="28"/>
          <w:szCs w:val="28"/>
        </w:rPr>
        <w:t>投标保函</w:t>
      </w:r>
    </w:p>
    <w:p w:rsidR="005B02D5" w:rsidRDefault="00966564">
      <w:pPr>
        <w:adjustRightInd w:val="0"/>
        <w:snapToGrid w:val="0"/>
        <w:spacing w:line="380" w:lineRule="exact"/>
        <w:rPr>
          <w:rFonts w:ascii="宋体" w:hAnsi="宋体" w:cs="宋体"/>
          <w:sz w:val="24"/>
        </w:rPr>
      </w:pPr>
      <w:r>
        <w:rPr>
          <w:rFonts w:ascii="宋体" w:hAnsi="宋体" w:cs="宋体" w:hint="eastAsia"/>
          <w:sz w:val="24"/>
        </w:rPr>
        <w:t>致：</w:t>
      </w:r>
      <w:r>
        <w:rPr>
          <w:rFonts w:ascii="宋体" w:hAnsi="宋体" w:cs="宋体"/>
          <w:sz w:val="24"/>
        </w:rPr>
        <w:t xml:space="preserve"> </w:t>
      </w:r>
      <w:r>
        <w:rPr>
          <w:rFonts w:ascii="宋体" w:hAnsi="宋体" w:cs="宋体" w:hint="eastAsia"/>
          <w:sz w:val="24"/>
        </w:rPr>
        <w:t xml:space="preserve">      （招标人全称）</w:t>
      </w:r>
    </w:p>
    <w:p w:rsidR="005B02D5" w:rsidRDefault="00966564">
      <w:pPr>
        <w:adjustRightInd w:val="0"/>
        <w:snapToGrid w:val="0"/>
        <w:spacing w:line="380" w:lineRule="exact"/>
        <w:ind w:firstLine="480"/>
        <w:rPr>
          <w:rFonts w:ascii="宋体" w:hAnsi="宋体" w:cs="宋体"/>
          <w:sz w:val="24"/>
        </w:rPr>
      </w:pPr>
      <w:r>
        <w:rPr>
          <w:rFonts w:ascii="宋体" w:hAnsi="宋体" w:cs="宋体" w:hint="eastAsia"/>
          <w:sz w:val="24"/>
        </w:rPr>
        <w:t>鉴于</w:t>
      </w:r>
      <w:r>
        <w:rPr>
          <w:rFonts w:ascii="宋体" w:hAnsi="宋体" w:cs="宋体"/>
          <w:sz w:val="24"/>
        </w:rPr>
        <w:t>(</w:t>
      </w:r>
      <w:r>
        <w:rPr>
          <w:rFonts w:ascii="宋体" w:hAnsi="宋体" w:cs="宋体" w:hint="eastAsia"/>
          <w:sz w:val="24"/>
        </w:rPr>
        <w:t>投标人全称</w:t>
      </w:r>
      <w:r>
        <w:rPr>
          <w:rFonts w:ascii="宋体" w:hAnsi="宋体" w:cs="宋体"/>
          <w:sz w:val="24"/>
        </w:rPr>
        <w:t>)(</w:t>
      </w:r>
      <w:r>
        <w:rPr>
          <w:rFonts w:ascii="宋体" w:hAnsi="宋体" w:cs="宋体" w:hint="eastAsia"/>
          <w:sz w:val="24"/>
        </w:rPr>
        <w:t>下称</w:t>
      </w:r>
      <w:r>
        <w:rPr>
          <w:rFonts w:ascii="宋体" w:hAnsi="宋体" w:cs="宋体"/>
          <w:sz w:val="24"/>
        </w:rPr>
        <w:t>“</w:t>
      </w:r>
      <w:r>
        <w:rPr>
          <w:rFonts w:ascii="宋体" w:hAnsi="宋体" w:cs="宋体" w:hint="eastAsia"/>
          <w:sz w:val="24"/>
        </w:rPr>
        <w:t>投标人</w:t>
      </w:r>
      <w:r>
        <w:rPr>
          <w:rFonts w:ascii="宋体" w:hAnsi="宋体" w:cs="宋体"/>
          <w:sz w:val="24"/>
        </w:rPr>
        <w:t>”)</w:t>
      </w:r>
      <w:r>
        <w:rPr>
          <w:rFonts w:ascii="宋体" w:hAnsi="宋体" w:cs="宋体" w:hint="eastAsia"/>
          <w:sz w:val="24"/>
        </w:rPr>
        <w:t>对你方的</w:t>
      </w:r>
      <w:r>
        <w:rPr>
          <w:rFonts w:ascii="宋体" w:hAnsi="宋体" w:cs="宋体" w:hint="eastAsia"/>
          <w:sz w:val="24"/>
          <w:u w:val="single"/>
        </w:rPr>
        <w:t xml:space="preserve">        </w:t>
      </w:r>
      <w:r>
        <w:rPr>
          <w:rFonts w:ascii="宋体" w:hAnsi="宋体" w:cs="宋体" w:hint="eastAsia"/>
          <w:sz w:val="24"/>
        </w:rPr>
        <w:t>（项目名称）交工验收质量检测项目进行投标并按你方要求提供投标保函。</w:t>
      </w:r>
    </w:p>
    <w:p w:rsidR="005B02D5" w:rsidRDefault="00966564">
      <w:pPr>
        <w:adjustRightInd w:val="0"/>
        <w:snapToGrid w:val="0"/>
        <w:spacing w:line="380" w:lineRule="exact"/>
        <w:ind w:firstLine="480"/>
        <w:rPr>
          <w:rFonts w:ascii="宋体" w:hAnsi="宋体" w:cs="宋体"/>
          <w:sz w:val="24"/>
        </w:rPr>
      </w:pPr>
      <w:r>
        <w:rPr>
          <w:rFonts w:ascii="宋体" w:hAnsi="宋体" w:cs="宋体" w:hint="eastAsia"/>
          <w:sz w:val="24"/>
        </w:rPr>
        <w:t>我行，同意为投标人出具人民币</w:t>
      </w:r>
      <w:r>
        <w:rPr>
          <w:rFonts w:ascii="宋体" w:hAnsi="宋体" w:cs="宋体" w:hint="eastAsia"/>
          <w:sz w:val="24"/>
          <w:u w:val="single"/>
        </w:rPr>
        <w:t xml:space="preserve">        </w:t>
      </w:r>
      <w:r>
        <w:rPr>
          <w:rFonts w:ascii="宋体" w:hAnsi="宋体" w:cs="宋体" w:hint="eastAsia"/>
          <w:sz w:val="24"/>
        </w:rPr>
        <w:t>（大写）（小写：</w:t>
      </w:r>
      <w:r>
        <w:rPr>
          <w:rFonts w:ascii="宋体" w:hAnsi="宋体" w:cs="宋体" w:hint="eastAsia"/>
          <w:sz w:val="24"/>
          <w:u w:val="single"/>
        </w:rPr>
        <w:t xml:space="preserve">    </w:t>
      </w:r>
      <w:r>
        <w:rPr>
          <w:rFonts w:ascii="宋体" w:hAnsi="宋体" w:cs="宋体" w:hint="eastAsia"/>
          <w:sz w:val="24"/>
        </w:rPr>
        <w:t xml:space="preserve"> ）的保函，作为向招标人的投标担保。</w:t>
      </w:r>
    </w:p>
    <w:p w:rsidR="005B02D5" w:rsidRDefault="00966564">
      <w:pPr>
        <w:adjustRightInd w:val="0"/>
        <w:snapToGrid w:val="0"/>
        <w:spacing w:line="380" w:lineRule="exact"/>
        <w:ind w:firstLine="480"/>
        <w:rPr>
          <w:rFonts w:ascii="宋体" w:hAnsi="宋体" w:cs="宋体"/>
          <w:sz w:val="24"/>
        </w:rPr>
      </w:pPr>
      <w:r>
        <w:rPr>
          <w:rFonts w:ascii="宋体" w:hAnsi="宋体" w:cs="宋体" w:hint="eastAsia"/>
          <w:sz w:val="24"/>
        </w:rPr>
        <w:t>当出现以下任何一种情况是，我行将履行担保义务，保证在收到招标人的书面通知后，在</w:t>
      </w:r>
      <w:r>
        <w:rPr>
          <w:rFonts w:ascii="宋体" w:hAnsi="宋体" w:cs="宋体"/>
          <w:sz w:val="24"/>
        </w:rPr>
        <w:t>7</w:t>
      </w:r>
      <w:r>
        <w:rPr>
          <w:rFonts w:ascii="宋体" w:hAnsi="宋体" w:cs="宋体" w:hint="eastAsia"/>
          <w:sz w:val="24"/>
        </w:rPr>
        <w:t>天内无条件向你方支付上述款项。</w:t>
      </w:r>
    </w:p>
    <w:p w:rsidR="005B02D5" w:rsidRDefault="00966564">
      <w:pPr>
        <w:adjustRightInd w:val="0"/>
        <w:snapToGrid w:val="0"/>
        <w:spacing w:line="380" w:lineRule="exact"/>
        <w:ind w:firstLine="480"/>
        <w:rPr>
          <w:rFonts w:ascii="宋体" w:hAnsi="宋体" w:cs="宋体"/>
          <w:sz w:val="24"/>
        </w:rPr>
      </w:pPr>
      <w:r>
        <w:rPr>
          <w:rFonts w:ascii="宋体" w:hAnsi="宋体" w:cs="宋体"/>
          <w:sz w:val="24"/>
        </w:rPr>
        <w:t>(1)</w:t>
      </w:r>
      <w:r>
        <w:rPr>
          <w:rFonts w:ascii="宋体" w:hAnsi="宋体" w:cs="宋体" w:hint="eastAsia"/>
          <w:sz w:val="24"/>
        </w:rPr>
        <w:t>投标人在投标有效期内撤回其投标文件；</w:t>
      </w:r>
    </w:p>
    <w:p w:rsidR="005B02D5" w:rsidRDefault="00966564">
      <w:pPr>
        <w:adjustRightInd w:val="0"/>
        <w:snapToGrid w:val="0"/>
        <w:spacing w:line="380" w:lineRule="exact"/>
        <w:ind w:firstLine="480"/>
        <w:rPr>
          <w:rFonts w:ascii="宋体" w:hAnsi="宋体" w:cs="宋体"/>
          <w:sz w:val="24"/>
        </w:rPr>
      </w:pPr>
      <w:r>
        <w:rPr>
          <w:rFonts w:ascii="宋体" w:hAnsi="宋体" w:cs="宋体"/>
          <w:sz w:val="24"/>
        </w:rPr>
        <w:t>(2)</w:t>
      </w:r>
      <w:r>
        <w:rPr>
          <w:rFonts w:ascii="宋体" w:hAnsi="宋体" w:cs="宋体" w:hint="eastAsia"/>
          <w:sz w:val="24"/>
        </w:rPr>
        <w:t>中标人在收到中标通知书后</w:t>
      </w:r>
      <w:r>
        <w:rPr>
          <w:rFonts w:ascii="宋体" w:hAnsi="宋体" w:cs="宋体"/>
          <w:sz w:val="24"/>
        </w:rPr>
        <w:t>30</w:t>
      </w:r>
      <w:r>
        <w:rPr>
          <w:rFonts w:ascii="宋体" w:hAnsi="宋体" w:cs="宋体" w:hint="eastAsia"/>
          <w:sz w:val="24"/>
        </w:rPr>
        <w:t>日内，未能或拒绝与招标人签订合同协议书，或未能按招标文件规定提交履约担保；</w:t>
      </w:r>
    </w:p>
    <w:p w:rsidR="005B02D5" w:rsidRDefault="00966564">
      <w:pPr>
        <w:adjustRightInd w:val="0"/>
        <w:snapToGrid w:val="0"/>
        <w:spacing w:line="380" w:lineRule="exact"/>
        <w:ind w:firstLine="480"/>
        <w:rPr>
          <w:rFonts w:ascii="宋体" w:hAnsi="宋体" w:cs="宋体"/>
          <w:sz w:val="24"/>
        </w:rPr>
      </w:pPr>
      <w:r>
        <w:rPr>
          <w:rFonts w:ascii="宋体" w:hAnsi="宋体" w:cs="宋体"/>
          <w:sz w:val="24"/>
        </w:rPr>
        <w:t>(3)</w:t>
      </w:r>
      <w:r>
        <w:rPr>
          <w:rFonts w:ascii="宋体" w:hAnsi="宋体" w:cs="宋体" w:hint="eastAsia"/>
          <w:sz w:val="24"/>
        </w:rPr>
        <w:t>投标人不接受依据评标办法的规定对其投标文件中细微偏差进行澄清和补正，或在签订合同时向招标人提出附加条件；</w:t>
      </w:r>
    </w:p>
    <w:p w:rsidR="005B02D5" w:rsidRDefault="00966564">
      <w:pPr>
        <w:adjustRightInd w:val="0"/>
        <w:snapToGrid w:val="0"/>
        <w:spacing w:line="380" w:lineRule="exact"/>
        <w:ind w:firstLine="480"/>
        <w:rPr>
          <w:rFonts w:ascii="宋体" w:hAnsi="宋体" w:cs="宋体"/>
          <w:sz w:val="24"/>
        </w:rPr>
      </w:pPr>
      <w:r>
        <w:rPr>
          <w:rFonts w:ascii="宋体" w:hAnsi="宋体" w:cs="宋体"/>
          <w:sz w:val="24"/>
        </w:rPr>
        <w:t>(4)</w:t>
      </w:r>
      <w:r>
        <w:rPr>
          <w:rFonts w:ascii="宋体" w:hAnsi="宋体" w:cs="宋体" w:hint="eastAsia"/>
          <w:sz w:val="24"/>
        </w:rPr>
        <w:t>投标人以他人名义投标、与他人串通投标、以行贿手段谋取中标、弄虚作假等行为；</w:t>
      </w:r>
    </w:p>
    <w:p w:rsidR="005B02D5" w:rsidRDefault="00966564">
      <w:pPr>
        <w:adjustRightInd w:val="0"/>
        <w:snapToGrid w:val="0"/>
        <w:spacing w:line="380" w:lineRule="exact"/>
        <w:ind w:firstLine="480"/>
        <w:rPr>
          <w:rFonts w:ascii="宋体" w:hAnsi="宋体" w:cs="宋体"/>
          <w:sz w:val="24"/>
        </w:rPr>
      </w:pPr>
      <w:r>
        <w:rPr>
          <w:rFonts w:ascii="宋体" w:hAnsi="宋体" w:cs="宋体" w:hint="eastAsia"/>
          <w:sz w:val="24"/>
        </w:rPr>
        <w:t>本保函自（生效日期）之日起生效，至（失效日期）失效。如果你方延长投标文件有效期，则投标保函的有效期则相应延长，除非你方提前终止或解除本保函。保函失效后请将本保函退回我行注销。</w:t>
      </w:r>
    </w:p>
    <w:p w:rsidR="005B02D5" w:rsidRDefault="005B02D5">
      <w:pPr>
        <w:adjustRightInd w:val="0"/>
        <w:snapToGrid w:val="0"/>
        <w:spacing w:line="360" w:lineRule="auto"/>
        <w:ind w:firstLine="480"/>
        <w:rPr>
          <w:rFonts w:ascii="宋体" w:hAnsi="宋体" w:cs="宋体"/>
          <w:sz w:val="24"/>
        </w:rPr>
      </w:pPr>
    </w:p>
    <w:p w:rsidR="005B02D5" w:rsidRDefault="00966564">
      <w:pPr>
        <w:adjustRightInd w:val="0"/>
        <w:snapToGrid w:val="0"/>
        <w:spacing w:line="360" w:lineRule="auto"/>
        <w:ind w:firstLineChars="1600" w:firstLine="3840"/>
        <w:rPr>
          <w:rFonts w:ascii="宋体" w:hAnsi="宋体" w:cs="宋体"/>
          <w:sz w:val="24"/>
        </w:rPr>
      </w:pPr>
      <w:r>
        <w:rPr>
          <w:rFonts w:ascii="宋体" w:hAnsi="宋体" w:cs="宋体" w:hint="eastAsia"/>
          <w:sz w:val="24"/>
        </w:rPr>
        <w:t>担保银行：</w:t>
      </w:r>
      <w:r>
        <w:rPr>
          <w:rFonts w:ascii="宋体" w:hAnsi="宋体" w:cs="宋体"/>
          <w:sz w:val="24"/>
        </w:rPr>
        <w:t>(</w:t>
      </w:r>
      <w:r>
        <w:rPr>
          <w:rFonts w:ascii="宋体" w:hAnsi="宋体" w:cs="宋体" w:hint="eastAsia"/>
          <w:sz w:val="24"/>
        </w:rPr>
        <w:t>全称</w:t>
      </w:r>
      <w:r>
        <w:rPr>
          <w:rFonts w:ascii="宋体" w:hAnsi="宋体" w:cs="宋体"/>
          <w:sz w:val="24"/>
        </w:rPr>
        <w:t>) (</w:t>
      </w:r>
      <w:r>
        <w:rPr>
          <w:rFonts w:ascii="宋体" w:hAnsi="宋体" w:cs="宋体" w:hint="eastAsia"/>
          <w:sz w:val="24"/>
        </w:rPr>
        <w:t>盖单位章</w:t>
      </w:r>
      <w:r>
        <w:rPr>
          <w:rFonts w:ascii="宋体" w:hAnsi="宋体" w:cs="宋体"/>
          <w:sz w:val="24"/>
        </w:rPr>
        <w:t xml:space="preserve">) . </w:t>
      </w:r>
    </w:p>
    <w:p w:rsidR="005B02D5" w:rsidRDefault="00966564">
      <w:pPr>
        <w:adjustRightInd w:val="0"/>
        <w:snapToGrid w:val="0"/>
        <w:spacing w:line="360" w:lineRule="auto"/>
        <w:ind w:firstLineChars="1600" w:firstLine="3840"/>
        <w:rPr>
          <w:rFonts w:ascii="宋体" w:hAnsi="宋体" w:cs="宋体"/>
          <w:sz w:val="24"/>
        </w:rPr>
      </w:pPr>
      <w:r>
        <w:rPr>
          <w:rFonts w:ascii="宋体" w:hAnsi="宋体" w:cs="宋体" w:hint="eastAsia"/>
          <w:sz w:val="24"/>
        </w:rPr>
        <w:t>银行地址：</w:t>
      </w:r>
      <w:r>
        <w:rPr>
          <w:rFonts w:ascii="宋体" w:hAnsi="宋体" w:cs="宋体"/>
          <w:sz w:val="24"/>
        </w:rPr>
        <w:t xml:space="preserve"> . </w:t>
      </w:r>
    </w:p>
    <w:p w:rsidR="005B02D5" w:rsidRDefault="00966564">
      <w:pPr>
        <w:adjustRightInd w:val="0"/>
        <w:snapToGrid w:val="0"/>
        <w:spacing w:line="360" w:lineRule="auto"/>
        <w:ind w:firstLineChars="1600" w:firstLine="3840"/>
        <w:rPr>
          <w:rFonts w:ascii="宋体" w:hAnsi="宋体" w:cs="宋体"/>
          <w:sz w:val="24"/>
        </w:rPr>
      </w:pPr>
      <w:r>
        <w:rPr>
          <w:rFonts w:ascii="宋体" w:hAnsi="宋体" w:cs="宋体" w:hint="eastAsia"/>
          <w:sz w:val="24"/>
        </w:rPr>
        <w:t>银行电话：</w:t>
      </w:r>
      <w:r>
        <w:rPr>
          <w:rFonts w:ascii="宋体" w:hAnsi="宋体" w:cs="宋体"/>
          <w:sz w:val="24"/>
        </w:rPr>
        <w:t xml:space="preserve"> . </w:t>
      </w:r>
    </w:p>
    <w:p w:rsidR="005B02D5" w:rsidRDefault="00966564">
      <w:pPr>
        <w:adjustRightInd w:val="0"/>
        <w:snapToGrid w:val="0"/>
        <w:spacing w:line="360" w:lineRule="auto"/>
        <w:ind w:firstLineChars="1600" w:firstLine="3840"/>
        <w:rPr>
          <w:rFonts w:ascii="宋体" w:hAnsi="宋体" w:cs="宋体"/>
          <w:sz w:val="24"/>
        </w:rPr>
      </w:pPr>
      <w:r>
        <w:rPr>
          <w:rFonts w:ascii="宋体" w:hAnsi="宋体" w:cs="宋体" w:hint="eastAsia"/>
          <w:sz w:val="24"/>
        </w:rPr>
        <w:t>银行负责人</w:t>
      </w:r>
      <w:r>
        <w:rPr>
          <w:rFonts w:ascii="宋体" w:hAnsi="宋体" w:cs="宋体"/>
          <w:sz w:val="24"/>
        </w:rPr>
        <w:t xml:space="preserve">: </w:t>
      </w:r>
      <w:r>
        <w:rPr>
          <w:rFonts w:ascii="宋体" w:hAnsi="宋体" w:cs="宋体" w:hint="eastAsia"/>
          <w:sz w:val="24"/>
        </w:rPr>
        <w:t>职务</w:t>
      </w:r>
      <w:r>
        <w:rPr>
          <w:rFonts w:ascii="宋体" w:hAnsi="宋体" w:cs="宋体"/>
          <w:sz w:val="24"/>
        </w:rPr>
        <w:t xml:space="preserve"> . </w:t>
      </w:r>
    </w:p>
    <w:p w:rsidR="005B02D5" w:rsidRDefault="00966564">
      <w:pPr>
        <w:adjustRightInd w:val="0"/>
        <w:snapToGrid w:val="0"/>
        <w:spacing w:line="360" w:lineRule="auto"/>
        <w:ind w:firstLineChars="2200" w:firstLine="5280"/>
        <w:rPr>
          <w:rFonts w:ascii="宋体" w:hAnsi="宋体" w:cs="宋体"/>
          <w:sz w:val="24"/>
        </w:rPr>
      </w:pPr>
      <w:r>
        <w:rPr>
          <w:rFonts w:ascii="宋体" w:hAnsi="宋体" w:cs="宋体" w:hint="eastAsia"/>
          <w:sz w:val="24"/>
        </w:rPr>
        <w:t>姓名</w:t>
      </w:r>
      <w:r>
        <w:rPr>
          <w:rFonts w:ascii="宋体" w:hAnsi="宋体" w:cs="宋体"/>
          <w:sz w:val="24"/>
        </w:rPr>
        <w:t xml:space="preserve"> . </w:t>
      </w:r>
    </w:p>
    <w:p w:rsidR="005B02D5" w:rsidRDefault="00966564">
      <w:pPr>
        <w:adjustRightInd w:val="0"/>
        <w:snapToGrid w:val="0"/>
        <w:spacing w:line="360" w:lineRule="auto"/>
        <w:ind w:firstLineChars="2200" w:firstLine="5280"/>
        <w:rPr>
          <w:rFonts w:ascii="宋体" w:hAnsi="宋体" w:cs="宋体"/>
          <w:sz w:val="24"/>
        </w:rPr>
      </w:pPr>
      <w:r>
        <w:rPr>
          <w:rFonts w:ascii="宋体" w:hAnsi="宋体" w:cs="宋体" w:hint="eastAsia"/>
          <w:sz w:val="24"/>
        </w:rPr>
        <w:t>签字</w:t>
      </w:r>
      <w:r>
        <w:rPr>
          <w:rFonts w:ascii="宋体" w:hAnsi="宋体" w:cs="宋体"/>
          <w:sz w:val="24"/>
        </w:rPr>
        <w:t xml:space="preserve"> . </w:t>
      </w:r>
    </w:p>
    <w:p w:rsidR="005B02D5" w:rsidRDefault="00966564">
      <w:pPr>
        <w:adjustRightInd w:val="0"/>
        <w:snapToGrid w:val="0"/>
        <w:spacing w:line="360" w:lineRule="auto"/>
        <w:ind w:firstLine="480"/>
        <w:rPr>
          <w:szCs w:val="21"/>
        </w:rPr>
      </w:pPr>
      <w:r>
        <w:rPr>
          <w:rFonts w:hint="eastAsia"/>
          <w:szCs w:val="21"/>
        </w:rPr>
        <w:t>注：</w:t>
      </w:r>
    </w:p>
    <w:p w:rsidR="005B02D5" w:rsidRDefault="00966564">
      <w:pPr>
        <w:adjustRightInd w:val="0"/>
        <w:snapToGrid w:val="0"/>
        <w:spacing w:line="320" w:lineRule="exact"/>
        <w:ind w:firstLine="482"/>
        <w:rPr>
          <w:szCs w:val="21"/>
        </w:rPr>
      </w:pPr>
      <w:r>
        <w:rPr>
          <w:rFonts w:hint="eastAsia"/>
          <w:szCs w:val="21"/>
        </w:rPr>
        <w:t>1</w:t>
      </w:r>
      <w:r>
        <w:rPr>
          <w:rFonts w:hint="eastAsia"/>
          <w:szCs w:val="21"/>
        </w:rPr>
        <w:t>．投标保函原件单独密封，在递交投标文件的同时提交，影印件</w:t>
      </w:r>
      <w:r>
        <w:rPr>
          <w:rFonts w:hint="eastAsia"/>
          <w:szCs w:val="21"/>
        </w:rPr>
        <w:t>(</w:t>
      </w:r>
      <w:r>
        <w:rPr>
          <w:rFonts w:hint="eastAsia"/>
          <w:szCs w:val="21"/>
        </w:rPr>
        <w:t>黑白或彩色</w:t>
      </w:r>
      <w:r>
        <w:rPr>
          <w:rFonts w:hint="eastAsia"/>
          <w:szCs w:val="21"/>
        </w:rPr>
        <w:t>)</w:t>
      </w:r>
      <w:r>
        <w:rPr>
          <w:rFonts w:hint="eastAsia"/>
          <w:szCs w:val="21"/>
        </w:rPr>
        <w:t>应装订在投标文件的正本之中。</w:t>
      </w:r>
    </w:p>
    <w:p w:rsidR="005B02D5" w:rsidRDefault="00966564">
      <w:pPr>
        <w:adjustRightInd w:val="0"/>
        <w:snapToGrid w:val="0"/>
        <w:spacing w:line="320" w:lineRule="exact"/>
        <w:ind w:firstLine="482"/>
        <w:rPr>
          <w:szCs w:val="21"/>
        </w:rPr>
      </w:pPr>
      <w:r>
        <w:rPr>
          <w:rFonts w:hint="eastAsia"/>
          <w:szCs w:val="21"/>
        </w:rPr>
        <w:t>2</w:t>
      </w:r>
      <w:r>
        <w:rPr>
          <w:rFonts w:hint="eastAsia"/>
          <w:szCs w:val="21"/>
        </w:rPr>
        <w:t>．银行保函由投标人开立基本账户的银行出具。如投标人开立基本账户的银行不能出具银行保函，则由该银行系统内其他支行及以上银行出具。</w:t>
      </w:r>
    </w:p>
    <w:p w:rsidR="005B02D5" w:rsidRDefault="00966564">
      <w:pPr>
        <w:adjustRightInd w:val="0"/>
        <w:snapToGrid w:val="0"/>
        <w:spacing w:line="320" w:lineRule="exact"/>
        <w:ind w:firstLine="482"/>
        <w:rPr>
          <w:szCs w:val="21"/>
        </w:rPr>
      </w:pPr>
      <w:r>
        <w:rPr>
          <w:rFonts w:hint="eastAsia"/>
          <w:szCs w:val="21"/>
        </w:rPr>
        <w:t xml:space="preserve">3. </w:t>
      </w:r>
      <w:r>
        <w:rPr>
          <w:rFonts w:hint="eastAsia"/>
          <w:szCs w:val="21"/>
        </w:rPr>
        <w:t>银行保函应采用招标文件提供的格式，若采用银行自有格式，其提交的银行保函内容不得作出降低担保效力的实质性修改，包括但不限于对担保金额、担保范围、担保期限、担保内容作出实质性修改。</w:t>
      </w:r>
    </w:p>
    <w:p w:rsidR="005B02D5" w:rsidRPr="005A761E" w:rsidRDefault="00966564" w:rsidP="005A761E">
      <w:pPr>
        <w:adjustRightInd w:val="0"/>
        <w:snapToGrid w:val="0"/>
        <w:spacing w:line="320" w:lineRule="exact"/>
        <w:ind w:firstLine="482"/>
        <w:rPr>
          <w:szCs w:val="21"/>
        </w:rPr>
      </w:pPr>
      <w:r>
        <w:rPr>
          <w:szCs w:val="21"/>
        </w:rPr>
        <w:t>4.</w:t>
      </w:r>
      <w:r>
        <w:rPr>
          <w:rFonts w:hint="eastAsia"/>
          <w:szCs w:val="21"/>
        </w:rPr>
        <w:t>投标保函中投标有效期若为具体的日期，应不低于本合同工程投标有效期。</w:t>
      </w:r>
      <w:bookmarkStart w:id="87" w:name="_Toc31436"/>
      <w:bookmarkEnd w:id="86"/>
      <w:r>
        <w:rPr>
          <w:rFonts w:ascii="宋体" w:cs="宋体"/>
          <w:b/>
          <w:kern w:val="0"/>
          <w:sz w:val="32"/>
          <w:szCs w:val="32"/>
        </w:rPr>
        <w:br w:type="page"/>
      </w:r>
    </w:p>
    <w:p w:rsidR="005B02D5" w:rsidRDefault="00966564">
      <w:pPr>
        <w:adjustRightInd w:val="0"/>
        <w:snapToGrid w:val="0"/>
        <w:spacing w:line="360" w:lineRule="auto"/>
        <w:ind w:firstLine="480"/>
        <w:jc w:val="center"/>
        <w:rPr>
          <w:rFonts w:ascii="宋体" w:cs="宋体"/>
          <w:b/>
          <w:kern w:val="0"/>
          <w:sz w:val="32"/>
          <w:szCs w:val="32"/>
        </w:rPr>
      </w:pPr>
      <w:r>
        <w:rPr>
          <w:rFonts w:ascii="宋体" w:cs="宋体" w:hint="eastAsia"/>
          <w:b/>
          <w:kern w:val="0"/>
          <w:sz w:val="32"/>
          <w:szCs w:val="32"/>
        </w:rPr>
        <w:lastRenderedPageBreak/>
        <w:t>四、资格审查资料</w:t>
      </w:r>
      <w:bookmarkEnd w:id="87"/>
    </w:p>
    <w:p w:rsidR="005B02D5" w:rsidRDefault="00966564">
      <w:pPr>
        <w:snapToGrid w:val="0"/>
        <w:spacing w:line="500" w:lineRule="exact"/>
        <w:jc w:val="center"/>
        <w:outlineLvl w:val="2"/>
        <w:rPr>
          <w:rFonts w:ascii="宋体" w:hAnsi="宋体" w:cs="宋体"/>
          <w:b/>
          <w:sz w:val="30"/>
          <w:szCs w:val="30"/>
        </w:rPr>
      </w:pPr>
      <w:r>
        <w:rPr>
          <w:rFonts w:ascii="宋体" w:hAnsi="宋体" w:cs="宋体" w:hint="eastAsia"/>
          <w:b/>
          <w:sz w:val="30"/>
          <w:szCs w:val="30"/>
        </w:rPr>
        <w:t>1-1 投标人基本情况表</w:t>
      </w:r>
    </w:p>
    <w:p w:rsidR="005B02D5" w:rsidRDefault="005B02D5">
      <w:pPr>
        <w:rPr>
          <w:rFonts w:ascii="宋体" w:cs="宋体"/>
          <w:kern w:val="0"/>
          <w:szCs w:val="21"/>
        </w:rPr>
      </w:pPr>
    </w:p>
    <w:p w:rsidR="005B02D5" w:rsidRDefault="005B02D5">
      <w:pPr>
        <w:rPr>
          <w:rFonts w:ascii="宋体" w:cs="宋体"/>
          <w:kern w:val="0"/>
          <w:szCs w:val="21"/>
        </w:rPr>
      </w:pPr>
    </w:p>
    <w:tbl>
      <w:tblPr>
        <w:tblW w:w="9511" w:type="dxa"/>
        <w:tblInd w:w="95" w:type="dxa"/>
        <w:tblLook w:val="04A0"/>
      </w:tblPr>
      <w:tblGrid>
        <w:gridCol w:w="1431"/>
        <w:gridCol w:w="1559"/>
        <w:gridCol w:w="1701"/>
        <w:gridCol w:w="1559"/>
        <w:gridCol w:w="1701"/>
        <w:gridCol w:w="1560"/>
      </w:tblGrid>
      <w:tr w:rsidR="005B02D5">
        <w:trPr>
          <w:trHeight w:val="606"/>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widowControl/>
              <w:jc w:val="left"/>
              <w:rPr>
                <w:rFonts w:ascii="宋体" w:hAnsi="宋体" w:cs="宋体"/>
                <w:color w:val="000000"/>
                <w:kern w:val="0"/>
                <w:sz w:val="22"/>
                <w:szCs w:val="22"/>
              </w:rPr>
            </w:pPr>
            <w:r>
              <w:rPr>
                <w:rFonts w:hint="eastAsia"/>
                <w:szCs w:val="21"/>
              </w:rPr>
              <w:t>投标人名称</w:t>
            </w:r>
            <w:r>
              <w:rPr>
                <w:szCs w:val="21"/>
              </w:rPr>
              <w:t xml:space="preserve"> </w:t>
            </w:r>
          </w:p>
        </w:tc>
        <w:tc>
          <w:tcPr>
            <w:tcW w:w="8080" w:type="dxa"/>
            <w:gridSpan w:val="5"/>
            <w:tcBorders>
              <w:top w:val="single" w:sz="4" w:space="0" w:color="auto"/>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72"/>
        </w:trPr>
        <w:tc>
          <w:tcPr>
            <w:tcW w:w="143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营业执照</w:t>
            </w:r>
          </w:p>
          <w:p w:rsidR="005B02D5" w:rsidRDefault="005B02D5">
            <w:pPr>
              <w:widowControl/>
              <w:jc w:val="center"/>
              <w:rPr>
                <w:rFonts w:ascii="宋体" w:hAnsi="宋体" w:cs="宋体"/>
                <w:color w:val="000000"/>
                <w:kern w:val="0"/>
                <w:sz w:val="22"/>
                <w:szCs w:val="22"/>
              </w:rPr>
            </w:pPr>
          </w:p>
          <w:p w:rsidR="005B02D5" w:rsidRDefault="005B02D5">
            <w:pPr>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编</w:t>
            </w:r>
            <w:r>
              <w:rPr>
                <w:szCs w:val="21"/>
              </w:rPr>
              <w:t xml:space="preserve"> </w:t>
            </w:r>
            <w:r>
              <w:rPr>
                <w:rFonts w:hint="eastAsia"/>
                <w:szCs w:val="21"/>
              </w:rPr>
              <w:t>号</w:t>
            </w:r>
          </w:p>
        </w:tc>
        <w:tc>
          <w:tcPr>
            <w:tcW w:w="1701"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发证单位</w:t>
            </w: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注册资金</w:t>
            </w:r>
          </w:p>
        </w:tc>
      </w:tr>
      <w:tr w:rsidR="005B02D5">
        <w:trPr>
          <w:trHeight w:val="424"/>
        </w:trPr>
        <w:tc>
          <w:tcPr>
            <w:tcW w:w="143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tc>
      </w:tr>
      <w:tr w:rsidR="005B02D5">
        <w:trPr>
          <w:trHeight w:val="547"/>
        </w:trPr>
        <w:tc>
          <w:tcPr>
            <w:tcW w:w="143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公路工程试</w:t>
            </w:r>
            <w:r>
              <w:rPr>
                <w:sz w:val="21"/>
                <w:szCs w:val="21"/>
              </w:rPr>
              <w:t xml:space="preserve"> </w:t>
            </w:r>
            <w:r>
              <w:rPr>
                <w:rFonts w:hint="eastAsia"/>
                <w:sz w:val="21"/>
                <w:szCs w:val="21"/>
              </w:rPr>
              <w:t>验检测资质</w:t>
            </w:r>
          </w:p>
          <w:p w:rsidR="005B02D5" w:rsidRDefault="005B02D5">
            <w:pP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等</w:t>
            </w:r>
            <w:r>
              <w:rPr>
                <w:sz w:val="21"/>
                <w:szCs w:val="21"/>
              </w:rPr>
              <w:t xml:space="preserve"> </w:t>
            </w:r>
            <w:r>
              <w:rPr>
                <w:rFonts w:hint="eastAsia"/>
                <w:sz w:val="21"/>
                <w:szCs w:val="21"/>
              </w:rPr>
              <w:t>级</w:t>
            </w:r>
          </w:p>
        </w:tc>
        <w:tc>
          <w:tcPr>
            <w:tcW w:w="1701"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发证单位</w:t>
            </w: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证书号</w:t>
            </w:r>
          </w:p>
        </w:tc>
      </w:tr>
      <w:tr w:rsidR="005B02D5">
        <w:trPr>
          <w:trHeight w:val="288"/>
        </w:trPr>
        <w:tc>
          <w:tcPr>
            <w:tcW w:w="143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r>
      <w:tr w:rsidR="005B02D5">
        <w:trPr>
          <w:trHeight w:val="677"/>
        </w:trPr>
        <w:tc>
          <w:tcPr>
            <w:tcW w:w="1431" w:type="dxa"/>
            <w:vMerge w:val="restart"/>
            <w:tcBorders>
              <w:top w:val="nil"/>
              <w:left w:val="single" w:sz="4" w:space="0" w:color="auto"/>
              <w:right w:val="single" w:sz="4" w:space="0" w:color="auto"/>
            </w:tcBorders>
            <w:shd w:val="clear" w:color="auto" w:fill="auto"/>
            <w:noWrap/>
            <w:vAlign w:val="center"/>
          </w:tcPr>
          <w:p w:rsidR="005B02D5" w:rsidRDefault="00966564">
            <w:pPr>
              <w:pStyle w:val="Default"/>
              <w:rPr>
                <w:szCs w:val="21"/>
              </w:rPr>
            </w:pPr>
            <w:r>
              <w:rPr>
                <w:rFonts w:hint="eastAsia"/>
                <w:sz w:val="21"/>
                <w:szCs w:val="21"/>
              </w:rPr>
              <w:t>计量认证证书</w:t>
            </w:r>
          </w:p>
        </w:tc>
        <w:tc>
          <w:tcPr>
            <w:tcW w:w="155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等</w:t>
            </w:r>
            <w:r>
              <w:rPr>
                <w:sz w:val="21"/>
                <w:szCs w:val="21"/>
              </w:rPr>
              <w:t xml:space="preserve"> </w:t>
            </w:r>
            <w:r>
              <w:rPr>
                <w:rFonts w:hint="eastAsia"/>
                <w:sz w:val="21"/>
                <w:szCs w:val="21"/>
              </w:rPr>
              <w:t>级</w:t>
            </w:r>
          </w:p>
        </w:tc>
        <w:tc>
          <w:tcPr>
            <w:tcW w:w="1701"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发证单位</w:t>
            </w: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证书号</w:t>
            </w:r>
          </w:p>
        </w:tc>
      </w:tr>
      <w:tr w:rsidR="005B02D5">
        <w:trPr>
          <w:trHeight w:val="288"/>
        </w:trPr>
        <w:tc>
          <w:tcPr>
            <w:tcW w:w="143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tc>
      </w:tr>
      <w:tr w:rsidR="005B02D5">
        <w:trPr>
          <w:trHeight w:val="553"/>
        </w:trPr>
        <w:tc>
          <w:tcPr>
            <w:tcW w:w="143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法定代表人</w:t>
            </w:r>
          </w:p>
          <w:p w:rsidR="005B02D5" w:rsidRDefault="005B02D5">
            <w:pPr>
              <w:widowControl/>
              <w:jc w:val="center"/>
              <w:rPr>
                <w:rFonts w:ascii="宋体" w:hAnsi="宋体" w:cs="宋体"/>
                <w:color w:val="000000"/>
                <w:kern w:val="0"/>
                <w:sz w:val="22"/>
                <w:szCs w:val="22"/>
              </w:rPr>
            </w:pPr>
          </w:p>
          <w:p w:rsidR="005B02D5" w:rsidRDefault="005B02D5">
            <w:pPr>
              <w:jc w:val="center"/>
              <w:rPr>
                <w:rFonts w:ascii="宋体" w:hAnsi="宋体" w:cs="宋体"/>
                <w:color w:val="000000"/>
                <w:kern w:val="0"/>
                <w:sz w:val="22"/>
                <w:szCs w:val="22"/>
              </w:rPr>
            </w:pPr>
          </w:p>
        </w:tc>
        <w:tc>
          <w:tcPr>
            <w:tcW w:w="1559" w:type="dxa"/>
            <w:vMerge w:val="restart"/>
            <w:tcBorders>
              <w:top w:val="nil"/>
              <w:left w:val="nil"/>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姓</w:t>
            </w:r>
            <w:r>
              <w:rPr>
                <w:sz w:val="21"/>
                <w:szCs w:val="21"/>
              </w:rPr>
              <w:t xml:space="preserve"> </w:t>
            </w:r>
            <w:r>
              <w:rPr>
                <w:rFonts w:hint="eastAsia"/>
                <w:sz w:val="21"/>
                <w:szCs w:val="21"/>
              </w:rPr>
              <w:t>名</w:t>
            </w:r>
          </w:p>
        </w:tc>
        <w:tc>
          <w:tcPr>
            <w:tcW w:w="1701" w:type="dxa"/>
            <w:vMerge w:val="restart"/>
            <w:tcBorders>
              <w:top w:val="nil"/>
              <w:left w:val="nil"/>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职</w:t>
            </w:r>
            <w:r>
              <w:rPr>
                <w:sz w:val="21"/>
                <w:szCs w:val="21"/>
              </w:rPr>
              <w:t xml:space="preserve"> </w:t>
            </w:r>
            <w:r>
              <w:rPr>
                <w:rFonts w:hint="eastAsia"/>
                <w:sz w:val="21"/>
                <w:szCs w:val="21"/>
              </w:rPr>
              <w:t>务</w:t>
            </w:r>
          </w:p>
          <w:p w:rsidR="005B02D5" w:rsidRDefault="005B02D5">
            <w:pPr>
              <w:jc w:val="center"/>
              <w:rPr>
                <w:rFonts w:ascii="宋体" w:hAnsi="宋体" w:cs="宋体"/>
                <w:color w:val="000000"/>
                <w:kern w:val="0"/>
                <w:sz w:val="22"/>
                <w:szCs w:val="22"/>
              </w:rPr>
            </w:pP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职称或学历</w:t>
            </w:r>
          </w:p>
        </w:tc>
      </w:tr>
      <w:tr w:rsidR="005B02D5">
        <w:trPr>
          <w:trHeight w:val="561"/>
        </w:trPr>
        <w:tc>
          <w:tcPr>
            <w:tcW w:w="1431" w:type="dxa"/>
            <w:vMerge/>
            <w:tcBorders>
              <w:left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1559"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职称或学历</w:t>
            </w:r>
          </w:p>
        </w:tc>
        <w:tc>
          <w:tcPr>
            <w:tcW w:w="170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证书编号</w:t>
            </w:r>
          </w:p>
        </w:tc>
        <w:tc>
          <w:tcPr>
            <w:tcW w:w="15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发证单位</w:t>
            </w:r>
          </w:p>
        </w:tc>
      </w:tr>
      <w:tr w:rsidR="005B02D5">
        <w:trPr>
          <w:trHeight w:val="555"/>
        </w:trPr>
        <w:tc>
          <w:tcPr>
            <w:tcW w:w="143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63"/>
        </w:trPr>
        <w:tc>
          <w:tcPr>
            <w:tcW w:w="143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技术负责人</w:t>
            </w:r>
          </w:p>
          <w:p w:rsidR="005B02D5" w:rsidRDefault="005B02D5">
            <w:pPr>
              <w:widowControl/>
              <w:jc w:val="center"/>
              <w:rPr>
                <w:rFonts w:ascii="宋体" w:hAnsi="宋体" w:cs="宋体"/>
                <w:color w:val="000000"/>
                <w:kern w:val="0"/>
                <w:sz w:val="22"/>
                <w:szCs w:val="22"/>
              </w:rPr>
            </w:pPr>
          </w:p>
          <w:p w:rsidR="005B02D5" w:rsidRDefault="005B02D5">
            <w:pPr>
              <w:rPr>
                <w:rFonts w:ascii="宋体" w:hAnsi="宋体" w:cs="宋体"/>
                <w:color w:val="000000"/>
                <w:kern w:val="0"/>
                <w:sz w:val="22"/>
                <w:szCs w:val="22"/>
              </w:rPr>
            </w:pPr>
          </w:p>
        </w:tc>
        <w:tc>
          <w:tcPr>
            <w:tcW w:w="1559" w:type="dxa"/>
            <w:vMerge w:val="restart"/>
            <w:tcBorders>
              <w:top w:val="nil"/>
              <w:left w:val="nil"/>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姓</w:t>
            </w:r>
            <w:r>
              <w:rPr>
                <w:sz w:val="21"/>
                <w:szCs w:val="21"/>
              </w:rPr>
              <w:t xml:space="preserve"> </w:t>
            </w:r>
            <w:r>
              <w:rPr>
                <w:rFonts w:hint="eastAsia"/>
                <w:sz w:val="21"/>
                <w:szCs w:val="21"/>
              </w:rPr>
              <w:t>名</w:t>
            </w:r>
          </w:p>
          <w:p w:rsidR="005B02D5" w:rsidRDefault="005B02D5">
            <w:pPr>
              <w:rPr>
                <w:rFonts w:ascii="宋体" w:hAnsi="宋体" w:cs="宋体"/>
                <w:color w:val="000000"/>
                <w:kern w:val="0"/>
                <w:sz w:val="22"/>
                <w:szCs w:val="22"/>
              </w:rPr>
            </w:pPr>
          </w:p>
        </w:tc>
        <w:tc>
          <w:tcPr>
            <w:tcW w:w="1701" w:type="dxa"/>
            <w:vMerge w:val="restart"/>
            <w:tcBorders>
              <w:top w:val="nil"/>
              <w:left w:val="nil"/>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姓</w:t>
            </w:r>
            <w:r>
              <w:rPr>
                <w:sz w:val="21"/>
                <w:szCs w:val="21"/>
              </w:rPr>
              <w:t xml:space="preserve"> </w:t>
            </w:r>
            <w:r>
              <w:rPr>
                <w:rFonts w:hint="eastAsia"/>
                <w:sz w:val="21"/>
                <w:szCs w:val="21"/>
              </w:rPr>
              <w:t>名</w:t>
            </w:r>
          </w:p>
        </w:tc>
        <w:tc>
          <w:tcPr>
            <w:tcW w:w="4820" w:type="dxa"/>
            <w:gridSpan w:val="3"/>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职</w:t>
            </w:r>
            <w:r>
              <w:rPr>
                <w:szCs w:val="21"/>
              </w:rPr>
              <w:t xml:space="preserve"> </w:t>
            </w:r>
            <w:r>
              <w:rPr>
                <w:rFonts w:hint="eastAsia"/>
                <w:szCs w:val="21"/>
              </w:rPr>
              <w:t>称</w:t>
            </w:r>
          </w:p>
        </w:tc>
      </w:tr>
      <w:tr w:rsidR="005B02D5">
        <w:trPr>
          <w:trHeight w:val="538"/>
        </w:trPr>
        <w:tc>
          <w:tcPr>
            <w:tcW w:w="1431" w:type="dxa"/>
            <w:vMerge/>
            <w:tcBorders>
              <w:left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1559"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职</w:t>
            </w:r>
            <w:r>
              <w:rPr>
                <w:sz w:val="21"/>
                <w:szCs w:val="21"/>
              </w:rPr>
              <w:t xml:space="preserve"> </w:t>
            </w:r>
            <w:r>
              <w:rPr>
                <w:rFonts w:hint="eastAsia"/>
                <w:sz w:val="21"/>
                <w:szCs w:val="21"/>
              </w:rPr>
              <w:t>称</w:t>
            </w:r>
          </w:p>
        </w:tc>
        <w:tc>
          <w:tcPr>
            <w:tcW w:w="170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证书编号</w:t>
            </w:r>
          </w:p>
        </w:tc>
        <w:tc>
          <w:tcPr>
            <w:tcW w:w="15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发证单位</w:t>
            </w:r>
          </w:p>
        </w:tc>
      </w:tr>
      <w:tr w:rsidR="005B02D5">
        <w:trPr>
          <w:trHeight w:val="565"/>
        </w:trPr>
        <w:tc>
          <w:tcPr>
            <w:tcW w:w="143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59"/>
        </w:trPr>
        <w:tc>
          <w:tcPr>
            <w:tcW w:w="1431" w:type="dxa"/>
            <w:vMerge w:val="restart"/>
            <w:tcBorders>
              <w:top w:val="nil"/>
              <w:left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关联企业</w:t>
            </w:r>
          </w:p>
          <w:p w:rsidR="005B02D5" w:rsidRDefault="005B02D5">
            <w:pPr>
              <w:widowControl/>
              <w:jc w:val="center"/>
              <w:rPr>
                <w:rFonts w:ascii="宋体" w:hAnsi="宋体" w:cs="宋体"/>
                <w:color w:val="000000"/>
                <w:kern w:val="0"/>
                <w:sz w:val="22"/>
                <w:szCs w:val="22"/>
              </w:rPr>
            </w:pPr>
          </w:p>
          <w:p w:rsidR="005B02D5" w:rsidRDefault="005B02D5">
            <w:pPr>
              <w:widowControl/>
              <w:jc w:val="center"/>
              <w:rPr>
                <w:rFonts w:ascii="宋体" w:hAnsi="宋体" w:cs="宋体"/>
                <w:color w:val="000000"/>
                <w:kern w:val="0"/>
                <w:sz w:val="22"/>
                <w:szCs w:val="22"/>
              </w:rPr>
            </w:pPr>
          </w:p>
          <w:p w:rsidR="005B02D5" w:rsidRDefault="005B02D5">
            <w:pPr>
              <w:jc w:val="center"/>
              <w:rPr>
                <w:rFonts w:ascii="宋体" w:hAnsi="宋体" w:cs="宋体"/>
                <w:color w:val="000000"/>
                <w:kern w:val="0"/>
                <w:sz w:val="22"/>
                <w:szCs w:val="22"/>
              </w:rPr>
            </w:pPr>
          </w:p>
        </w:tc>
        <w:tc>
          <w:tcPr>
            <w:tcW w:w="1559" w:type="dxa"/>
            <w:vMerge w:val="restart"/>
            <w:tcBorders>
              <w:top w:val="nil"/>
              <w:left w:val="nil"/>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Cs w:val="21"/>
              </w:rPr>
            </w:pPr>
            <w:r>
              <w:rPr>
                <w:rFonts w:hint="eastAsia"/>
                <w:sz w:val="21"/>
                <w:szCs w:val="21"/>
              </w:rPr>
              <w:t>名称及与申</w:t>
            </w:r>
            <w:r>
              <w:rPr>
                <w:sz w:val="21"/>
                <w:szCs w:val="21"/>
              </w:rPr>
              <w:t xml:space="preserve"> </w:t>
            </w:r>
            <w:r>
              <w:rPr>
                <w:rFonts w:hint="eastAsia"/>
                <w:sz w:val="21"/>
                <w:szCs w:val="21"/>
              </w:rPr>
              <w:t>请人关系</w:t>
            </w:r>
          </w:p>
          <w:p w:rsidR="005B02D5" w:rsidRDefault="005B02D5">
            <w:pPr>
              <w:jc w:val="center"/>
              <w:rPr>
                <w:rFonts w:ascii="宋体" w:hAnsi="宋体" w:cs="宋体"/>
                <w:color w:val="000000"/>
                <w:kern w:val="0"/>
                <w:sz w:val="22"/>
                <w:szCs w:val="22"/>
              </w:rPr>
            </w:pPr>
          </w:p>
        </w:tc>
        <w:tc>
          <w:tcPr>
            <w:tcW w:w="3260"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营业执照</w:t>
            </w:r>
          </w:p>
        </w:tc>
        <w:tc>
          <w:tcPr>
            <w:tcW w:w="3261" w:type="dxa"/>
            <w:gridSpan w:val="2"/>
            <w:tcBorders>
              <w:top w:val="nil"/>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color w:val="000000"/>
                <w:kern w:val="0"/>
                <w:sz w:val="22"/>
                <w:szCs w:val="22"/>
              </w:rPr>
            </w:pPr>
            <w:r>
              <w:rPr>
                <w:rFonts w:hint="eastAsia"/>
                <w:szCs w:val="21"/>
              </w:rPr>
              <w:t>资</w:t>
            </w:r>
            <w:r>
              <w:rPr>
                <w:szCs w:val="21"/>
              </w:rPr>
              <w:t xml:space="preserve"> </w:t>
            </w:r>
            <w:r>
              <w:rPr>
                <w:rFonts w:hint="eastAsia"/>
                <w:szCs w:val="21"/>
              </w:rPr>
              <w:t>质</w:t>
            </w:r>
          </w:p>
        </w:tc>
      </w:tr>
      <w:tr w:rsidR="005B02D5">
        <w:trPr>
          <w:trHeight w:val="288"/>
        </w:trPr>
        <w:tc>
          <w:tcPr>
            <w:tcW w:w="1431" w:type="dxa"/>
            <w:vMerge/>
            <w:tcBorders>
              <w:left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1559" w:type="dxa"/>
            <w:vMerge/>
            <w:tcBorders>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编</w:t>
            </w:r>
            <w:r>
              <w:rPr>
                <w:sz w:val="21"/>
                <w:szCs w:val="21"/>
              </w:rPr>
              <w:t xml:space="preserve"> </w:t>
            </w:r>
            <w:r>
              <w:rPr>
                <w:rFonts w:hint="eastAsia"/>
                <w:sz w:val="21"/>
                <w:szCs w:val="21"/>
              </w:rPr>
              <w:t>号</w:t>
            </w:r>
          </w:p>
        </w:tc>
        <w:tc>
          <w:tcPr>
            <w:tcW w:w="1559" w:type="dxa"/>
            <w:tcBorders>
              <w:top w:val="nil"/>
              <w:left w:val="nil"/>
              <w:bottom w:val="single" w:sz="4" w:space="0" w:color="auto"/>
              <w:right w:val="single" w:sz="4" w:space="0" w:color="auto"/>
            </w:tcBorders>
            <w:shd w:val="clear" w:color="auto" w:fill="auto"/>
            <w:noWrap/>
            <w:vAlign w:val="center"/>
          </w:tcPr>
          <w:p w:rsidR="005B02D5" w:rsidRDefault="00966564">
            <w:pPr>
              <w:pStyle w:val="Default"/>
              <w:ind w:firstLineChars="50" w:firstLine="105"/>
              <w:jc w:val="center"/>
              <w:rPr>
                <w:szCs w:val="21"/>
              </w:rPr>
            </w:pPr>
            <w:r>
              <w:rPr>
                <w:rFonts w:hint="eastAsia"/>
                <w:sz w:val="21"/>
                <w:szCs w:val="21"/>
              </w:rPr>
              <w:t>发证单位</w:t>
            </w:r>
          </w:p>
        </w:tc>
        <w:tc>
          <w:tcPr>
            <w:tcW w:w="1701" w:type="dxa"/>
            <w:tcBorders>
              <w:top w:val="nil"/>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color w:val="000000"/>
                <w:kern w:val="0"/>
                <w:sz w:val="22"/>
                <w:szCs w:val="22"/>
              </w:rPr>
            </w:pPr>
            <w:r>
              <w:rPr>
                <w:rFonts w:hint="eastAsia"/>
                <w:szCs w:val="21"/>
              </w:rPr>
              <w:t>证书编号</w:t>
            </w:r>
          </w:p>
        </w:tc>
        <w:tc>
          <w:tcPr>
            <w:tcW w:w="15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发证单位</w:t>
            </w:r>
          </w:p>
        </w:tc>
      </w:tr>
      <w:tr w:rsidR="005B02D5">
        <w:trPr>
          <w:trHeight w:val="547"/>
        </w:trPr>
        <w:tc>
          <w:tcPr>
            <w:tcW w:w="1431" w:type="dxa"/>
            <w:vMerge/>
            <w:tcBorders>
              <w:left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tcPr>
          <w:p w:rsidR="005B02D5" w:rsidRDefault="005B02D5">
            <w:pPr>
              <w:widowControl/>
              <w:jc w:val="center"/>
              <w:rPr>
                <w:rFonts w:ascii="宋体" w:hAnsi="宋体" w:cs="宋体"/>
                <w:color w:val="000000"/>
                <w:kern w:val="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55"/>
        </w:trPr>
        <w:tc>
          <w:tcPr>
            <w:tcW w:w="1431"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701" w:type="dxa"/>
            <w:tcBorders>
              <w:top w:val="nil"/>
              <w:left w:val="nil"/>
              <w:bottom w:val="single" w:sz="4" w:space="0" w:color="auto"/>
              <w:right w:val="single" w:sz="4" w:space="0" w:color="auto"/>
            </w:tcBorders>
            <w:shd w:val="clear" w:color="auto" w:fill="auto"/>
            <w:vAlign w:val="center"/>
          </w:tcPr>
          <w:p w:rsidR="005B02D5" w:rsidRDefault="005B02D5">
            <w:pPr>
              <w:widowControl/>
              <w:jc w:val="center"/>
              <w:rPr>
                <w:rFonts w:ascii="宋体" w:hAnsi="宋体" w:cs="宋体"/>
                <w:color w:val="000000"/>
                <w:kern w:val="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bl>
    <w:p w:rsidR="005B02D5" w:rsidRDefault="005B02D5">
      <w:pPr>
        <w:autoSpaceDE w:val="0"/>
        <w:autoSpaceDN w:val="0"/>
        <w:adjustRightInd w:val="0"/>
        <w:jc w:val="left"/>
        <w:rPr>
          <w:rFonts w:asciiTheme="minorEastAsia" w:eastAsiaTheme="minorEastAsia" w:hAnsiTheme="minorEastAsia" w:cstheme="minorEastAsia"/>
          <w:szCs w:val="21"/>
        </w:rPr>
      </w:pPr>
    </w:p>
    <w:p w:rsidR="005B02D5" w:rsidRDefault="00966564">
      <w:pPr>
        <w:autoSpaceDE w:val="0"/>
        <w:autoSpaceDN w:val="0"/>
        <w:adjustRightInd w:val="0"/>
        <w:jc w:val="left"/>
        <w:rPr>
          <w:rFonts w:ascii="Microsoft JhengHei" w:eastAsia="Microsoft JhengHei" w:cs="Microsoft JhengHei"/>
          <w:color w:val="000000"/>
          <w:kern w:val="0"/>
          <w:szCs w:val="21"/>
        </w:rPr>
      </w:pPr>
      <w:r>
        <w:rPr>
          <w:rFonts w:asciiTheme="minorEastAsia" w:eastAsiaTheme="minorEastAsia" w:hAnsiTheme="minorEastAsia" w:cstheme="minorEastAsia" w:hint="eastAsia"/>
          <w:szCs w:val="21"/>
        </w:rPr>
        <w:t>注：</w:t>
      </w:r>
      <w:r>
        <w:rPr>
          <w:rFonts w:ascii="宋体" w:hAnsi="宋体" w:cs="宋体" w:hint="eastAsia"/>
          <w:szCs w:val="21"/>
        </w:rPr>
        <w:t>投标人应按“投标人须知前附表”3.5.1项的要求在本表后附相关证明材料。</w:t>
      </w:r>
    </w:p>
    <w:p w:rsidR="005B02D5" w:rsidRDefault="00966564">
      <w:pPr>
        <w:jc w:val="center"/>
        <w:rPr>
          <w:rFonts w:ascii="宋体" w:cs="宋体"/>
          <w:kern w:val="0"/>
          <w:szCs w:val="21"/>
        </w:rPr>
      </w:pPr>
      <w:r>
        <w:rPr>
          <w:rFonts w:ascii="宋体" w:cs="宋体"/>
          <w:kern w:val="0"/>
          <w:szCs w:val="21"/>
        </w:rPr>
        <w:br w:type="page"/>
      </w:r>
    </w:p>
    <w:p w:rsidR="005B02D5" w:rsidRDefault="00966564">
      <w:pPr>
        <w:jc w:val="center"/>
        <w:rPr>
          <w:rFonts w:ascii="宋体" w:hAnsi="宋体" w:cs="宋体"/>
          <w:b/>
          <w:sz w:val="30"/>
          <w:szCs w:val="30"/>
        </w:rPr>
      </w:pPr>
      <w:r>
        <w:rPr>
          <w:rFonts w:ascii="宋体" w:hAnsi="宋体" w:cs="宋体" w:hint="eastAsia"/>
          <w:b/>
          <w:sz w:val="30"/>
          <w:szCs w:val="30"/>
        </w:rPr>
        <w:lastRenderedPageBreak/>
        <w:t>1-2  投标人基本情况一览表</w:t>
      </w:r>
    </w:p>
    <w:p w:rsidR="005B02D5" w:rsidRDefault="005B02D5">
      <w:pPr>
        <w:rPr>
          <w:rFonts w:ascii="宋体" w:hAnsi="宋体" w:cs="宋体"/>
          <w:b/>
          <w:sz w:val="30"/>
          <w:szCs w:val="30"/>
        </w:rPr>
      </w:pPr>
    </w:p>
    <w:tbl>
      <w:tblPr>
        <w:tblW w:w="9322" w:type="dxa"/>
        <w:tblInd w:w="95" w:type="dxa"/>
        <w:tblLook w:val="04A0"/>
      </w:tblPr>
      <w:tblGrid>
        <w:gridCol w:w="1431"/>
        <w:gridCol w:w="283"/>
        <w:gridCol w:w="709"/>
        <w:gridCol w:w="425"/>
        <w:gridCol w:w="520"/>
        <w:gridCol w:w="845"/>
        <w:gridCol w:w="620"/>
        <w:gridCol w:w="567"/>
        <w:gridCol w:w="236"/>
        <w:gridCol w:w="473"/>
        <w:gridCol w:w="855"/>
        <w:gridCol w:w="279"/>
        <w:gridCol w:w="798"/>
        <w:gridCol w:w="1281"/>
      </w:tblGrid>
      <w:tr w:rsidR="005B02D5">
        <w:trPr>
          <w:trHeight w:val="510"/>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投标人名称</w:t>
            </w:r>
          </w:p>
        </w:tc>
        <w:tc>
          <w:tcPr>
            <w:tcW w:w="7891" w:type="dxa"/>
            <w:gridSpan w:val="13"/>
            <w:tcBorders>
              <w:top w:val="single" w:sz="4" w:space="0" w:color="auto"/>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7"/>
        </w:trPr>
        <w:tc>
          <w:tcPr>
            <w:tcW w:w="9322" w:type="dxa"/>
            <w:gridSpan w:val="14"/>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营业执照</w:t>
            </w:r>
          </w:p>
        </w:tc>
      </w:tr>
      <w:tr w:rsidR="005B02D5">
        <w:trPr>
          <w:trHeight w:val="422"/>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发照机关</w:t>
            </w:r>
          </w:p>
        </w:tc>
        <w:tc>
          <w:tcPr>
            <w:tcW w:w="3922" w:type="dxa"/>
            <w:gridSpan w:val="7"/>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注册资金</w:t>
            </w: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4"/>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成立时间</w:t>
            </w:r>
          </w:p>
        </w:tc>
        <w:tc>
          <w:tcPr>
            <w:tcW w:w="3922" w:type="dxa"/>
            <w:gridSpan w:val="7"/>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注册地址</w:t>
            </w: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21"/>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经营范围</w:t>
            </w:r>
          </w:p>
        </w:tc>
        <w:tc>
          <w:tcPr>
            <w:tcW w:w="3922" w:type="dxa"/>
            <w:gridSpan w:val="7"/>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企业性质</w:t>
            </w: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55"/>
        </w:trPr>
        <w:tc>
          <w:tcPr>
            <w:tcW w:w="9322" w:type="dxa"/>
            <w:gridSpan w:val="14"/>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企业资质</w:t>
            </w:r>
          </w:p>
        </w:tc>
      </w:tr>
      <w:tr w:rsidR="005B02D5">
        <w:trPr>
          <w:trHeight w:val="407"/>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企业资质等级</w:t>
            </w:r>
          </w:p>
        </w:tc>
        <w:tc>
          <w:tcPr>
            <w:tcW w:w="3922" w:type="dxa"/>
            <w:gridSpan w:val="7"/>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证书编号</w:t>
            </w: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r>
      <w:tr w:rsidR="005B02D5">
        <w:trPr>
          <w:trHeight w:val="412"/>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发证机关</w:t>
            </w:r>
          </w:p>
        </w:tc>
        <w:tc>
          <w:tcPr>
            <w:tcW w:w="3922" w:type="dxa"/>
            <w:gridSpan w:val="7"/>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ind w:firstLineChars="50" w:firstLine="90"/>
              <w:rPr>
                <w:sz w:val="18"/>
                <w:szCs w:val="18"/>
              </w:rPr>
            </w:pPr>
            <w:r>
              <w:rPr>
                <w:rFonts w:hint="eastAsia"/>
                <w:sz w:val="18"/>
                <w:szCs w:val="18"/>
              </w:rPr>
              <w:t>业务范围</w:t>
            </w: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r>
      <w:tr w:rsidR="005B02D5">
        <w:trPr>
          <w:trHeight w:val="531"/>
        </w:trPr>
        <w:tc>
          <w:tcPr>
            <w:tcW w:w="9322" w:type="dxa"/>
            <w:gridSpan w:val="14"/>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领导层构成情况</w:t>
            </w:r>
          </w:p>
        </w:tc>
      </w:tr>
      <w:tr w:rsidR="005B02D5">
        <w:trPr>
          <w:trHeight w:val="455"/>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法定代表人</w:t>
            </w:r>
          </w:p>
        </w:tc>
        <w:tc>
          <w:tcPr>
            <w:tcW w:w="2499" w:type="dxa"/>
            <w:gridSpan w:val="4"/>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姓名</w:t>
            </w:r>
          </w:p>
        </w:tc>
        <w:tc>
          <w:tcPr>
            <w:tcW w:w="1423" w:type="dxa"/>
            <w:gridSpan w:val="3"/>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职务</w:t>
            </w: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职称</w:t>
            </w: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联系电话</w:t>
            </w:r>
          </w:p>
        </w:tc>
      </w:tr>
      <w:tr w:rsidR="005B02D5">
        <w:trPr>
          <w:trHeight w:val="405"/>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企业负责人</w:t>
            </w:r>
          </w:p>
        </w:tc>
        <w:tc>
          <w:tcPr>
            <w:tcW w:w="2499"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423"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r>
      <w:tr w:rsidR="005B02D5">
        <w:trPr>
          <w:trHeight w:val="425"/>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技术负责人</w:t>
            </w:r>
          </w:p>
        </w:tc>
        <w:tc>
          <w:tcPr>
            <w:tcW w:w="2499"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423"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r>
      <w:tr w:rsidR="005B02D5">
        <w:trPr>
          <w:trHeight w:val="403"/>
        </w:trPr>
        <w:tc>
          <w:tcPr>
            <w:tcW w:w="1714"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财务负责人</w:t>
            </w:r>
          </w:p>
        </w:tc>
        <w:tc>
          <w:tcPr>
            <w:tcW w:w="2499"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423"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328"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2358"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r>
      <w:tr w:rsidR="005B02D5">
        <w:trPr>
          <w:trHeight w:val="509"/>
        </w:trPr>
        <w:tc>
          <w:tcPr>
            <w:tcW w:w="9322" w:type="dxa"/>
            <w:gridSpan w:val="14"/>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人员职称构成情况</w:t>
            </w:r>
          </w:p>
        </w:tc>
      </w:tr>
      <w:tr w:rsidR="005B02D5">
        <w:trPr>
          <w:trHeight w:val="479"/>
        </w:trPr>
        <w:tc>
          <w:tcPr>
            <w:tcW w:w="1714" w:type="dxa"/>
            <w:gridSpan w:val="2"/>
            <w:vMerge w:val="restart"/>
            <w:tcBorders>
              <w:top w:val="nil"/>
              <w:left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人员总数</w:t>
            </w:r>
          </w:p>
        </w:tc>
        <w:tc>
          <w:tcPr>
            <w:tcW w:w="1654" w:type="dxa"/>
            <w:gridSpan w:val="3"/>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高级职称</w:t>
            </w:r>
          </w:p>
        </w:tc>
        <w:tc>
          <w:tcPr>
            <w:tcW w:w="2032" w:type="dxa"/>
            <w:gridSpan w:val="3"/>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中级职称</w:t>
            </w:r>
          </w:p>
        </w:tc>
        <w:tc>
          <w:tcPr>
            <w:tcW w:w="1843" w:type="dxa"/>
            <w:gridSpan w:val="4"/>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初级职称</w:t>
            </w:r>
          </w:p>
        </w:tc>
        <w:tc>
          <w:tcPr>
            <w:tcW w:w="2079"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其他</w:t>
            </w:r>
          </w:p>
        </w:tc>
      </w:tr>
      <w:tr w:rsidR="005B02D5">
        <w:trPr>
          <w:trHeight w:val="409"/>
        </w:trPr>
        <w:tc>
          <w:tcPr>
            <w:tcW w:w="1714" w:type="dxa"/>
            <w:gridSpan w:val="2"/>
            <w:vMerge/>
            <w:tcBorders>
              <w:left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1654"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2032" w:type="dxa"/>
            <w:gridSpan w:val="3"/>
            <w:tcBorders>
              <w:top w:val="nil"/>
              <w:left w:val="nil"/>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843"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2079"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5"/>
        </w:trPr>
        <w:tc>
          <w:tcPr>
            <w:tcW w:w="1714" w:type="dxa"/>
            <w:gridSpan w:val="2"/>
            <w:vMerge/>
            <w:tcBorders>
              <w:left w:val="single" w:sz="4" w:space="0" w:color="auto"/>
              <w:right w:val="single" w:sz="4" w:space="0" w:color="auto"/>
            </w:tcBorders>
            <w:shd w:val="clear" w:color="auto" w:fill="auto"/>
            <w:noWrap/>
            <w:vAlign w:val="center"/>
          </w:tcPr>
          <w:p w:rsidR="005B02D5" w:rsidRDefault="005B02D5">
            <w:pPr>
              <w:jc w:val="center"/>
              <w:rPr>
                <w:rFonts w:ascii="宋体" w:hAnsi="宋体" w:cs="宋体"/>
                <w:color w:val="000000"/>
                <w:kern w:val="0"/>
                <w:sz w:val="22"/>
                <w:szCs w:val="22"/>
              </w:rPr>
            </w:pPr>
          </w:p>
        </w:tc>
        <w:tc>
          <w:tcPr>
            <w:tcW w:w="2499" w:type="dxa"/>
            <w:gridSpan w:val="4"/>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管理人员</w:t>
            </w:r>
          </w:p>
        </w:tc>
        <w:tc>
          <w:tcPr>
            <w:tcW w:w="3030" w:type="dxa"/>
            <w:gridSpan w:val="6"/>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检测人员</w:t>
            </w:r>
          </w:p>
        </w:tc>
        <w:tc>
          <w:tcPr>
            <w:tcW w:w="2079" w:type="dxa"/>
            <w:gridSpan w:val="2"/>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后勤人员</w:t>
            </w:r>
          </w:p>
        </w:tc>
      </w:tr>
      <w:tr w:rsidR="005B02D5">
        <w:trPr>
          <w:trHeight w:val="416"/>
        </w:trPr>
        <w:tc>
          <w:tcPr>
            <w:tcW w:w="1714" w:type="dxa"/>
            <w:gridSpan w:val="2"/>
            <w:vMerge/>
            <w:tcBorders>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2499"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3030" w:type="dxa"/>
            <w:gridSpan w:val="6"/>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2079"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08"/>
        </w:trPr>
        <w:tc>
          <w:tcPr>
            <w:tcW w:w="2423" w:type="dxa"/>
            <w:gridSpan w:val="3"/>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资格证书</w:t>
            </w:r>
          </w:p>
        </w:tc>
        <w:tc>
          <w:tcPr>
            <w:tcW w:w="2410" w:type="dxa"/>
            <w:gridSpan w:val="4"/>
            <w:tcBorders>
              <w:top w:val="nil"/>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color w:val="000000"/>
                <w:kern w:val="0"/>
                <w:sz w:val="22"/>
                <w:szCs w:val="22"/>
              </w:rPr>
            </w:pPr>
            <w:r>
              <w:rPr>
                <w:rFonts w:hint="eastAsia"/>
                <w:sz w:val="18"/>
                <w:szCs w:val="18"/>
              </w:rPr>
              <w:t>检测工程师</w:t>
            </w:r>
          </w:p>
        </w:tc>
        <w:tc>
          <w:tcPr>
            <w:tcW w:w="2410" w:type="dxa"/>
            <w:gridSpan w:val="5"/>
            <w:tcBorders>
              <w:top w:val="nil"/>
              <w:left w:val="nil"/>
              <w:bottom w:val="single" w:sz="4" w:space="0" w:color="auto"/>
              <w:right w:val="single" w:sz="4" w:space="0" w:color="auto"/>
            </w:tcBorders>
            <w:shd w:val="clear" w:color="auto" w:fill="auto"/>
            <w:vAlign w:val="center"/>
          </w:tcPr>
          <w:p w:rsidR="005B02D5" w:rsidRDefault="00966564">
            <w:pPr>
              <w:widowControl/>
              <w:jc w:val="center"/>
              <w:rPr>
                <w:rFonts w:ascii="宋体" w:hAnsi="宋体" w:cs="宋体"/>
                <w:color w:val="000000"/>
                <w:kern w:val="0"/>
                <w:sz w:val="22"/>
                <w:szCs w:val="22"/>
              </w:rPr>
            </w:pPr>
            <w:r>
              <w:rPr>
                <w:rFonts w:hint="eastAsia"/>
                <w:sz w:val="18"/>
                <w:szCs w:val="18"/>
              </w:rPr>
              <w:t>检测人员</w:t>
            </w:r>
          </w:p>
        </w:tc>
        <w:tc>
          <w:tcPr>
            <w:tcW w:w="2079" w:type="dxa"/>
            <w:gridSpan w:val="2"/>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后勤人员</w:t>
            </w:r>
          </w:p>
        </w:tc>
      </w:tr>
      <w:tr w:rsidR="005B02D5">
        <w:trPr>
          <w:trHeight w:val="429"/>
        </w:trPr>
        <w:tc>
          <w:tcPr>
            <w:tcW w:w="2423" w:type="dxa"/>
            <w:gridSpan w:val="3"/>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 w:val="18"/>
                <w:szCs w:val="18"/>
              </w:rPr>
              <w:t>人数</w:t>
            </w:r>
          </w:p>
        </w:tc>
        <w:tc>
          <w:tcPr>
            <w:tcW w:w="2410"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2410" w:type="dxa"/>
            <w:gridSpan w:val="5"/>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798"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281"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1"/>
        </w:trPr>
        <w:tc>
          <w:tcPr>
            <w:tcW w:w="2848" w:type="dxa"/>
            <w:gridSpan w:val="4"/>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 xml:space="preserve">45 </w:t>
            </w:r>
            <w:r>
              <w:rPr>
                <w:sz w:val="18"/>
                <w:szCs w:val="18"/>
              </w:rPr>
              <w:t>岁以下</w:t>
            </w:r>
          </w:p>
        </w:tc>
        <w:tc>
          <w:tcPr>
            <w:tcW w:w="3261" w:type="dxa"/>
            <w:gridSpan w:val="6"/>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45</w:t>
            </w:r>
            <w:r>
              <w:rPr>
                <w:sz w:val="18"/>
                <w:szCs w:val="18"/>
              </w:rPr>
              <w:t>～</w:t>
            </w:r>
            <w:r>
              <w:rPr>
                <w:sz w:val="18"/>
                <w:szCs w:val="18"/>
              </w:rPr>
              <w:t xml:space="preserve">55 </w:t>
            </w:r>
            <w:r>
              <w:rPr>
                <w:sz w:val="18"/>
                <w:szCs w:val="18"/>
              </w:rPr>
              <w:t>岁</w:t>
            </w:r>
          </w:p>
        </w:tc>
        <w:tc>
          <w:tcPr>
            <w:tcW w:w="3213" w:type="dxa"/>
            <w:gridSpan w:val="4"/>
            <w:tcBorders>
              <w:top w:val="nil"/>
              <w:left w:val="nil"/>
              <w:bottom w:val="single" w:sz="4" w:space="0" w:color="auto"/>
              <w:right w:val="single" w:sz="4" w:space="0" w:color="auto"/>
            </w:tcBorders>
            <w:shd w:val="clear" w:color="auto" w:fill="auto"/>
            <w:vAlign w:val="center"/>
          </w:tcPr>
          <w:p w:rsidR="005B02D5" w:rsidRDefault="00966564">
            <w:pPr>
              <w:pStyle w:val="Default"/>
              <w:jc w:val="center"/>
              <w:rPr>
                <w:sz w:val="18"/>
                <w:szCs w:val="18"/>
              </w:rPr>
            </w:pPr>
            <w:r>
              <w:rPr>
                <w:sz w:val="18"/>
                <w:szCs w:val="18"/>
              </w:rPr>
              <w:t xml:space="preserve">55 </w:t>
            </w:r>
            <w:r>
              <w:rPr>
                <w:sz w:val="18"/>
                <w:szCs w:val="18"/>
              </w:rPr>
              <w:t>岁以上</w:t>
            </w:r>
          </w:p>
        </w:tc>
      </w:tr>
      <w:tr w:rsidR="005B02D5">
        <w:trPr>
          <w:trHeight w:val="405"/>
        </w:trPr>
        <w:tc>
          <w:tcPr>
            <w:tcW w:w="2848" w:type="dxa"/>
            <w:gridSpan w:val="4"/>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3261" w:type="dxa"/>
            <w:gridSpan w:val="6"/>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3213" w:type="dxa"/>
            <w:gridSpan w:val="4"/>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65"/>
        </w:trPr>
        <w:tc>
          <w:tcPr>
            <w:tcW w:w="9322" w:type="dxa"/>
            <w:gridSpan w:val="14"/>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rFonts w:hAnsi="Arial"/>
                <w:sz w:val="18"/>
                <w:szCs w:val="18"/>
              </w:rPr>
            </w:pPr>
            <w:r>
              <w:rPr>
                <w:rFonts w:hint="eastAsia"/>
                <w:sz w:val="18"/>
                <w:szCs w:val="18"/>
              </w:rPr>
              <w:t>近</w:t>
            </w:r>
            <w:r>
              <w:rPr>
                <w:sz w:val="18"/>
                <w:szCs w:val="18"/>
              </w:rPr>
              <w:t xml:space="preserve"> </w:t>
            </w:r>
            <w:r>
              <w:rPr>
                <w:rFonts w:ascii="Arial" w:hAnsi="Arial" w:cs="Arial"/>
                <w:sz w:val="18"/>
                <w:szCs w:val="18"/>
              </w:rPr>
              <w:t xml:space="preserve">3 </w:t>
            </w:r>
            <w:r>
              <w:rPr>
                <w:rFonts w:hAnsi="Arial" w:hint="eastAsia"/>
                <w:sz w:val="18"/>
                <w:szCs w:val="18"/>
              </w:rPr>
              <w:t>年营业额情况（万元）</w:t>
            </w:r>
          </w:p>
        </w:tc>
      </w:tr>
      <w:tr w:rsidR="005B02D5">
        <w:trPr>
          <w:trHeight w:val="417"/>
        </w:trPr>
        <w:tc>
          <w:tcPr>
            <w:tcW w:w="2848" w:type="dxa"/>
            <w:gridSpan w:val="4"/>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2017年</w:t>
            </w:r>
          </w:p>
        </w:tc>
        <w:tc>
          <w:tcPr>
            <w:tcW w:w="3261" w:type="dxa"/>
            <w:gridSpan w:val="6"/>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2018年</w:t>
            </w:r>
          </w:p>
        </w:tc>
        <w:tc>
          <w:tcPr>
            <w:tcW w:w="3213" w:type="dxa"/>
            <w:gridSpan w:val="4"/>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2019年</w:t>
            </w:r>
          </w:p>
        </w:tc>
      </w:tr>
      <w:tr w:rsidR="005B02D5">
        <w:trPr>
          <w:trHeight w:val="409"/>
        </w:trPr>
        <w:tc>
          <w:tcPr>
            <w:tcW w:w="284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3261" w:type="dxa"/>
            <w:gridSpan w:val="6"/>
            <w:tcBorders>
              <w:top w:val="single" w:sz="4" w:space="0" w:color="auto"/>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3213" w:type="dxa"/>
            <w:gridSpan w:val="4"/>
            <w:tcBorders>
              <w:top w:val="single" w:sz="4" w:space="0" w:color="auto"/>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bl>
    <w:p w:rsidR="005B02D5" w:rsidRDefault="00966564">
      <w:pPr>
        <w:autoSpaceDE w:val="0"/>
        <w:autoSpaceDN w:val="0"/>
        <w:adjustRightInd w:val="0"/>
        <w:jc w:val="left"/>
        <w:rPr>
          <w:rFonts w:ascii="Microsoft JhengHei" w:eastAsia="Microsoft JhengHei" w:cs="Microsoft JhengHei"/>
          <w:color w:val="000000"/>
          <w:kern w:val="0"/>
          <w:szCs w:val="21"/>
        </w:rPr>
      </w:pPr>
      <w:r>
        <w:rPr>
          <w:rFonts w:asciiTheme="minorEastAsia" w:eastAsiaTheme="minorEastAsia" w:hAnsiTheme="minorEastAsia" w:cstheme="minorEastAsia" w:hint="eastAsia"/>
          <w:szCs w:val="21"/>
        </w:rPr>
        <w:t>注：</w:t>
      </w:r>
      <w:r>
        <w:rPr>
          <w:rFonts w:ascii="宋体" w:hAnsi="宋体" w:cs="宋体" w:hint="eastAsia"/>
          <w:szCs w:val="21"/>
        </w:rPr>
        <w:t>投标人应按“投标人须知前附表”3.5.1项的要求在本表后附相关证明材料。</w:t>
      </w:r>
    </w:p>
    <w:p w:rsidR="005B02D5" w:rsidRDefault="00966564">
      <w:pPr>
        <w:jc w:val="center"/>
        <w:rPr>
          <w:rFonts w:ascii="宋体" w:cs="宋体"/>
          <w:kern w:val="0"/>
          <w:szCs w:val="21"/>
        </w:rPr>
      </w:pPr>
      <w:r>
        <w:rPr>
          <w:rFonts w:ascii="宋体" w:cs="宋体"/>
          <w:kern w:val="0"/>
          <w:szCs w:val="21"/>
        </w:rPr>
        <w:br w:type="page"/>
      </w:r>
    </w:p>
    <w:p w:rsidR="005B02D5" w:rsidRDefault="00966564">
      <w:pPr>
        <w:jc w:val="center"/>
        <w:rPr>
          <w:rFonts w:ascii="宋体" w:hAnsi="宋体" w:cs="宋体"/>
          <w:b/>
          <w:sz w:val="30"/>
          <w:szCs w:val="30"/>
        </w:rPr>
      </w:pPr>
      <w:r>
        <w:rPr>
          <w:rFonts w:ascii="宋体" w:hAnsi="宋体" w:cs="宋体" w:hint="eastAsia"/>
          <w:b/>
          <w:sz w:val="30"/>
          <w:szCs w:val="30"/>
        </w:rPr>
        <w:lastRenderedPageBreak/>
        <w:t>2.投标人企业组织机构框图</w:t>
      </w:r>
    </w:p>
    <w:p w:rsidR="005B02D5" w:rsidRDefault="005B02D5">
      <w:pPr>
        <w:jc w:val="left"/>
        <w:outlineLvl w:val="2"/>
      </w:pPr>
    </w:p>
    <w:tbl>
      <w:tblPr>
        <w:tblW w:w="8647" w:type="dxa"/>
        <w:tblInd w:w="250" w:type="dxa"/>
        <w:tblLook w:val="04A0"/>
      </w:tblPr>
      <w:tblGrid>
        <w:gridCol w:w="8647"/>
      </w:tblGrid>
      <w:tr w:rsidR="005B02D5">
        <w:trPr>
          <w:trHeight w:val="10161"/>
        </w:trPr>
        <w:tc>
          <w:tcPr>
            <w:tcW w:w="8647" w:type="dxa"/>
            <w:tcBorders>
              <w:top w:val="single" w:sz="4" w:space="0" w:color="auto"/>
              <w:left w:val="single" w:sz="4" w:space="0" w:color="auto"/>
              <w:bottom w:val="single" w:sz="4" w:space="0" w:color="auto"/>
              <w:right w:val="single" w:sz="4" w:space="0" w:color="auto"/>
            </w:tcBorders>
            <w:shd w:val="clear" w:color="auto" w:fill="auto"/>
            <w:noWrap/>
          </w:tcPr>
          <w:p w:rsidR="005B02D5" w:rsidRDefault="005B02D5">
            <w:pPr>
              <w:widowControl/>
              <w:rPr>
                <w:rFonts w:ascii="宋体" w:cs="宋体"/>
                <w:kern w:val="0"/>
                <w:szCs w:val="21"/>
              </w:rPr>
            </w:pPr>
          </w:p>
          <w:p w:rsidR="005B02D5" w:rsidRDefault="00966564">
            <w:pPr>
              <w:widowControl/>
              <w:ind w:firstLineChars="50" w:firstLine="105"/>
              <w:rPr>
                <w:rFonts w:ascii="宋体" w:hAnsi="宋体" w:cs="宋体"/>
                <w:color w:val="000000"/>
                <w:kern w:val="0"/>
                <w:sz w:val="22"/>
                <w:szCs w:val="22"/>
              </w:rPr>
            </w:pPr>
            <w:r>
              <w:rPr>
                <w:rFonts w:ascii="宋体" w:cs="宋体" w:hint="eastAsia"/>
                <w:kern w:val="0"/>
                <w:szCs w:val="21"/>
              </w:rPr>
              <w:t>以框图方式表示</w:t>
            </w:r>
          </w:p>
        </w:tc>
      </w:tr>
      <w:tr w:rsidR="005B02D5">
        <w:trPr>
          <w:trHeight w:val="3105"/>
        </w:trPr>
        <w:tc>
          <w:tcPr>
            <w:tcW w:w="8647" w:type="dxa"/>
            <w:tcBorders>
              <w:top w:val="nil"/>
              <w:left w:val="single" w:sz="4" w:space="0" w:color="auto"/>
              <w:bottom w:val="single" w:sz="4" w:space="0" w:color="auto"/>
              <w:right w:val="single" w:sz="4" w:space="0" w:color="auto"/>
            </w:tcBorders>
            <w:shd w:val="clear" w:color="auto" w:fill="auto"/>
            <w:noWrap/>
          </w:tcPr>
          <w:p w:rsidR="005B02D5" w:rsidRDefault="005B02D5">
            <w:pPr>
              <w:widowControl/>
              <w:ind w:firstLineChars="50" w:firstLine="105"/>
              <w:rPr>
                <w:rFonts w:ascii="宋体" w:cs="宋体"/>
                <w:kern w:val="0"/>
                <w:szCs w:val="21"/>
              </w:rPr>
            </w:pPr>
          </w:p>
          <w:p w:rsidR="005B02D5" w:rsidRDefault="00966564">
            <w:pPr>
              <w:widowControl/>
              <w:ind w:firstLineChars="50" w:firstLine="105"/>
              <w:rPr>
                <w:rFonts w:ascii="宋体" w:hAnsi="宋体" w:cs="宋体"/>
                <w:color w:val="000000"/>
                <w:kern w:val="0"/>
                <w:sz w:val="22"/>
                <w:szCs w:val="22"/>
              </w:rPr>
            </w:pPr>
            <w:r>
              <w:rPr>
                <w:rFonts w:ascii="宋体" w:cs="宋体" w:hint="eastAsia"/>
                <w:kern w:val="0"/>
                <w:szCs w:val="21"/>
              </w:rPr>
              <w:t>说</w:t>
            </w:r>
            <w:r>
              <w:rPr>
                <w:rFonts w:ascii="宋体" w:hAnsi="宋体" w:cs="宋体" w:hint="eastAsia"/>
                <w:sz w:val="24"/>
              </w:rPr>
              <w:t>明</w:t>
            </w:r>
          </w:p>
        </w:tc>
      </w:tr>
    </w:tbl>
    <w:p w:rsidR="005B02D5" w:rsidRDefault="005B02D5">
      <w:pPr>
        <w:rPr>
          <w:rFonts w:ascii="宋体" w:hAnsi="宋体" w:cs="宋体"/>
          <w:sz w:val="24"/>
        </w:rPr>
        <w:sectPr w:rsidR="005B02D5">
          <w:type w:val="nextColumn"/>
          <w:pgSz w:w="11906" w:h="16838"/>
          <w:pgMar w:top="1418" w:right="1134" w:bottom="1134" w:left="1418" w:header="851" w:footer="992" w:gutter="0"/>
          <w:cols w:space="720"/>
          <w:docGrid w:linePitch="312"/>
        </w:sectPr>
      </w:pPr>
    </w:p>
    <w:p w:rsidR="005B02D5" w:rsidRDefault="00966564">
      <w:pPr>
        <w:spacing w:line="360" w:lineRule="auto"/>
        <w:jc w:val="center"/>
        <w:rPr>
          <w:rFonts w:ascii="宋体" w:hAnsi="宋体" w:cs="宋体"/>
          <w:b/>
          <w:sz w:val="30"/>
          <w:szCs w:val="30"/>
        </w:rPr>
      </w:pPr>
      <w:r>
        <w:rPr>
          <w:rFonts w:ascii="宋体" w:hAnsi="宋体" w:cs="宋体" w:hint="eastAsia"/>
          <w:b/>
          <w:sz w:val="30"/>
          <w:szCs w:val="30"/>
        </w:rPr>
        <w:lastRenderedPageBreak/>
        <w:t>3.近五年完成的类似项目情况表</w:t>
      </w:r>
    </w:p>
    <w:p w:rsidR="005B02D5" w:rsidRDefault="00966564">
      <w:pPr>
        <w:spacing w:line="360" w:lineRule="auto"/>
        <w:jc w:val="center"/>
        <w:rPr>
          <w:sz w:val="22"/>
          <w:szCs w:val="22"/>
        </w:rPr>
      </w:pPr>
      <w:r>
        <w:rPr>
          <w:rFonts w:hint="eastAsia"/>
          <w:sz w:val="22"/>
          <w:szCs w:val="22"/>
        </w:rPr>
        <w:t>（已完成国内新建或改扩建高速公路交工检测项目）</w:t>
      </w:r>
    </w:p>
    <w:tbl>
      <w:tblPr>
        <w:tblW w:w="8789" w:type="dxa"/>
        <w:tblInd w:w="250" w:type="dxa"/>
        <w:tblLook w:val="04A0"/>
      </w:tblPr>
      <w:tblGrid>
        <w:gridCol w:w="2552"/>
        <w:gridCol w:w="708"/>
        <w:gridCol w:w="1843"/>
        <w:gridCol w:w="1843"/>
        <w:gridCol w:w="1843"/>
      </w:tblGrid>
      <w:tr w:rsidR="005B02D5">
        <w:trPr>
          <w:trHeight w:val="56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序号</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p w:rsidR="005B02D5" w:rsidRDefault="00966564">
            <w:pPr>
              <w:pStyle w:val="Default"/>
              <w:jc w:val="center"/>
              <w:rPr>
                <w:sz w:val="18"/>
                <w:szCs w:val="18"/>
              </w:rPr>
            </w:pPr>
            <w:r>
              <w:rPr>
                <w:rFonts w:hint="eastAsia"/>
                <w:sz w:val="18"/>
                <w:szCs w:val="18"/>
              </w:rPr>
              <w:t>单位</w:t>
            </w:r>
          </w:p>
          <w:p w:rsidR="005B02D5" w:rsidRDefault="005B02D5">
            <w:pPr>
              <w:widowControl/>
              <w:jc w:val="center"/>
              <w:rPr>
                <w:rFonts w:ascii="宋体" w:hAnsi="宋体" w:cs="宋体"/>
                <w:color w:val="000000"/>
                <w:kern w:val="0"/>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w:t>
            </w:r>
          </w:p>
        </w:tc>
      </w:tr>
      <w:tr w:rsidR="005B02D5">
        <w:trPr>
          <w:trHeight w:val="609"/>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项目名称</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55"/>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检测合同公路里程</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km</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49"/>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公路等级</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sz w:val="18"/>
                <w:szCs w:val="18"/>
              </w:rPr>
              <w:t>/</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846"/>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rPr>
                <w:sz w:val="18"/>
                <w:szCs w:val="18"/>
              </w:rPr>
            </w:pPr>
            <w:r>
              <w:rPr>
                <w:rFonts w:hint="eastAsia"/>
                <w:sz w:val="18"/>
                <w:szCs w:val="18"/>
              </w:rPr>
              <w:t>检测合同段或标段（写明交工验收质量检测或竣工验收质量鉴定）</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71"/>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rPr>
                <w:sz w:val="18"/>
                <w:szCs w:val="18"/>
              </w:rPr>
            </w:pPr>
            <w:r>
              <w:rPr>
                <w:rFonts w:hint="eastAsia"/>
                <w:sz w:val="18"/>
                <w:szCs w:val="18"/>
              </w:rPr>
              <w:t>交工质量验收检测工作范围及内容</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40"/>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质量等级</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62"/>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合同价格</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元</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834"/>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开工、交工、竣工日期</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966564">
            <w:pPr>
              <w:pStyle w:val="Default"/>
              <w:rPr>
                <w:sz w:val="18"/>
                <w:szCs w:val="18"/>
              </w:rPr>
            </w:pPr>
            <w:r>
              <w:rPr>
                <w:rFonts w:hint="eastAsia"/>
                <w:sz w:val="18"/>
                <w:szCs w:val="18"/>
              </w:rPr>
              <w:t>开工：</w:t>
            </w:r>
            <w:r>
              <w:rPr>
                <w:sz w:val="18"/>
                <w:szCs w:val="18"/>
              </w:rPr>
              <w:t xml:space="preserve"> </w:t>
            </w:r>
          </w:p>
          <w:p w:rsidR="005B02D5" w:rsidRDefault="00966564">
            <w:pPr>
              <w:pStyle w:val="Default"/>
              <w:rPr>
                <w:sz w:val="18"/>
                <w:szCs w:val="18"/>
              </w:rPr>
            </w:pPr>
            <w:r>
              <w:rPr>
                <w:rFonts w:hint="eastAsia"/>
                <w:sz w:val="18"/>
                <w:szCs w:val="18"/>
              </w:rPr>
              <w:t>交工：</w:t>
            </w:r>
          </w:p>
          <w:p w:rsidR="005B02D5" w:rsidRDefault="00966564">
            <w:pPr>
              <w:pStyle w:val="Default"/>
              <w:rPr>
                <w:sz w:val="18"/>
                <w:szCs w:val="18"/>
              </w:rPr>
            </w:pPr>
            <w:r>
              <w:rPr>
                <w:rFonts w:hint="eastAsia"/>
                <w:sz w:val="18"/>
                <w:szCs w:val="18"/>
              </w:rPr>
              <w:t>竣工：</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966564">
            <w:pPr>
              <w:pStyle w:val="Default"/>
              <w:rPr>
                <w:sz w:val="18"/>
                <w:szCs w:val="18"/>
              </w:rPr>
            </w:pPr>
            <w:r>
              <w:rPr>
                <w:rFonts w:hint="eastAsia"/>
                <w:sz w:val="18"/>
                <w:szCs w:val="18"/>
              </w:rPr>
              <w:t>开工：</w:t>
            </w:r>
            <w:r>
              <w:rPr>
                <w:sz w:val="18"/>
                <w:szCs w:val="18"/>
              </w:rPr>
              <w:t xml:space="preserve"> </w:t>
            </w:r>
          </w:p>
          <w:p w:rsidR="005B02D5" w:rsidRDefault="00966564">
            <w:pPr>
              <w:pStyle w:val="Default"/>
              <w:rPr>
                <w:sz w:val="18"/>
                <w:szCs w:val="18"/>
              </w:rPr>
            </w:pPr>
            <w:r>
              <w:rPr>
                <w:rFonts w:hint="eastAsia"/>
                <w:sz w:val="18"/>
                <w:szCs w:val="18"/>
              </w:rPr>
              <w:t>交工：</w:t>
            </w:r>
            <w:r>
              <w:rPr>
                <w:sz w:val="18"/>
                <w:szCs w:val="18"/>
              </w:rPr>
              <w:t xml:space="preserve"> </w:t>
            </w:r>
          </w:p>
          <w:p w:rsidR="005B02D5" w:rsidRDefault="00966564">
            <w:pPr>
              <w:pStyle w:val="Default"/>
              <w:rPr>
                <w:sz w:val="18"/>
                <w:szCs w:val="18"/>
              </w:rPr>
            </w:pPr>
            <w:r>
              <w:rPr>
                <w:rFonts w:hint="eastAsia"/>
                <w:sz w:val="18"/>
                <w:szCs w:val="18"/>
              </w:rPr>
              <w:t>竣工：</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966564">
            <w:pPr>
              <w:pStyle w:val="Default"/>
              <w:rPr>
                <w:sz w:val="18"/>
                <w:szCs w:val="18"/>
              </w:rPr>
            </w:pPr>
            <w:r>
              <w:rPr>
                <w:rFonts w:hint="eastAsia"/>
                <w:sz w:val="18"/>
                <w:szCs w:val="18"/>
              </w:rPr>
              <w:t>开工：</w:t>
            </w:r>
            <w:r>
              <w:rPr>
                <w:sz w:val="18"/>
                <w:szCs w:val="18"/>
              </w:rPr>
              <w:t xml:space="preserve"> </w:t>
            </w:r>
          </w:p>
          <w:p w:rsidR="005B02D5" w:rsidRDefault="00966564">
            <w:pPr>
              <w:pStyle w:val="Default"/>
              <w:rPr>
                <w:sz w:val="18"/>
                <w:szCs w:val="18"/>
              </w:rPr>
            </w:pPr>
            <w:r>
              <w:rPr>
                <w:rFonts w:hint="eastAsia"/>
                <w:sz w:val="18"/>
                <w:szCs w:val="18"/>
              </w:rPr>
              <w:t>交工：</w:t>
            </w:r>
          </w:p>
          <w:p w:rsidR="005B02D5" w:rsidRDefault="00966564">
            <w:pPr>
              <w:pStyle w:val="Default"/>
              <w:rPr>
                <w:sz w:val="18"/>
                <w:szCs w:val="18"/>
              </w:rPr>
            </w:pPr>
            <w:r>
              <w:rPr>
                <w:rFonts w:hint="eastAsia"/>
                <w:sz w:val="18"/>
                <w:szCs w:val="18"/>
              </w:rPr>
              <w:t>竣工：</w:t>
            </w:r>
          </w:p>
        </w:tc>
      </w:tr>
      <w:tr w:rsidR="005B02D5">
        <w:trPr>
          <w:trHeight w:val="569"/>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发包人单位</w:t>
            </w:r>
          </w:p>
          <w:p w:rsidR="005B02D5" w:rsidRDefault="00966564">
            <w:pPr>
              <w:widowControl/>
              <w:jc w:val="center"/>
              <w:rPr>
                <w:rFonts w:ascii="宋体" w:cs="宋体"/>
                <w:kern w:val="0"/>
                <w:szCs w:val="21"/>
              </w:rPr>
            </w:pPr>
            <w:r>
              <w:rPr>
                <w:rFonts w:hint="eastAsia"/>
                <w:sz w:val="18"/>
                <w:szCs w:val="18"/>
              </w:rPr>
              <w:t>（全称、联系人及联系电话）</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691"/>
        </w:trPr>
        <w:tc>
          <w:tcPr>
            <w:tcW w:w="2552"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rFonts w:hint="eastAsia"/>
                <w:sz w:val="18"/>
                <w:szCs w:val="18"/>
              </w:rPr>
              <w:t>质量监督机构</w:t>
            </w:r>
          </w:p>
          <w:p w:rsidR="005B02D5" w:rsidRDefault="00966564">
            <w:pPr>
              <w:widowControl/>
              <w:jc w:val="center"/>
              <w:rPr>
                <w:rFonts w:ascii="宋体" w:hAnsi="宋体" w:cs="宋体"/>
                <w:color w:val="000000"/>
                <w:kern w:val="0"/>
                <w:sz w:val="22"/>
                <w:szCs w:val="22"/>
              </w:rPr>
            </w:pPr>
            <w:r>
              <w:rPr>
                <w:rFonts w:hint="eastAsia"/>
                <w:sz w:val="18"/>
                <w:szCs w:val="18"/>
              </w:rPr>
              <w:t>（全称、联系人及联系电话）</w:t>
            </w:r>
          </w:p>
        </w:tc>
        <w:tc>
          <w:tcPr>
            <w:tcW w:w="708"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 w:val="18"/>
                <w:szCs w:val="18"/>
              </w:rPr>
            </w:pPr>
            <w:r>
              <w:rPr>
                <w:sz w:val="18"/>
                <w:szCs w:val="18"/>
              </w:rPr>
              <w:t>/</w:t>
            </w: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bl>
    <w:p w:rsidR="005B02D5" w:rsidRDefault="00966564">
      <w:pPr>
        <w:autoSpaceDE w:val="0"/>
        <w:autoSpaceDN w:val="0"/>
        <w:adjustRightInd w:val="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注：1.</w:t>
      </w:r>
      <w:r>
        <w:rPr>
          <w:rFonts w:ascii="宋体" w:hAnsi="宋体" w:cs="宋体" w:hint="eastAsia"/>
          <w:szCs w:val="21"/>
        </w:rPr>
        <w:t xml:space="preserve"> 投标人应按“投标人须知前附表”3.5.2项的要求在本表后附相关证明材料。</w:t>
      </w:r>
    </w:p>
    <w:p w:rsidR="005B02D5" w:rsidRDefault="00966564">
      <w:pPr>
        <w:autoSpaceDE w:val="0"/>
        <w:autoSpaceDN w:val="0"/>
        <w:adjustRightInd w:val="0"/>
        <w:ind w:firstLineChars="300" w:firstLine="63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2.未附证明材料的某项业绩视为无效。</w:t>
      </w:r>
    </w:p>
    <w:p w:rsidR="005B02D5" w:rsidRDefault="005B02D5">
      <w:pPr>
        <w:spacing w:line="360" w:lineRule="auto"/>
        <w:jc w:val="center"/>
        <w:rPr>
          <w:rFonts w:ascii="宋体" w:hAnsi="宋体" w:cs="宋体"/>
          <w:b/>
          <w:bCs/>
          <w:sz w:val="24"/>
        </w:rPr>
      </w:pPr>
    </w:p>
    <w:p w:rsidR="005B02D5" w:rsidRDefault="005B02D5">
      <w:pPr>
        <w:spacing w:line="360" w:lineRule="auto"/>
        <w:jc w:val="center"/>
        <w:rPr>
          <w:rFonts w:ascii="宋体" w:hAnsi="宋体" w:cs="宋体"/>
          <w:b/>
          <w:bCs/>
          <w:sz w:val="24"/>
        </w:rPr>
      </w:pPr>
    </w:p>
    <w:p w:rsidR="005B02D5" w:rsidRDefault="005B02D5">
      <w:pPr>
        <w:spacing w:line="360" w:lineRule="auto"/>
        <w:jc w:val="center"/>
        <w:rPr>
          <w:rFonts w:ascii="宋体" w:hAnsi="宋体" w:cs="宋体"/>
          <w:b/>
          <w:bCs/>
          <w:sz w:val="24"/>
        </w:rPr>
      </w:pPr>
    </w:p>
    <w:p w:rsidR="005B02D5" w:rsidRDefault="005B02D5">
      <w:pPr>
        <w:spacing w:line="360" w:lineRule="auto"/>
        <w:jc w:val="center"/>
        <w:rPr>
          <w:rFonts w:ascii="宋体" w:hAnsi="宋体" w:cs="宋体"/>
          <w:b/>
          <w:bCs/>
          <w:sz w:val="24"/>
        </w:rPr>
      </w:pPr>
    </w:p>
    <w:p w:rsidR="005B02D5" w:rsidRDefault="005B02D5">
      <w:pPr>
        <w:spacing w:line="360" w:lineRule="auto"/>
        <w:jc w:val="center"/>
        <w:rPr>
          <w:rFonts w:ascii="宋体" w:hAnsi="宋体" w:cs="宋体"/>
          <w:b/>
          <w:bCs/>
          <w:sz w:val="24"/>
        </w:rPr>
      </w:pPr>
    </w:p>
    <w:p w:rsidR="005B02D5" w:rsidRDefault="005B02D5">
      <w:pPr>
        <w:spacing w:line="360" w:lineRule="auto"/>
        <w:ind w:leftChars="200" w:left="741" w:hangingChars="100" w:hanging="321"/>
        <w:jc w:val="center"/>
        <w:rPr>
          <w:rFonts w:ascii="宋体" w:cs="宋体"/>
          <w:b/>
          <w:kern w:val="0"/>
          <w:sz w:val="32"/>
          <w:szCs w:val="32"/>
        </w:rPr>
        <w:sectPr w:rsidR="005B02D5">
          <w:pgSz w:w="11906" w:h="16838"/>
          <w:pgMar w:top="1418" w:right="1417" w:bottom="1418" w:left="1417" w:header="851" w:footer="992" w:gutter="0"/>
          <w:cols w:space="720"/>
          <w:titlePg/>
          <w:docGrid w:linePitch="312"/>
        </w:sectPr>
      </w:pPr>
    </w:p>
    <w:p w:rsidR="005B02D5" w:rsidRDefault="00966564">
      <w:pPr>
        <w:autoSpaceDE w:val="0"/>
        <w:autoSpaceDN w:val="0"/>
        <w:adjustRightInd w:val="0"/>
        <w:jc w:val="center"/>
        <w:rPr>
          <w:rFonts w:ascii="宋体" w:hAnsi="宋体" w:cs="宋体"/>
          <w:b/>
          <w:sz w:val="30"/>
          <w:szCs w:val="30"/>
        </w:rPr>
      </w:pPr>
      <w:r>
        <w:rPr>
          <w:rFonts w:ascii="宋体" w:hAnsi="宋体" w:cs="宋体" w:hint="eastAsia"/>
          <w:b/>
          <w:sz w:val="30"/>
          <w:szCs w:val="30"/>
        </w:rPr>
        <w:lastRenderedPageBreak/>
        <w:t>4.</w:t>
      </w:r>
      <w:r>
        <w:rPr>
          <w:rFonts w:ascii="宋体" w:hAnsi="宋体" w:cs="宋体" w:hint="eastAsia"/>
          <w:b/>
          <w:sz w:val="28"/>
          <w:szCs w:val="28"/>
        </w:rPr>
        <w:t xml:space="preserve"> 投标人的信誉情况表</w:t>
      </w:r>
    </w:p>
    <w:p w:rsidR="005B02D5" w:rsidRDefault="005B02D5">
      <w:pPr>
        <w:spacing w:line="360" w:lineRule="auto"/>
        <w:ind w:firstLineChars="200" w:firstLine="480"/>
        <w:rPr>
          <w:rFonts w:ascii="宋体" w:hAnsi="宋体" w:cs="宋体"/>
          <w:sz w:val="24"/>
        </w:rPr>
      </w:pPr>
    </w:p>
    <w:tbl>
      <w:tblPr>
        <w:tblStyle w:val="af2"/>
        <w:tblW w:w="9570" w:type="dxa"/>
        <w:tblLayout w:type="fixed"/>
        <w:tblLook w:val="04A0"/>
      </w:tblPr>
      <w:tblGrid>
        <w:gridCol w:w="2398"/>
        <w:gridCol w:w="7172"/>
      </w:tblGrid>
      <w:tr w:rsidR="005B02D5">
        <w:trPr>
          <w:trHeight w:val="425"/>
        </w:trPr>
        <w:tc>
          <w:tcPr>
            <w:tcW w:w="2398" w:type="dxa"/>
            <w:vAlign w:val="center"/>
          </w:tcPr>
          <w:p w:rsidR="005B02D5" w:rsidRDefault="00966564">
            <w:pPr>
              <w:spacing w:line="360" w:lineRule="auto"/>
              <w:jc w:val="center"/>
              <w:rPr>
                <w:rFonts w:ascii="宋体" w:hAnsi="宋体" w:cs="宋体"/>
                <w:sz w:val="24"/>
              </w:rPr>
            </w:pPr>
            <w:r>
              <w:rPr>
                <w:rFonts w:ascii="宋体" w:hAnsi="宋体" w:cs="宋体" w:hint="eastAsia"/>
                <w:sz w:val="24"/>
              </w:rPr>
              <w:t>项目</w:t>
            </w:r>
          </w:p>
        </w:tc>
        <w:tc>
          <w:tcPr>
            <w:tcW w:w="7172" w:type="dxa"/>
            <w:vAlign w:val="center"/>
          </w:tcPr>
          <w:p w:rsidR="005B02D5" w:rsidRDefault="00966564">
            <w:pPr>
              <w:spacing w:line="360" w:lineRule="auto"/>
              <w:jc w:val="center"/>
              <w:rPr>
                <w:rFonts w:ascii="宋体" w:hAnsi="宋体" w:cs="宋体"/>
                <w:sz w:val="24"/>
              </w:rPr>
            </w:pPr>
            <w:r>
              <w:rPr>
                <w:rFonts w:ascii="宋体" w:hAnsi="宋体" w:cs="宋体" w:hint="eastAsia"/>
                <w:sz w:val="24"/>
              </w:rPr>
              <w:t>投标人情况说明</w:t>
            </w: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r w:rsidR="005B02D5">
        <w:tc>
          <w:tcPr>
            <w:tcW w:w="2398" w:type="dxa"/>
            <w:vAlign w:val="center"/>
          </w:tcPr>
          <w:p w:rsidR="005B02D5" w:rsidRDefault="005B02D5">
            <w:pPr>
              <w:spacing w:line="360" w:lineRule="auto"/>
              <w:jc w:val="center"/>
              <w:rPr>
                <w:rFonts w:ascii="宋体" w:hAnsi="宋体" w:cs="宋体"/>
                <w:sz w:val="24"/>
              </w:rPr>
            </w:pPr>
          </w:p>
        </w:tc>
        <w:tc>
          <w:tcPr>
            <w:tcW w:w="7172" w:type="dxa"/>
            <w:vAlign w:val="center"/>
          </w:tcPr>
          <w:p w:rsidR="005B02D5" w:rsidRDefault="005B02D5">
            <w:pPr>
              <w:spacing w:line="360" w:lineRule="auto"/>
              <w:jc w:val="center"/>
              <w:rPr>
                <w:rFonts w:ascii="宋体" w:hAnsi="宋体" w:cs="宋体"/>
                <w:sz w:val="24"/>
              </w:rPr>
            </w:pPr>
          </w:p>
        </w:tc>
      </w:tr>
    </w:tbl>
    <w:p w:rsidR="005B02D5" w:rsidRDefault="00966564">
      <w:pPr>
        <w:spacing w:line="360" w:lineRule="auto"/>
        <w:rPr>
          <w:rFonts w:ascii="宋体" w:hAnsi="宋体" w:cs="宋体"/>
          <w:szCs w:val="21"/>
        </w:rPr>
      </w:pPr>
      <w:r>
        <w:rPr>
          <w:rFonts w:ascii="宋体" w:hAnsi="宋体" w:cs="宋体" w:hint="eastAsia"/>
          <w:szCs w:val="21"/>
        </w:rPr>
        <w:t>注：1.投标人应按照招标文件第二章“投标人须知前附表”附录3规定逐条说明其信誉情况。</w:t>
      </w:r>
    </w:p>
    <w:p w:rsidR="005B02D5" w:rsidRDefault="00966564">
      <w:pPr>
        <w:spacing w:line="360" w:lineRule="auto"/>
        <w:ind w:firstLineChars="200" w:firstLine="420"/>
        <w:rPr>
          <w:rFonts w:ascii="宋体" w:hAnsi="宋体" w:cs="宋体"/>
          <w:szCs w:val="21"/>
        </w:rPr>
      </w:pPr>
      <w:r>
        <w:rPr>
          <w:rFonts w:ascii="宋体" w:hAnsi="宋体" w:cs="宋体" w:hint="eastAsia"/>
          <w:szCs w:val="21"/>
        </w:rPr>
        <w:t>2.投标人应按“投标人须知前附表”3.5.3项的要求在本表后附相关证明材料。</w:t>
      </w:r>
    </w:p>
    <w:p w:rsidR="005B02D5" w:rsidRDefault="00966564">
      <w:pPr>
        <w:spacing w:line="360" w:lineRule="auto"/>
        <w:ind w:firstLineChars="200" w:firstLine="420"/>
        <w:rPr>
          <w:rFonts w:ascii="宋体" w:hAnsi="宋体" w:cs="宋体"/>
          <w:szCs w:val="21"/>
        </w:rPr>
      </w:pPr>
      <w:r>
        <w:rPr>
          <w:rFonts w:ascii="宋体" w:hAnsi="宋体" w:cs="宋体" w:hint="eastAsia"/>
          <w:szCs w:val="21"/>
        </w:rPr>
        <w:t>3.承诺书格式投标人自定。</w:t>
      </w:r>
    </w:p>
    <w:p w:rsidR="005B02D5" w:rsidRDefault="00966564">
      <w:pPr>
        <w:spacing w:line="360" w:lineRule="auto"/>
        <w:ind w:leftChars="200" w:left="660" w:hangingChars="100" w:hanging="240"/>
        <w:jc w:val="center"/>
        <w:rPr>
          <w:rFonts w:ascii="宋体" w:hAnsi="宋体" w:cs="宋体"/>
          <w:sz w:val="24"/>
        </w:rPr>
      </w:pPr>
      <w:r>
        <w:rPr>
          <w:rFonts w:ascii="宋体" w:hAnsi="宋体" w:cs="宋体"/>
          <w:sz w:val="24"/>
        </w:rPr>
        <w:br w:type="page"/>
      </w:r>
    </w:p>
    <w:p w:rsidR="005B02D5" w:rsidRDefault="00966564">
      <w:pPr>
        <w:spacing w:line="360" w:lineRule="auto"/>
        <w:ind w:leftChars="200" w:left="701" w:hangingChars="100" w:hanging="281"/>
        <w:jc w:val="center"/>
        <w:rPr>
          <w:rFonts w:ascii="宋体" w:hAnsi="宋体" w:cs="宋体"/>
          <w:b/>
          <w:sz w:val="30"/>
          <w:szCs w:val="30"/>
        </w:rPr>
      </w:pPr>
      <w:r>
        <w:rPr>
          <w:rFonts w:ascii="宋体" w:hAnsi="宋体" w:cs="宋体" w:hint="eastAsia"/>
          <w:b/>
          <w:bCs/>
          <w:sz w:val="28"/>
          <w:szCs w:val="28"/>
        </w:rPr>
        <w:lastRenderedPageBreak/>
        <w:t xml:space="preserve">5 </w:t>
      </w:r>
      <w:r>
        <w:rPr>
          <w:rFonts w:ascii="宋体" w:hAnsi="宋体" w:cs="宋体" w:hint="eastAsia"/>
          <w:b/>
          <w:sz w:val="30"/>
          <w:szCs w:val="30"/>
        </w:rPr>
        <w:t>拟委任的主要人员资历表</w:t>
      </w:r>
    </w:p>
    <w:tbl>
      <w:tblPr>
        <w:tblW w:w="9320" w:type="dxa"/>
        <w:tblInd w:w="250" w:type="dxa"/>
        <w:tblLook w:val="04A0"/>
      </w:tblPr>
      <w:tblGrid>
        <w:gridCol w:w="1038"/>
        <w:gridCol w:w="663"/>
        <w:gridCol w:w="709"/>
        <w:gridCol w:w="850"/>
        <w:gridCol w:w="567"/>
        <w:gridCol w:w="993"/>
        <w:gridCol w:w="425"/>
        <w:gridCol w:w="992"/>
        <w:gridCol w:w="425"/>
        <w:gridCol w:w="1239"/>
        <w:gridCol w:w="179"/>
        <w:gridCol w:w="1240"/>
      </w:tblGrid>
      <w:tr w:rsidR="005B02D5">
        <w:trPr>
          <w:trHeight w:val="605"/>
        </w:trPr>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姓  名</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60" w:type="dxa"/>
            <w:gridSpan w:val="2"/>
            <w:tcBorders>
              <w:top w:val="single" w:sz="4" w:space="0" w:color="auto"/>
              <w:left w:val="nil"/>
              <w:bottom w:val="single" w:sz="4" w:space="0" w:color="auto"/>
              <w:right w:val="single" w:sz="4" w:space="0" w:color="auto"/>
            </w:tcBorders>
            <w:vAlign w:val="center"/>
          </w:tcPr>
          <w:p w:rsidR="005B02D5" w:rsidRDefault="00966564">
            <w:pPr>
              <w:pStyle w:val="Default"/>
              <w:jc w:val="center"/>
              <w:rPr>
                <w:szCs w:val="21"/>
              </w:rPr>
            </w:pPr>
            <w:r>
              <w:rPr>
                <w:rFonts w:hint="eastAsia"/>
                <w:sz w:val="21"/>
                <w:szCs w:val="21"/>
              </w:rPr>
              <w:t>性别</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664" w:type="dxa"/>
            <w:gridSpan w:val="2"/>
            <w:tcBorders>
              <w:top w:val="single" w:sz="4" w:space="0" w:color="auto"/>
              <w:left w:val="nil"/>
              <w:bottom w:val="single" w:sz="4" w:space="0" w:color="auto"/>
              <w:right w:val="single" w:sz="4" w:space="0" w:color="auto"/>
            </w:tcBorders>
            <w:vAlign w:val="center"/>
          </w:tcPr>
          <w:p w:rsidR="005B02D5" w:rsidRDefault="00966564">
            <w:pPr>
              <w:pStyle w:val="Default"/>
              <w:jc w:val="center"/>
              <w:rPr>
                <w:szCs w:val="21"/>
              </w:rPr>
            </w:pPr>
            <w:r>
              <w:rPr>
                <w:rFonts w:ascii="宋体" w:cs="宋体" w:hint="eastAsia"/>
                <w:szCs w:val="21"/>
              </w:rPr>
              <w:t>年  龄</w:t>
            </w:r>
            <w:r>
              <w:rPr>
                <w:sz w:val="21"/>
                <w:szCs w:val="21"/>
              </w:rPr>
              <w:t xml:space="preserve"> </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609"/>
        </w:trPr>
        <w:tc>
          <w:tcPr>
            <w:tcW w:w="1701"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职  称</w:t>
            </w:r>
          </w:p>
        </w:tc>
        <w:tc>
          <w:tcPr>
            <w:tcW w:w="1559"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560" w:type="dxa"/>
            <w:gridSpan w:val="2"/>
            <w:tcBorders>
              <w:top w:val="single" w:sz="4" w:space="0" w:color="auto"/>
              <w:left w:val="nil"/>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毕业学校</w:t>
            </w: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664" w:type="dxa"/>
            <w:gridSpan w:val="2"/>
            <w:tcBorders>
              <w:top w:val="single" w:sz="4" w:space="0" w:color="auto"/>
              <w:left w:val="nil"/>
              <w:bottom w:val="single" w:sz="4" w:space="0" w:color="auto"/>
              <w:right w:val="single" w:sz="4" w:space="0" w:color="auto"/>
            </w:tcBorders>
            <w:vAlign w:val="center"/>
          </w:tcPr>
          <w:p w:rsidR="005B02D5" w:rsidRDefault="00966564">
            <w:pPr>
              <w:pStyle w:val="Default"/>
              <w:jc w:val="center"/>
              <w:rPr>
                <w:szCs w:val="21"/>
              </w:rPr>
            </w:pPr>
            <w:r>
              <w:rPr>
                <w:rFonts w:hint="eastAsia"/>
                <w:sz w:val="21"/>
                <w:szCs w:val="21"/>
              </w:rPr>
              <w:t>证书编号</w:t>
            </w:r>
            <w:r>
              <w:rPr>
                <w:sz w:val="21"/>
                <w:szCs w:val="21"/>
              </w:rPr>
              <w:t xml:space="preserve"> </w:t>
            </w:r>
          </w:p>
        </w:tc>
        <w:tc>
          <w:tcPr>
            <w:tcW w:w="1419"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67"/>
        </w:trPr>
        <w:tc>
          <w:tcPr>
            <w:tcW w:w="1701"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毕业时间</w:t>
            </w:r>
          </w:p>
        </w:tc>
        <w:tc>
          <w:tcPr>
            <w:tcW w:w="1559" w:type="dxa"/>
            <w:gridSpan w:val="2"/>
            <w:tcBorders>
              <w:top w:val="nil"/>
              <w:left w:val="nil"/>
              <w:bottom w:val="single" w:sz="4" w:space="0" w:color="auto"/>
              <w:right w:val="single" w:sz="4" w:space="0" w:color="auto"/>
            </w:tcBorders>
            <w:shd w:val="clear" w:color="auto" w:fill="auto"/>
            <w:vAlign w:val="center"/>
          </w:tcPr>
          <w:p w:rsidR="005B02D5" w:rsidRDefault="005B02D5">
            <w:pPr>
              <w:widowControl/>
              <w:jc w:val="center"/>
              <w:rPr>
                <w:rFonts w:ascii="宋体" w:cs="宋体"/>
                <w:kern w:val="0"/>
                <w:szCs w:val="21"/>
              </w:rPr>
            </w:pPr>
          </w:p>
        </w:tc>
        <w:tc>
          <w:tcPr>
            <w:tcW w:w="1560" w:type="dxa"/>
            <w:gridSpan w:val="2"/>
            <w:tcBorders>
              <w:top w:val="single" w:sz="4" w:space="0" w:color="auto"/>
              <w:left w:val="nil"/>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hAnsi="宋体" w:cs="宋体" w:hint="eastAsia"/>
                <w:color w:val="000000"/>
                <w:kern w:val="0"/>
                <w:sz w:val="22"/>
                <w:szCs w:val="22"/>
              </w:rPr>
              <w:t>最高学历</w:t>
            </w: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664" w:type="dxa"/>
            <w:gridSpan w:val="2"/>
            <w:tcBorders>
              <w:top w:val="single" w:sz="4" w:space="0" w:color="auto"/>
              <w:left w:val="nil"/>
              <w:bottom w:val="single" w:sz="4" w:space="0" w:color="auto"/>
              <w:right w:val="single" w:sz="4" w:space="0" w:color="auto"/>
            </w:tcBorders>
            <w:vAlign w:val="center"/>
          </w:tcPr>
          <w:p w:rsidR="005B02D5" w:rsidRDefault="00966564">
            <w:pPr>
              <w:pStyle w:val="Default"/>
              <w:jc w:val="center"/>
              <w:rPr>
                <w:szCs w:val="21"/>
              </w:rPr>
            </w:pPr>
            <w:r>
              <w:rPr>
                <w:rFonts w:hint="eastAsia"/>
                <w:sz w:val="21"/>
                <w:szCs w:val="21"/>
              </w:rPr>
              <w:t>专业</w:t>
            </w:r>
            <w:r>
              <w:rPr>
                <w:sz w:val="21"/>
                <w:szCs w:val="21"/>
              </w:rPr>
              <w:t xml:space="preserve"> </w:t>
            </w:r>
          </w:p>
        </w:tc>
        <w:tc>
          <w:tcPr>
            <w:tcW w:w="1419"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r>
      <w:tr w:rsidR="005B02D5">
        <w:trPr>
          <w:trHeight w:val="559"/>
        </w:trPr>
        <w:tc>
          <w:tcPr>
            <w:tcW w:w="1701"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资格证书</w:t>
            </w:r>
            <w:r>
              <w:rPr>
                <w:sz w:val="21"/>
                <w:szCs w:val="21"/>
              </w:rPr>
              <w:t xml:space="preserve"> </w:t>
            </w:r>
          </w:p>
        </w:tc>
        <w:tc>
          <w:tcPr>
            <w:tcW w:w="3119" w:type="dxa"/>
            <w:gridSpan w:val="4"/>
            <w:tcBorders>
              <w:top w:val="nil"/>
              <w:left w:val="nil"/>
              <w:bottom w:val="single" w:sz="4" w:space="0" w:color="auto"/>
              <w:right w:val="single" w:sz="4" w:space="0" w:color="auto"/>
            </w:tcBorders>
            <w:shd w:val="clear" w:color="auto" w:fill="auto"/>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证书编号</w:t>
            </w:r>
            <w:r>
              <w:rPr>
                <w:sz w:val="21"/>
                <w:szCs w:val="21"/>
              </w:rPr>
              <w:t xml:space="preserve"> </w:t>
            </w:r>
          </w:p>
        </w:tc>
        <w:tc>
          <w:tcPr>
            <w:tcW w:w="3083" w:type="dxa"/>
            <w:gridSpan w:val="4"/>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r>
      <w:tr w:rsidR="005B02D5">
        <w:trPr>
          <w:trHeight w:val="600"/>
        </w:trPr>
        <w:tc>
          <w:tcPr>
            <w:tcW w:w="1701"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本工程拟出任职务</w:t>
            </w:r>
            <w:r>
              <w:rPr>
                <w:sz w:val="21"/>
                <w:szCs w:val="21"/>
              </w:rPr>
              <w:t xml:space="preserve"> </w:t>
            </w:r>
          </w:p>
        </w:tc>
        <w:tc>
          <w:tcPr>
            <w:tcW w:w="1559"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rPr>
                <w:rFonts w:ascii="宋体" w:hAnsi="宋体" w:cs="宋体"/>
                <w:color w:val="000000"/>
                <w:kern w:val="0"/>
                <w:sz w:val="22"/>
                <w:szCs w:val="22"/>
              </w:rPr>
            </w:pPr>
          </w:p>
        </w:tc>
        <w:tc>
          <w:tcPr>
            <w:tcW w:w="1560" w:type="dxa"/>
            <w:gridSpan w:val="2"/>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Default"/>
              <w:jc w:val="center"/>
              <w:rPr>
                <w:szCs w:val="21"/>
              </w:rPr>
            </w:pPr>
            <w:r>
              <w:rPr>
                <w:rFonts w:hint="eastAsia"/>
                <w:sz w:val="21"/>
                <w:szCs w:val="21"/>
              </w:rPr>
              <w:t>工作年限</w:t>
            </w:r>
          </w:p>
        </w:tc>
        <w:tc>
          <w:tcPr>
            <w:tcW w:w="1417" w:type="dxa"/>
            <w:gridSpan w:val="2"/>
            <w:tcBorders>
              <w:top w:val="nil"/>
              <w:left w:val="single" w:sz="4" w:space="0" w:color="auto"/>
              <w:bottom w:val="single" w:sz="4" w:space="0" w:color="auto"/>
              <w:right w:val="single" w:sz="4" w:space="0" w:color="auto"/>
            </w:tcBorders>
            <w:shd w:val="clear" w:color="auto" w:fill="auto"/>
            <w:vAlign w:val="center"/>
          </w:tcPr>
          <w:p w:rsidR="005B02D5" w:rsidRDefault="005B02D5">
            <w:pPr>
              <w:widowControl/>
              <w:rPr>
                <w:rFonts w:ascii="宋体" w:hAnsi="宋体" w:cs="宋体"/>
                <w:color w:val="000000"/>
                <w:kern w:val="0"/>
                <w:sz w:val="22"/>
                <w:szCs w:val="22"/>
              </w:rPr>
            </w:pPr>
          </w:p>
        </w:tc>
        <w:tc>
          <w:tcPr>
            <w:tcW w:w="1664" w:type="dxa"/>
            <w:gridSpan w:val="2"/>
            <w:tcBorders>
              <w:top w:val="nil"/>
              <w:left w:val="single" w:sz="4" w:space="0" w:color="auto"/>
              <w:bottom w:val="single" w:sz="4" w:space="0" w:color="auto"/>
              <w:right w:val="single" w:sz="4" w:space="0" w:color="auto"/>
            </w:tcBorders>
            <w:shd w:val="clear" w:color="auto" w:fill="auto"/>
            <w:vAlign w:val="center"/>
          </w:tcPr>
          <w:p w:rsidR="005B02D5" w:rsidRDefault="00966564">
            <w:pPr>
              <w:pStyle w:val="Default"/>
              <w:jc w:val="both"/>
              <w:rPr>
                <w:szCs w:val="21"/>
              </w:rPr>
            </w:pPr>
            <w:r>
              <w:rPr>
                <w:rFonts w:hint="eastAsia"/>
                <w:sz w:val="21"/>
                <w:szCs w:val="21"/>
              </w:rPr>
              <w:t>专业工作年限</w:t>
            </w:r>
            <w:r>
              <w:rPr>
                <w:sz w:val="21"/>
                <w:szCs w:val="21"/>
              </w:rPr>
              <w:t xml:space="preserve"> </w:t>
            </w:r>
          </w:p>
        </w:tc>
        <w:tc>
          <w:tcPr>
            <w:tcW w:w="1419" w:type="dxa"/>
            <w:gridSpan w:val="2"/>
            <w:tcBorders>
              <w:top w:val="nil"/>
              <w:left w:val="single" w:sz="4" w:space="0" w:color="auto"/>
              <w:bottom w:val="single" w:sz="4" w:space="0" w:color="auto"/>
              <w:right w:val="single" w:sz="4" w:space="0" w:color="auto"/>
            </w:tcBorders>
            <w:shd w:val="clear" w:color="auto" w:fill="auto"/>
            <w:vAlign w:val="center"/>
          </w:tcPr>
          <w:p w:rsidR="005B02D5" w:rsidRDefault="005B02D5">
            <w:pPr>
              <w:widowControl/>
              <w:rPr>
                <w:rFonts w:ascii="宋体" w:hAnsi="宋体" w:cs="宋体"/>
                <w:color w:val="000000"/>
                <w:kern w:val="0"/>
                <w:sz w:val="22"/>
                <w:szCs w:val="22"/>
              </w:rPr>
            </w:pPr>
          </w:p>
        </w:tc>
      </w:tr>
      <w:tr w:rsidR="005B02D5">
        <w:trPr>
          <w:trHeight w:val="519"/>
        </w:trPr>
        <w:tc>
          <w:tcPr>
            <w:tcW w:w="9320" w:type="dxa"/>
            <w:gridSpan w:val="12"/>
            <w:tcBorders>
              <w:top w:val="nil"/>
              <w:left w:val="single" w:sz="4" w:space="0" w:color="auto"/>
              <w:bottom w:val="single" w:sz="4" w:space="0" w:color="auto"/>
              <w:right w:val="single" w:sz="4" w:space="0" w:color="auto"/>
            </w:tcBorders>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主要工作经历</w:t>
            </w:r>
          </w:p>
        </w:tc>
      </w:tr>
      <w:tr w:rsidR="005B02D5">
        <w:trPr>
          <w:trHeight w:val="683"/>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ascii="宋体" w:cs="宋体" w:hint="eastAsia"/>
                <w:kern w:val="0"/>
                <w:szCs w:val="21"/>
              </w:rPr>
              <w:t>年月</w:t>
            </w: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单位</w:t>
            </w: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工程名称</w:t>
            </w:r>
          </w:p>
        </w:tc>
        <w:tc>
          <w:tcPr>
            <w:tcW w:w="1418" w:type="dxa"/>
            <w:gridSpan w:val="2"/>
            <w:tcBorders>
              <w:top w:val="single" w:sz="4" w:space="0" w:color="auto"/>
              <w:left w:val="nil"/>
              <w:bottom w:val="single" w:sz="4" w:space="0" w:color="auto"/>
              <w:right w:val="single" w:sz="4" w:space="0" w:color="auto"/>
            </w:tcBorders>
            <w:vAlign w:val="center"/>
          </w:tcPr>
          <w:p w:rsidR="005B02D5" w:rsidRDefault="00966564">
            <w:pPr>
              <w:pStyle w:val="Default"/>
              <w:jc w:val="center"/>
              <w:rPr>
                <w:szCs w:val="21"/>
              </w:rPr>
            </w:pPr>
            <w:r>
              <w:rPr>
                <w:rFonts w:hint="eastAsia"/>
                <w:sz w:val="21"/>
                <w:szCs w:val="21"/>
              </w:rPr>
              <w:t>在工程中担任岗位</w:t>
            </w: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主要工作</w:t>
            </w:r>
          </w:p>
        </w:tc>
        <w:tc>
          <w:tcPr>
            <w:tcW w:w="1418" w:type="dxa"/>
            <w:gridSpan w:val="2"/>
            <w:tcBorders>
              <w:top w:val="single" w:sz="4" w:space="0" w:color="auto"/>
              <w:left w:val="nil"/>
              <w:bottom w:val="single" w:sz="4" w:space="0" w:color="auto"/>
              <w:right w:val="single" w:sz="4" w:space="0" w:color="auto"/>
            </w:tcBorders>
            <w:vAlign w:val="center"/>
          </w:tcPr>
          <w:p w:rsidR="005B02D5" w:rsidRDefault="00966564">
            <w:pPr>
              <w:pStyle w:val="Default"/>
              <w:jc w:val="center"/>
              <w:rPr>
                <w:szCs w:val="21"/>
              </w:rPr>
            </w:pPr>
            <w:r>
              <w:rPr>
                <w:rFonts w:hint="eastAsia"/>
                <w:sz w:val="21"/>
                <w:szCs w:val="21"/>
              </w:rPr>
              <w:t>证明人</w:t>
            </w: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联系电话</w:t>
            </w:r>
          </w:p>
        </w:tc>
      </w:tr>
      <w:tr w:rsidR="005B02D5">
        <w:trPr>
          <w:trHeight w:val="423"/>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4"/>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21"/>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3"/>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9"/>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1"/>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16"/>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09"/>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29"/>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407"/>
        </w:trPr>
        <w:tc>
          <w:tcPr>
            <w:tcW w:w="1038"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372"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nil"/>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c>
          <w:tcPr>
            <w:tcW w:w="1417" w:type="dxa"/>
            <w:gridSpan w:val="2"/>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c>
          <w:tcPr>
            <w:tcW w:w="1418" w:type="dxa"/>
            <w:gridSpan w:val="2"/>
            <w:tcBorders>
              <w:top w:val="single" w:sz="4" w:space="0" w:color="auto"/>
              <w:left w:val="nil"/>
              <w:bottom w:val="single" w:sz="4" w:space="0" w:color="auto"/>
              <w:right w:val="single" w:sz="4" w:space="0" w:color="auto"/>
            </w:tcBorders>
            <w:vAlign w:val="center"/>
          </w:tcPr>
          <w:p w:rsidR="005B02D5" w:rsidRDefault="005B02D5">
            <w:pPr>
              <w:widowControl/>
              <w:jc w:val="center"/>
              <w:rPr>
                <w:rFonts w:ascii="宋体" w:hAnsi="宋体" w:cs="宋体"/>
                <w:color w:val="000000"/>
                <w:kern w:val="0"/>
                <w:sz w:val="22"/>
                <w:szCs w:val="22"/>
              </w:rPr>
            </w:pPr>
          </w:p>
        </w:tc>
        <w:tc>
          <w:tcPr>
            <w:tcW w:w="124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center"/>
              <w:rPr>
                <w:rFonts w:ascii="宋体" w:hAnsi="宋体" w:cs="宋体"/>
                <w:color w:val="000000"/>
                <w:kern w:val="0"/>
                <w:sz w:val="22"/>
                <w:szCs w:val="22"/>
              </w:rPr>
            </w:pPr>
          </w:p>
        </w:tc>
      </w:tr>
      <w:tr w:rsidR="005B02D5">
        <w:trPr>
          <w:trHeight w:val="568"/>
        </w:trPr>
        <w:tc>
          <w:tcPr>
            <w:tcW w:w="3827" w:type="dxa"/>
            <w:gridSpan w:val="5"/>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目前承担工作或试验检测工程名称</w:t>
            </w:r>
          </w:p>
        </w:tc>
        <w:tc>
          <w:tcPr>
            <w:tcW w:w="5493" w:type="dxa"/>
            <w:gridSpan w:val="7"/>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r>
      <w:tr w:rsidR="005B02D5">
        <w:trPr>
          <w:trHeight w:val="548"/>
        </w:trPr>
        <w:tc>
          <w:tcPr>
            <w:tcW w:w="3827" w:type="dxa"/>
            <w:gridSpan w:val="5"/>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担任职务</w:t>
            </w:r>
          </w:p>
        </w:tc>
        <w:tc>
          <w:tcPr>
            <w:tcW w:w="5493" w:type="dxa"/>
            <w:gridSpan w:val="7"/>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r>
      <w:tr w:rsidR="005B02D5">
        <w:trPr>
          <w:trHeight w:val="556"/>
        </w:trPr>
        <w:tc>
          <w:tcPr>
            <w:tcW w:w="3827" w:type="dxa"/>
            <w:gridSpan w:val="5"/>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正在试验检测工程开、竣工时间</w:t>
            </w:r>
          </w:p>
        </w:tc>
        <w:tc>
          <w:tcPr>
            <w:tcW w:w="5493" w:type="dxa"/>
            <w:gridSpan w:val="7"/>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r>
      <w:tr w:rsidR="005B02D5">
        <w:trPr>
          <w:trHeight w:val="550"/>
        </w:trPr>
        <w:tc>
          <w:tcPr>
            <w:tcW w:w="3827" w:type="dxa"/>
            <w:gridSpan w:val="5"/>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奖惩情况</w:t>
            </w:r>
          </w:p>
        </w:tc>
        <w:tc>
          <w:tcPr>
            <w:tcW w:w="5493" w:type="dxa"/>
            <w:gridSpan w:val="7"/>
            <w:tcBorders>
              <w:top w:val="single" w:sz="4" w:space="0" w:color="auto"/>
              <w:left w:val="nil"/>
              <w:bottom w:val="single" w:sz="4" w:space="0" w:color="auto"/>
              <w:right w:val="single" w:sz="4" w:space="0" w:color="auto"/>
            </w:tcBorders>
          </w:tcPr>
          <w:p w:rsidR="005B02D5" w:rsidRDefault="005B02D5">
            <w:pPr>
              <w:widowControl/>
              <w:jc w:val="center"/>
              <w:rPr>
                <w:rFonts w:ascii="宋体" w:hAnsi="宋体" w:cs="宋体"/>
                <w:color w:val="000000"/>
                <w:kern w:val="0"/>
                <w:sz w:val="22"/>
                <w:szCs w:val="22"/>
              </w:rPr>
            </w:pPr>
          </w:p>
        </w:tc>
      </w:tr>
    </w:tbl>
    <w:p w:rsidR="005B02D5" w:rsidRDefault="00966564">
      <w:pPr>
        <w:autoSpaceDE w:val="0"/>
        <w:autoSpaceDN w:val="0"/>
        <w:adjustRightInd w:val="0"/>
        <w:jc w:val="lef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color w:val="000000"/>
          <w:kern w:val="0"/>
          <w:szCs w:val="21"/>
        </w:rPr>
        <w:t>注：投标人拟投入主要人员（项目负责人、技术负责人及其他主要人员）均须填写本表，</w:t>
      </w:r>
      <w:r>
        <w:rPr>
          <w:rFonts w:ascii="宋体" w:cs="宋体" w:hint="eastAsia"/>
          <w:kern w:val="0"/>
          <w:szCs w:val="21"/>
        </w:rPr>
        <w:t>投标人应根据招标文件第二章“投标人须知前附表”3.5.4项的要求在本表后附相关证明材料（并加盖原色单位章）。</w:t>
      </w:r>
    </w:p>
    <w:p w:rsidR="005B02D5" w:rsidRDefault="00966564">
      <w:pPr>
        <w:spacing w:before="240" w:after="240"/>
        <w:ind w:firstLine="562"/>
        <w:jc w:val="center"/>
        <w:outlineLvl w:val="4"/>
        <w:rPr>
          <w:rFonts w:ascii="宋体" w:cs="宋体"/>
          <w:kern w:val="0"/>
          <w:szCs w:val="21"/>
        </w:rPr>
      </w:pPr>
      <w:r>
        <w:rPr>
          <w:rFonts w:ascii="宋体" w:cs="宋体"/>
          <w:kern w:val="0"/>
          <w:szCs w:val="21"/>
        </w:rPr>
        <w:br w:type="page"/>
      </w:r>
    </w:p>
    <w:p w:rsidR="005B02D5" w:rsidRDefault="00966564">
      <w:pPr>
        <w:spacing w:before="240" w:after="240"/>
        <w:ind w:firstLine="562"/>
        <w:jc w:val="center"/>
        <w:outlineLvl w:val="4"/>
        <w:rPr>
          <w:rFonts w:ascii="宋体" w:hAnsi="宋体" w:cs="宋体"/>
          <w:b/>
          <w:sz w:val="30"/>
          <w:szCs w:val="30"/>
        </w:rPr>
      </w:pPr>
      <w:r>
        <w:rPr>
          <w:rFonts w:ascii="宋体" w:hAnsi="宋体" w:cs="宋体" w:hint="eastAsia"/>
          <w:b/>
          <w:sz w:val="30"/>
          <w:szCs w:val="30"/>
        </w:rPr>
        <w:lastRenderedPageBreak/>
        <w:t>6.拟投入的主要试验检测设备表</w:t>
      </w:r>
    </w:p>
    <w:tbl>
      <w:tblPr>
        <w:tblW w:w="8640" w:type="dxa"/>
        <w:tblInd w:w="95" w:type="dxa"/>
        <w:tblLook w:val="04A0"/>
      </w:tblPr>
      <w:tblGrid>
        <w:gridCol w:w="960"/>
        <w:gridCol w:w="960"/>
        <w:gridCol w:w="960"/>
        <w:gridCol w:w="960"/>
        <w:gridCol w:w="960"/>
        <w:gridCol w:w="960"/>
        <w:gridCol w:w="960"/>
        <w:gridCol w:w="960"/>
        <w:gridCol w:w="960"/>
      </w:tblGrid>
      <w:tr w:rsidR="005B02D5">
        <w:trPr>
          <w:trHeight w:val="522"/>
        </w:trPr>
        <w:tc>
          <w:tcPr>
            <w:tcW w:w="960" w:type="dxa"/>
            <w:vMerge w:val="restart"/>
            <w:tcBorders>
              <w:top w:val="single" w:sz="4" w:space="0" w:color="auto"/>
              <w:left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仪器、设备与设施名称</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型号</w:t>
            </w:r>
          </w:p>
          <w:p w:rsidR="005B02D5" w:rsidRDefault="00966564">
            <w:pPr>
              <w:pStyle w:val="Default"/>
              <w:jc w:val="center"/>
              <w:rPr>
                <w:szCs w:val="21"/>
              </w:rPr>
            </w:pPr>
            <w:r>
              <w:rPr>
                <w:rFonts w:hint="eastAsia"/>
                <w:sz w:val="21"/>
                <w:szCs w:val="21"/>
              </w:rPr>
              <w:t>产地</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 w:val="21"/>
                <w:szCs w:val="21"/>
              </w:rPr>
            </w:pPr>
            <w:r>
              <w:rPr>
                <w:rFonts w:hint="eastAsia"/>
                <w:sz w:val="21"/>
                <w:szCs w:val="21"/>
              </w:rPr>
              <w:t>用途、</w:t>
            </w:r>
            <w:r>
              <w:rPr>
                <w:sz w:val="21"/>
                <w:szCs w:val="21"/>
              </w:rPr>
              <w:t xml:space="preserve"> </w:t>
            </w:r>
            <w:r>
              <w:rPr>
                <w:rFonts w:hint="eastAsia"/>
                <w:sz w:val="21"/>
                <w:szCs w:val="21"/>
              </w:rPr>
              <w:t>功能规格</w:t>
            </w:r>
          </w:p>
        </w:tc>
        <w:tc>
          <w:tcPr>
            <w:tcW w:w="3840" w:type="dxa"/>
            <w:gridSpan w:val="4"/>
            <w:tcBorders>
              <w:top w:val="single" w:sz="4" w:space="0" w:color="auto"/>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数量</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设备寿命（年）</w:t>
            </w:r>
          </w:p>
        </w:tc>
        <w:tc>
          <w:tcPr>
            <w:tcW w:w="960" w:type="dxa"/>
            <w:vMerge w:val="restart"/>
            <w:tcBorders>
              <w:top w:val="single" w:sz="4" w:space="0" w:color="auto"/>
              <w:left w:val="nil"/>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备注</w:t>
            </w:r>
          </w:p>
        </w:tc>
      </w:tr>
      <w:tr w:rsidR="005B02D5">
        <w:trPr>
          <w:trHeight w:val="557"/>
        </w:trPr>
        <w:tc>
          <w:tcPr>
            <w:tcW w:w="960" w:type="dxa"/>
            <w:vMerge/>
            <w:tcBorders>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widowControl/>
              <w:jc w:val="center"/>
              <w:rPr>
                <w:rFonts w:ascii="宋体" w:hAnsi="宋体" w:cs="宋体"/>
                <w:color w:val="000000"/>
                <w:kern w:val="0"/>
                <w:sz w:val="22"/>
                <w:szCs w:val="22"/>
              </w:rPr>
            </w:pPr>
            <w:r>
              <w:rPr>
                <w:rFonts w:hint="eastAsia"/>
                <w:szCs w:val="21"/>
              </w:rPr>
              <w:t>合计</w:t>
            </w: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自有</w:t>
            </w: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租赁</w:t>
            </w:r>
          </w:p>
        </w:tc>
        <w:tc>
          <w:tcPr>
            <w:tcW w:w="960" w:type="dxa"/>
            <w:tcBorders>
              <w:top w:val="nil"/>
              <w:left w:val="nil"/>
              <w:bottom w:val="single" w:sz="4" w:space="0" w:color="auto"/>
              <w:right w:val="single" w:sz="4" w:space="0" w:color="auto"/>
            </w:tcBorders>
            <w:shd w:val="clear" w:color="auto" w:fill="auto"/>
            <w:noWrap/>
            <w:vAlign w:val="center"/>
          </w:tcPr>
          <w:p w:rsidR="005B02D5" w:rsidRDefault="00966564">
            <w:pPr>
              <w:pStyle w:val="Default"/>
              <w:jc w:val="center"/>
              <w:rPr>
                <w:szCs w:val="21"/>
              </w:rPr>
            </w:pPr>
            <w:r>
              <w:rPr>
                <w:rFonts w:hint="eastAsia"/>
                <w:sz w:val="21"/>
                <w:szCs w:val="21"/>
              </w:rPr>
              <w:t>新购</w:t>
            </w: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vMerge/>
            <w:tcBorders>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3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4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6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5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66"/>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47"/>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6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r w:rsidR="005B02D5">
        <w:trPr>
          <w:trHeight w:val="549"/>
        </w:trPr>
        <w:tc>
          <w:tcPr>
            <w:tcW w:w="960"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c>
          <w:tcPr>
            <w:tcW w:w="960" w:type="dxa"/>
            <w:tcBorders>
              <w:top w:val="nil"/>
              <w:left w:val="nil"/>
              <w:bottom w:val="single" w:sz="4" w:space="0" w:color="auto"/>
              <w:right w:val="single" w:sz="4" w:space="0" w:color="auto"/>
            </w:tcBorders>
            <w:shd w:val="clear" w:color="auto" w:fill="auto"/>
            <w:noWrap/>
            <w:vAlign w:val="center"/>
          </w:tcPr>
          <w:p w:rsidR="005B02D5" w:rsidRDefault="005B02D5">
            <w:pPr>
              <w:widowControl/>
              <w:jc w:val="left"/>
              <w:rPr>
                <w:rFonts w:ascii="宋体" w:hAnsi="宋体" w:cs="宋体"/>
                <w:color w:val="000000"/>
                <w:kern w:val="0"/>
                <w:sz w:val="22"/>
                <w:szCs w:val="22"/>
              </w:rPr>
            </w:pPr>
          </w:p>
        </w:tc>
      </w:tr>
    </w:tbl>
    <w:p w:rsidR="005B02D5" w:rsidRDefault="00966564">
      <w:pPr>
        <w:spacing w:before="240" w:after="240"/>
        <w:outlineLvl w:val="4"/>
        <w:rPr>
          <w:rFonts w:ascii="宋体" w:hAnsi="宋体" w:cs="宋体"/>
          <w:b/>
          <w:bCs/>
          <w:sz w:val="28"/>
          <w:szCs w:val="28"/>
        </w:rPr>
      </w:pPr>
      <w:r>
        <w:rPr>
          <w:rFonts w:hint="eastAsia"/>
          <w:szCs w:val="21"/>
        </w:rPr>
        <w:t>注：设备的配置必须满足本项目试验检测要求。</w:t>
      </w:r>
    </w:p>
    <w:p w:rsidR="005B02D5" w:rsidRDefault="005B02D5">
      <w:pPr>
        <w:spacing w:before="240" w:after="240"/>
        <w:ind w:firstLine="562"/>
        <w:jc w:val="center"/>
        <w:outlineLvl w:val="4"/>
        <w:rPr>
          <w:rFonts w:ascii="宋体" w:hAnsi="宋体" w:cs="宋体"/>
          <w:b/>
          <w:bCs/>
          <w:sz w:val="28"/>
          <w:szCs w:val="28"/>
        </w:rPr>
      </w:pPr>
    </w:p>
    <w:p w:rsidR="005B02D5" w:rsidRDefault="005B02D5">
      <w:pPr>
        <w:spacing w:line="360" w:lineRule="auto"/>
        <w:jc w:val="center"/>
        <w:rPr>
          <w:rFonts w:ascii="宋体" w:hAnsi="宋体" w:cs="宋体"/>
          <w:b/>
          <w:bCs/>
          <w:sz w:val="24"/>
        </w:rPr>
      </w:pPr>
    </w:p>
    <w:p w:rsidR="005B02D5" w:rsidRDefault="005B02D5">
      <w:pPr>
        <w:spacing w:line="360" w:lineRule="auto"/>
        <w:jc w:val="center"/>
        <w:rPr>
          <w:rFonts w:ascii="宋体" w:hAnsi="宋体" w:cs="宋体"/>
          <w:b/>
          <w:bCs/>
          <w:sz w:val="24"/>
        </w:rPr>
      </w:pPr>
    </w:p>
    <w:p w:rsidR="005B02D5" w:rsidRDefault="00966564">
      <w:pPr>
        <w:spacing w:line="360" w:lineRule="auto"/>
        <w:ind w:leftChars="200" w:left="630" w:hangingChars="100" w:hanging="210"/>
        <w:jc w:val="center"/>
        <w:rPr>
          <w:rFonts w:ascii="宋体" w:hAnsi="宋体" w:cs="宋体"/>
          <w:szCs w:val="21"/>
        </w:rPr>
      </w:pPr>
      <w:r>
        <w:rPr>
          <w:rFonts w:ascii="宋体" w:hAnsi="宋体" w:cs="宋体" w:hint="eastAsia"/>
          <w:szCs w:val="21"/>
        </w:rPr>
        <w:br w:type="page"/>
      </w:r>
    </w:p>
    <w:p w:rsidR="005B02D5" w:rsidRDefault="00966564">
      <w:pPr>
        <w:autoSpaceDE w:val="0"/>
        <w:autoSpaceDN w:val="0"/>
        <w:adjustRightInd w:val="0"/>
        <w:jc w:val="center"/>
        <w:rPr>
          <w:rFonts w:ascii="宋体" w:cs="宋体"/>
          <w:b/>
          <w:kern w:val="0"/>
          <w:sz w:val="32"/>
          <w:szCs w:val="32"/>
        </w:rPr>
      </w:pPr>
      <w:r>
        <w:rPr>
          <w:rFonts w:ascii="宋体" w:cs="宋体" w:hint="eastAsia"/>
          <w:b/>
          <w:kern w:val="0"/>
          <w:sz w:val="32"/>
          <w:szCs w:val="32"/>
        </w:rPr>
        <w:lastRenderedPageBreak/>
        <w:t>五、承诺函</w:t>
      </w:r>
    </w:p>
    <w:p w:rsidR="005B02D5" w:rsidRDefault="005B02D5">
      <w:pPr>
        <w:adjustRightInd w:val="0"/>
        <w:snapToGrid w:val="0"/>
        <w:spacing w:line="360" w:lineRule="auto"/>
        <w:rPr>
          <w:rFonts w:ascii="宋体" w:hAnsi="宋体" w:cs="宋体"/>
          <w:sz w:val="24"/>
        </w:rPr>
      </w:pPr>
    </w:p>
    <w:p w:rsidR="005B02D5" w:rsidRDefault="00966564">
      <w:pPr>
        <w:adjustRightInd w:val="0"/>
        <w:snapToGrid w:val="0"/>
        <w:spacing w:line="360" w:lineRule="auto"/>
        <w:rPr>
          <w:rFonts w:ascii="宋体" w:hAnsi="宋体" w:cs="宋体"/>
          <w:sz w:val="24"/>
        </w:rPr>
      </w:pPr>
      <w:r>
        <w:rPr>
          <w:rFonts w:ascii="宋体" w:hAnsi="宋体" w:cs="宋体" w:hint="eastAsia"/>
          <w:sz w:val="24"/>
        </w:rPr>
        <w:t>致：</w:t>
      </w:r>
      <w:r>
        <w:rPr>
          <w:rFonts w:ascii="宋体" w:hAnsi="宋体" w:cs="宋体" w:hint="eastAsia"/>
          <w:sz w:val="24"/>
          <w:u w:val="single"/>
        </w:rPr>
        <w:t xml:space="preserve">                  </w:t>
      </w:r>
      <w:r>
        <w:rPr>
          <w:rFonts w:ascii="宋体" w:hAnsi="宋体" w:cs="宋体"/>
          <w:sz w:val="24"/>
        </w:rPr>
        <w:t xml:space="preserve"> </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hint="eastAsia"/>
          <w:sz w:val="24"/>
        </w:rPr>
        <w:t>作为</w:t>
      </w:r>
      <w:r>
        <w:rPr>
          <w:rFonts w:ascii="宋体" w:hAnsi="宋体" w:cs="宋体" w:hint="eastAsia"/>
          <w:sz w:val="24"/>
          <w:u w:val="single"/>
        </w:rPr>
        <w:t xml:space="preserve">                  </w:t>
      </w:r>
      <w:r>
        <w:rPr>
          <w:rFonts w:ascii="宋体" w:hAnsi="宋体" w:cs="宋体" w:hint="eastAsia"/>
          <w:sz w:val="24"/>
        </w:rPr>
        <w:t xml:space="preserve"> 项目招标的投标人在此承诺：</w:t>
      </w:r>
      <w:r>
        <w:rPr>
          <w:rFonts w:ascii="宋体" w:hAnsi="宋体" w:cs="宋体"/>
          <w:sz w:val="24"/>
        </w:rPr>
        <w:t xml:space="preserve"> </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、我方递交的投标文件（包括有关资料、澄清）真实可信，不存在虚假（包括隐瞒）。</w:t>
      </w:r>
      <w:r>
        <w:rPr>
          <w:rFonts w:ascii="宋体" w:hAnsi="宋体" w:cs="宋体"/>
          <w:sz w:val="24"/>
        </w:rPr>
        <w:t xml:space="preserve"> </w:t>
      </w:r>
      <w:r>
        <w:rPr>
          <w:rFonts w:ascii="宋体" w:hAnsi="宋体" w:cs="宋体" w:hint="eastAsia"/>
          <w:sz w:val="24"/>
        </w:rPr>
        <w:t>若我单位未遵从投标承诺内容或投标文件存在虚假，愿接受按招标文件规定的相关规定处理。</w:t>
      </w:r>
      <w:r>
        <w:rPr>
          <w:rFonts w:ascii="宋体" w:hAnsi="宋体" w:cs="宋体"/>
          <w:sz w:val="24"/>
        </w:rPr>
        <w:t xml:space="preserve"> </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sz w:val="24"/>
        </w:rPr>
        <w:t>2</w:t>
      </w:r>
      <w:r>
        <w:rPr>
          <w:rFonts w:ascii="宋体" w:hAnsi="宋体" w:cs="宋体" w:hint="eastAsia"/>
          <w:sz w:val="24"/>
        </w:rPr>
        <w:t>、一旦我单位成功中标本项目，我们将按照投标文件中投标总价金额及有关要求签</w:t>
      </w:r>
      <w:r>
        <w:rPr>
          <w:rFonts w:ascii="宋体" w:hAnsi="宋体" w:cs="宋体"/>
          <w:sz w:val="24"/>
        </w:rPr>
        <w:t xml:space="preserve"> </w:t>
      </w:r>
    </w:p>
    <w:p w:rsidR="005B02D5" w:rsidRDefault="00966564">
      <w:pPr>
        <w:adjustRightInd w:val="0"/>
        <w:snapToGrid w:val="0"/>
        <w:spacing w:line="360" w:lineRule="auto"/>
        <w:rPr>
          <w:rFonts w:ascii="宋体" w:hAnsi="宋体" w:cs="宋体"/>
          <w:sz w:val="24"/>
        </w:rPr>
      </w:pPr>
      <w:r>
        <w:rPr>
          <w:rFonts w:ascii="宋体" w:hAnsi="宋体" w:cs="宋体" w:hint="eastAsia"/>
          <w:sz w:val="24"/>
        </w:rPr>
        <w:t>订合同协议书，并按照合同协议书条款和发包人要求的责任范围，完成所有试验检测任务，</w:t>
      </w:r>
      <w:r>
        <w:rPr>
          <w:rFonts w:ascii="宋体" w:hAnsi="宋体" w:cs="宋体"/>
          <w:sz w:val="24"/>
        </w:rPr>
        <w:t xml:space="preserve"> </w:t>
      </w:r>
      <w:r>
        <w:rPr>
          <w:rFonts w:ascii="宋体" w:hAnsi="宋体" w:cs="宋体" w:hint="eastAsia"/>
          <w:sz w:val="24"/>
        </w:rPr>
        <w:t>并愿意接受招标文件规定的风险划分原则，按照合同规定的计量、支付办法办理相关手续。</w:t>
      </w:r>
      <w:r>
        <w:rPr>
          <w:rFonts w:ascii="宋体" w:hAnsi="宋体" w:cs="宋体"/>
          <w:sz w:val="24"/>
        </w:rPr>
        <w:t xml:space="preserve"> </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sz w:val="24"/>
        </w:rPr>
        <w:t>3</w:t>
      </w:r>
      <w:r>
        <w:rPr>
          <w:rFonts w:ascii="宋体" w:hAnsi="宋体" w:cs="宋体" w:hint="eastAsia"/>
          <w:sz w:val="24"/>
        </w:rPr>
        <w:t>、我方将严格按照投标文件的要求配置人员和设备，以及满足其他实质性要求，同时根据工程现场实际需要实时增加相关人员和设备，以满足试验检测工作的需要。如我公司未能按照投标文件配置足够的人员和设备，或未经发包人同意擅自调离，我公司将按招标</w:t>
      </w:r>
      <w:r>
        <w:rPr>
          <w:rFonts w:ascii="宋体" w:hAnsi="宋体" w:cs="宋体"/>
          <w:sz w:val="24"/>
        </w:rPr>
        <w:t xml:space="preserve"> </w:t>
      </w:r>
      <w:r>
        <w:rPr>
          <w:rFonts w:ascii="宋体" w:hAnsi="宋体" w:cs="宋体" w:hint="eastAsia"/>
          <w:sz w:val="24"/>
        </w:rPr>
        <w:t>文件及现行的有关法律、法规承担相应的责任。</w:t>
      </w:r>
      <w:r>
        <w:rPr>
          <w:rFonts w:ascii="宋体" w:hAnsi="宋体" w:cs="宋体"/>
          <w:sz w:val="24"/>
        </w:rPr>
        <w:t xml:space="preserve"> </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sz w:val="24"/>
        </w:rPr>
        <w:t>4</w:t>
      </w:r>
      <w:r>
        <w:rPr>
          <w:rFonts w:ascii="宋体" w:hAnsi="宋体" w:cs="宋体" w:hint="eastAsia"/>
          <w:sz w:val="24"/>
        </w:rPr>
        <w:t>、保证及时落实发包人在本合同履行过程中提出的其他合理要求。</w:t>
      </w:r>
      <w:r>
        <w:rPr>
          <w:rFonts w:ascii="宋体" w:hAnsi="宋体" w:cs="宋体"/>
          <w:sz w:val="24"/>
        </w:rPr>
        <w:t xml:space="preserve"> </w:t>
      </w:r>
    </w:p>
    <w:p w:rsidR="005B02D5" w:rsidRDefault="005B02D5">
      <w:pPr>
        <w:adjustRightInd w:val="0"/>
        <w:snapToGrid w:val="0"/>
        <w:spacing w:line="360" w:lineRule="auto"/>
        <w:ind w:firstLineChars="1850" w:firstLine="4440"/>
        <w:rPr>
          <w:rFonts w:ascii="宋体" w:hAnsi="宋体" w:cs="宋体"/>
          <w:sz w:val="24"/>
        </w:rPr>
      </w:pP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投标人：</w:t>
      </w:r>
      <w:r>
        <w:rPr>
          <w:rFonts w:ascii="宋体" w:hAnsi="宋体" w:cs="宋体"/>
          <w:sz w:val="24"/>
        </w:rPr>
        <w:t xml:space="preserve"> </w:t>
      </w:r>
      <w:r>
        <w:rPr>
          <w:rFonts w:ascii="宋体" w:hAnsi="宋体" w:cs="宋体" w:hint="eastAsia"/>
          <w:sz w:val="24"/>
        </w:rPr>
        <w:t>（全称）</w:t>
      </w:r>
      <w:r>
        <w:rPr>
          <w:rFonts w:ascii="宋体" w:hAnsi="宋体" w:cs="宋体"/>
          <w:sz w:val="24"/>
        </w:rPr>
        <w:t xml:space="preserve"> </w:t>
      </w:r>
      <w:r>
        <w:rPr>
          <w:rFonts w:ascii="宋体" w:hAnsi="宋体" w:cs="宋体" w:hint="eastAsia"/>
          <w:sz w:val="24"/>
        </w:rPr>
        <w:t>（盖单位章）</w:t>
      </w:r>
      <w:r>
        <w:rPr>
          <w:rFonts w:ascii="宋体" w:hAnsi="宋体" w:cs="宋体"/>
          <w:sz w:val="24"/>
        </w:rPr>
        <w:t xml:space="preserve"> </w:t>
      </w: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投标人地址：</w:t>
      </w:r>
    </w:p>
    <w:p w:rsidR="005B02D5" w:rsidRDefault="00966564">
      <w:pPr>
        <w:adjustRightInd w:val="0"/>
        <w:snapToGrid w:val="0"/>
        <w:spacing w:line="360" w:lineRule="auto"/>
        <w:ind w:firstLineChars="200" w:firstLine="480"/>
        <w:rPr>
          <w:rFonts w:ascii="宋体" w:hAnsi="宋体" w:cs="宋体"/>
          <w:sz w:val="24"/>
        </w:rPr>
      </w:pPr>
      <w:r>
        <w:rPr>
          <w:rFonts w:ascii="宋体" w:hAnsi="宋体" w:cs="宋体"/>
          <w:sz w:val="24"/>
        </w:rPr>
        <w:t xml:space="preserve"> </w:t>
      </w:r>
      <w:r>
        <w:rPr>
          <w:rFonts w:ascii="宋体" w:hAnsi="宋体" w:cs="宋体" w:hint="eastAsia"/>
          <w:sz w:val="24"/>
        </w:rPr>
        <w:t xml:space="preserve">                                邮政编码：</w:t>
      </w:r>
      <w:r>
        <w:rPr>
          <w:rFonts w:ascii="宋体" w:hAnsi="宋体" w:cs="宋体"/>
          <w:sz w:val="24"/>
        </w:rPr>
        <w:t xml:space="preserve"> </w:t>
      </w: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联系电话：</w:t>
      </w:r>
      <w:r>
        <w:rPr>
          <w:rFonts w:ascii="宋体" w:hAnsi="宋体" w:cs="宋体"/>
          <w:sz w:val="24"/>
        </w:rPr>
        <w:t xml:space="preserve"> </w:t>
      </w: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传</w:t>
      </w:r>
      <w:r>
        <w:rPr>
          <w:rFonts w:ascii="宋体" w:hAnsi="宋体" w:cs="宋体"/>
          <w:sz w:val="24"/>
        </w:rPr>
        <w:t xml:space="preserve"> </w:t>
      </w:r>
      <w:r>
        <w:rPr>
          <w:rFonts w:ascii="宋体" w:hAnsi="宋体" w:cs="宋体" w:hint="eastAsia"/>
          <w:sz w:val="24"/>
        </w:rPr>
        <w:t>真：</w:t>
      </w:r>
      <w:r>
        <w:rPr>
          <w:rFonts w:ascii="宋体" w:hAnsi="宋体" w:cs="宋体"/>
          <w:sz w:val="24"/>
        </w:rPr>
        <w:t xml:space="preserve"> </w:t>
      </w: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联系人：</w:t>
      </w:r>
      <w:r>
        <w:rPr>
          <w:rFonts w:ascii="宋体" w:hAnsi="宋体" w:cs="宋体"/>
          <w:sz w:val="24"/>
        </w:rPr>
        <w:t xml:space="preserve"> </w:t>
      </w: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法定代表人或其委托代理人：</w:t>
      </w:r>
      <w:r>
        <w:rPr>
          <w:rFonts w:ascii="宋体" w:hAnsi="宋体" w:cs="宋体"/>
          <w:sz w:val="24"/>
        </w:rPr>
        <w:t xml:space="preserve"> </w:t>
      </w:r>
      <w:r>
        <w:rPr>
          <w:rFonts w:ascii="宋体" w:hAnsi="宋体" w:cs="宋体" w:hint="eastAsia"/>
          <w:sz w:val="24"/>
        </w:rPr>
        <w:t>（签字）</w:t>
      </w:r>
      <w:r>
        <w:rPr>
          <w:rFonts w:ascii="宋体" w:hAnsi="宋体" w:cs="宋体"/>
          <w:sz w:val="24"/>
        </w:rPr>
        <w:t xml:space="preserve"> </w:t>
      </w:r>
    </w:p>
    <w:p w:rsidR="005B02D5" w:rsidRDefault="005B02D5">
      <w:pPr>
        <w:adjustRightInd w:val="0"/>
        <w:snapToGrid w:val="0"/>
        <w:spacing w:line="360" w:lineRule="auto"/>
        <w:ind w:firstLineChars="500" w:firstLine="1200"/>
        <w:rPr>
          <w:rFonts w:ascii="宋体" w:hAnsi="宋体" w:cs="宋体"/>
          <w:sz w:val="24"/>
        </w:rPr>
      </w:pPr>
    </w:p>
    <w:p w:rsidR="005B02D5" w:rsidRDefault="00966564">
      <w:pPr>
        <w:adjustRightInd w:val="0"/>
        <w:snapToGrid w:val="0"/>
        <w:spacing w:line="360" w:lineRule="auto"/>
        <w:ind w:firstLineChars="1850" w:firstLine="4440"/>
        <w:rPr>
          <w:rFonts w:ascii="宋体" w:hAnsi="宋体" w:cs="宋体"/>
          <w:sz w:val="24"/>
        </w:rPr>
      </w:pPr>
      <w:r>
        <w:rPr>
          <w:rFonts w:ascii="宋体" w:hAnsi="宋体" w:cs="宋体" w:hint="eastAsia"/>
          <w:sz w:val="24"/>
        </w:rPr>
        <w:t>日</w:t>
      </w:r>
      <w:r>
        <w:rPr>
          <w:rFonts w:ascii="宋体" w:hAnsi="宋体" w:cs="宋体"/>
          <w:sz w:val="24"/>
        </w:rPr>
        <w:t xml:space="preserve"> </w:t>
      </w:r>
      <w:r>
        <w:rPr>
          <w:rFonts w:ascii="宋体" w:hAnsi="宋体" w:cs="宋体" w:hint="eastAsia"/>
          <w:sz w:val="24"/>
        </w:rPr>
        <w:t>期：</w:t>
      </w: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日</w:t>
      </w:r>
    </w:p>
    <w:p w:rsidR="005B02D5" w:rsidRDefault="00966564">
      <w:pPr>
        <w:adjustRightInd w:val="0"/>
        <w:snapToGrid w:val="0"/>
        <w:spacing w:line="360" w:lineRule="auto"/>
        <w:ind w:firstLineChars="200" w:firstLine="643"/>
        <w:jc w:val="center"/>
        <w:rPr>
          <w:rFonts w:ascii="宋体" w:cs="宋体"/>
          <w:b/>
          <w:kern w:val="0"/>
          <w:sz w:val="32"/>
          <w:szCs w:val="32"/>
        </w:rPr>
      </w:pPr>
      <w:r>
        <w:rPr>
          <w:rFonts w:ascii="宋体" w:cs="宋体"/>
          <w:b/>
          <w:kern w:val="0"/>
          <w:sz w:val="32"/>
          <w:szCs w:val="32"/>
        </w:rPr>
        <w:br w:type="page"/>
      </w: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966564">
      <w:pPr>
        <w:adjustRightInd w:val="0"/>
        <w:snapToGrid w:val="0"/>
        <w:spacing w:line="360" w:lineRule="auto"/>
        <w:ind w:firstLineChars="200" w:firstLine="643"/>
        <w:jc w:val="center"/>
        <w:rPr>
          <w:rFonts w:ascii="宋体" w:cs="宋体"/>
          <w:b/>
          <w:kern w:val="0"/>
          <w:sz w:val="32"/>
          <w:szCs w:val="32"/>
        </w:rPr>
      </w:pPr>
      <w:r>
        <w:rPr>
          <w:rFonts w:ascii="宋体" w:cs="宋体" w:hint="eastAsia"/>
          <w:b/>
          <w:kern w:val="0"/>
          <w:sz w:val="32"/>
          <w:szCs w:val="32"/>
        </w:rPr>
        <w:t>六、招标文件补遗书（如果有）</w:t>
      </w: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966564">
      <w:pPr>
        <w:adjustRightInd w:val="0"/>
        <w:snapToGrid w:val="0"/>
        <w:spacing w:line="360" w:lineRule="auto"/>
        <w:rPr>
          <w:rFonts w:ascii="宋体" w:cs="宋体"/>
          <w:b/>
          <w:kern w:val="0"/>
          <w:sz w:val="32"/>
          <w:szCs w:val="32"/>
        </w:rPr>
      </w:pPr>
      <w:r>
        <w:rPr>
          <w:rFonts w:ascii="宋体" w:cs="宋体"/>
          <w:b/>
          <w:kern w:val="0"/>
          <w:sz w:val="32"/>
          <w:szCs w:val="32"/>
        </w:rPr>
        <w:br w:type="page"/>
      </w:r>
    </w:p>
    <w:p w:rsidR="005B02D5" w:rsidRDefault="00966564">
      <w:pPr>
        <w:autoSpaceDE w:val="0"/>
        <w:autoSpaceDN w:val="0"/>
        <w:adjustRightInd w:val="0"/>
        <w:jc w:val="center"/>
        <w:rPr>
          <w:rFonts w:ascii="宋体" w:cs="宋体"/>
          <w:b/>
          <w:kern w:val="0"/>
          <w:sz w:val="32"/>
          <w:szCs w:val="32"/>
        </w:rPr>
      </w:pPr>
      <w:r>
        <w:rPr>
          <w:rFonts w:ascii="宋体" w:cs="宋体" w:hint="eastAsia"/>
          <w:b/>
          <w:kern w:val="0"/>
          <w:sz w:val="32"/>
          <w:szCs w:val="32"/>
        </w:rPr>
        <w:lastRenderedPageBreak/>
        <w:t>七、技术建议书</w:t>
      </w:r>
      <w:r>
        <w:rPr>
          <w:rFonts w:ascii="宋体" w:cs="宋体"/>
          <w:b/>
          <w:kern w:val="0"/>
          <w:sz w:val="32"/>
          <w:szCs w:val="32"/>
        </w:rPr>
        <w:t>(</w:t>
      </w:r>
      <w:r>
        <w:rPr>
          <w:rFonts w:ascii="宋体" w:cs="宋体" w:hint="eastAsia"/>
          <w:b/>
          <w:kern w:val="0"/>
          <w:sz w:val="32"/>
          <w:szCs w:val="32"/>
        </w:rPr>
        <w:t>检测大纲</w:t>
      </w:r>
      <w:r>
        <w:rPr>
          <w:rFonts w:ascii="宋体" w:cs="宋体"/>
          <w:b/>
          <w:kern w:val="0"/>
          <w:sz w:val="32"/>
          <w:szCs w:val="32"/>
        </w:rPr>
        <w:t>)</w:t>
      </w:r>
    </w:p>
    <w:p w:rsidR="005B02D5" w:rsidRDefault="005B02D5">
      <w:pPr>
        <w:adjustRightInd w:val="0"/>
        <w:snapToGrid w:val="0"/>
        <w:spacing w:line="360" w:lineRule="auto"/>
        <w:rPr>
          <w:rFonts w:ascii="宋体" w:hAnsi="宋体" w:cs="宋体"/>
          <w:sz w:val="24"/>
        </w:rPr>
      </w:pP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具体包括但不限于以下内容：</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(一）项目概述：</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(二）对招标项目的理解：</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(三）检测工作的程序与方法：（包括但不限于以下内容）</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1</w:t>
      </w:r>
      <w:r>
        <w:rPr>
          <w:rFonts w:ascii="宋体" w:hAnsi="宋体" w:cs="宋体" w:hint="eastAsia"/>
          <w:sz w:val="24"/>
        </w:rPr>
        <w:t>．检测工作的依据，执行的有关技术规范；</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2</w:t>
      </w:r>
      <w:r>
        <w:rPr>
          <w:rFonts w:ascii="宋体" w:hAnsi="宋体" w:cs="宋体" w:hint="eastAsia"/>
          <w:sz w:val="24"/>
        </w:rPr>
        <w:t>．检测工作的程序；</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3</w:t>
      </w:r>
      <w:r>
        <w:rPr>
          <w:rFonts w:ascii="宋体" w:hAnsi="宋体" w:cs="宋体" w:hint="eastAsia"/>
          <w:sz w:val="24"/>
        </w:rPr>
        <w:t>．检测的内容、方法、检测频率等；</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4</w:t>
      </w:r>
      <w:r>
        <w:rPr>
          <w:rFonts w:ascii="宋体" w:hAnsi="宋体" w:cs="宋体" w:hint="eastAsia"/>
          <w:sz w:val="24"/>
        </w:rPr>
        <w:t>．检测手段、检测资料及分析报告的形成；</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5</w:t>
      </w:r>
      <w:r>
        <w:rPr>
          <w:rFonts w:ascii="宋体" w:hAnsi="宋体" w:cs="宋体" w:hint="eastAsia"/>
          <w:sz w:val="24"/>
        </w:rPr>
        <w:t>．最终报告格式及内容。</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(四）拟投入检测的主要设备（包括设备性能的评价）、人员计划（人员资质、数量及投入时间）：</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(五）检测工作服务的目标及保证措施：</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1</w:t>
      </w:r>
      <w:r>
        <w:rPr>
          <w:rFonts w:ascii="宋体" w:hAnsi="宋体" w:cs="宋体" w:hint="eastAsia"/>
          <w:sz w:val="24"/>
        </w:rPr>
        <w:t>．检测工作服务的目标；</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2</w:t>
      </w:r>
      <w:r>
        <w:rPr>
          <w:rFonts w:ascii="宋体" w:hAnsi="宋体" w:cs="宋体" w:hint="eastAsia"/>
          <w:sz w:val="24"/>
        </w:rPr>
        <w:t>．保证检测精度的技术措施；</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3</w:t>
      </w:r>
      <w:r>
        <w:rPr>
          <w:rFonts w:ascii="宋体" w:hAnsi="宋体" w:cs="宋体" w:hint="eastAsia"/>
          <w:sz w:val="24"/>
        </w:rPr>
        <w:t>．检测进度计划及保证检测进度的措施；</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4</w:t>
      </w:r>
      <w:r>
        <w:rPr>
          <w:rFonts w:ascii="宋体" w:hAnsi="宋体" w:cs="宋体" w:hint="eastAsia"/>
          <w:sz w:val="24"/>
        </w:rPr>
        <w:t>．检测工作质量与服务保证措施、安全生产管理措施；</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sz w:val="24"/>
        </w:rPr>
        <w:t>5</w:t>
      </w:r>
      <w:r>
        <w:rPr>
          <w:rFonts w:ascii="宋体" w:hAnsi="宋体" w:cs="宋体" w:hint="eastAsia"/>
          <w:sz w:val="24"/>
        </w:rPr>
        <w:t>．配合、协调工作的要求等其它事项；</w:t>
      </w:r>
    </w:p>
    <w:p w:rsidR="005B02D5" w:rsidRDefault="00966564">
      <w:pPr>
        <w:adjustRightInd w:val="0"/>
        <w:snapToGrid w:val="0"/>
        <w:spacing w:line="360" w:lineRule="auto"/>
        <w:ind w:firstLineChars="250" w:firstLine="600"/>
        <w:rPr>
          <w:rFonts w:ascii="宋体" w:hAnsi="宋体" w:cs="宋体"/>
          <w:sz w:val="24"/>
        </w:rPr>
      </w:pPr>
      <w:r>
        <w:rPr>
          <w:rFonts w:ascii="宋体" w:hAnsi="宋体" w:cs="宋体" w:hint="eastAsia"/>
          <w:sz w:val="24"/>
        </w:rPr>
        <w:t>(六）本项目的重点和难点分析及对策措施技术建议书内容及编写说明。</w:t>
      </w:r>
    </w:p>
    <w:p w:rsidR="005B02D5" w:rsidRDefault="00966564">
      <w:pPr>
        <w:adjustRightInd w:val="0"/>
        <w:snapToGrid w:val="0"/>
        <w:spacing w:line="360" w:lineRule="auto"/>
        <w:ind w:firstLineChars="200" w:firstLine="480"/>
        <w:jc w:val="center"/>
        <w:rPr>
          <w:rFonts w:ascii="宋体" w:hAnsi="宋体" w:cs="宋体"/>
          <w:sz w:val="24"/>
        </w:rPr>
      </w:pPr>
      <w:r>
        <w:rPr>
          <w:rFonts w:ascii="宋体" w:hAnsi="宋体" w:cs="宋体"/>
          <w:sz w:val="24"/>
        </w:rPr>
        <w:br w:type="page"/>
      </w: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5B02D5">
      <w:pPr>
        <w:adjustRightInd w:val="0"/>
        <w:snapToGrid w:val="0"/>
        <w:spacing w:line="360" w:lineRule="auto"/>
        <w:ind w:firstLineChars="200" w:firstLine="643"/>
        <w:jc w:val="center"/>
        <w:rPr>
          <w:rFonts w:ascii="宋体" w:cs="宋体"/>
          <w:b/>
          <w:kern w:val="0"/>
          <w:sz w:val="32"/>
          <w:szCs w:val="32"/>
        </w:rPr>
      </w:pPr>
    </w:p>
    <w:p w:rsidR="005B02D5" w:rsidRDefault="00966564">
      <w:pPr>
        <w:adjustRightInd w:val="0"/>
        <w:snapToGrid w:val="0"/>
        <w:spacing w:line="360" w:lineRule="auto"/>
        <w:ind w:firstLineChars="200" w:firstLine="643"/>
        <w:jc w:val="center"/>
        <w:rPr>
          <w:rFonts w:ascii="宋体" w:cs="宋体"/>
          <w:b/>
          <w:kern w:val="0"/>
          <w:sz w:val="32"/>
          <w:szCs w:val="32"/>
        </w:rPr>
      </w:pPr>
      <w:r>
        <w:rPr>
          <w:rFonts w:ascii="宋体" w:cs="宋体" w:hint="eastAsia"/>
          <w:b/>
          <w:kern w:val="0"/>
          <w:sz w:val="32"/>
          <w:szCs w:val="32"/>
        </w:rPr>
        <w:t>八、投标人提交的其它资料</w:t>
      </w:r>
    </w:p>
    <w:p w:rsidR="005B02D5" w:rsidRDefault="005B02D5">
      <w:pPr>
        <w:spacing w:before="240" w:after="240"/>
        <w:outlineLvl w:val="4"/>
        <w:rPr>
          <w:rFonts w:ascii="宋体" w:hAnsi="宋体" w:cs="宋体"/>
          <w:b/>
          <w:sz w:val="28"/>
          <w:szCs w:val="28"/>
        </w:rPr>
      </w:pPr>
    </w:p>
    <w:p w:rsidR="005B02D5" w:rsidRDefault="005B02D5">
      <w:pPr>
        <w:spacing w:before="240" w:after="240"/>
        <w:outlineLvl w:val="4"/>
        <w:rPr>
          <w:rFonts w:ascii="宋体" w:hAnsi="宋体" w:cs="宋体"/>
          <w:b/>
          <w:sz w:val="28"/>
          <w:szCs w:val="28"/>
        </w:rPr>
      </w:pPr>
    </w:p>
    <w:p w:rsidR="005B02D5" w:rsidRDefault="005B02D5">
      <w:pPr>
        <w:spacing w:before="240" w:after="240"/>
        <w:outlineLvl w:val="4"/>
        <w:rPr>
          <w:rFonts w:ascii="宋体" w:hAnsi="宋体" w:cs="宋体"/>
          <w:b/>
          <w:sz w:val="28"/>
          <w:szCs w:val="28"/>
        </w:rPr>
      </w:pPr>
    </w:p>
    <w:p w:rsidR="005B02D5" w:rsidRDefault="005B02D5">
      <w:pPr>
        <w:spacing w:before="240" w:after="240"/>
        <w:outlineLvl w:val="4"/>
        <w:rPr>
          <w:rFonts w:ascii="宋体" w:hAnsi="宋体" w:cs="宋体"/>
          <w:b/>
          <w:sz w:val="28"/>
          <w:szCs w:val="28"/>
        </w:rPr>
      </w:pPr>
    </w:p>
    <w:p w:rsidR="005B02D5" w:rsidRDefault="005B02D5">
      <w:pPr>
        <w:spacing w:before="240" w:after="240"/>
        <w:outlineLvl w:val="4"/>
        <w:rPr>
          <w:rFonts w:ascii="宋体" w:hAnsi="宋体" w:cs="宋体"/>
          <w:b/>
          <w:sz w:val="28"/>
          <w:szCs w:val="28"/>
        </w:rPr>
      </w:pPr>
    </w:p>
    <w:p w:rsidR="005B02D5" w:rsidRDefault="005B02D5">
      <w:pPr>
        <w:spacing w:before="240" w:after="240"/>
        <w:outlineLvl w:val="4"/>
        <w:rPr>
          <w:rFonts w:ascii="宋体" w:hAnsi="宋体" w:cs="宋体"/>
          <w:b/>
          <w:sz w:val="28"/>
          <w:szCs w:val="28"/>
        </w:rPr>
      </w:pPr>
    </w:p>
    <w:p w:rsidR="005B02D5" w:rsidRDefault="005B02D5">
      <w:pPr>
        <w:spacing w:before="240" w:after="240"/>
        <w:outlineLvl w:val="4"/>
        <w:rPr>
          <w:rFonts w:ascii="宋体" w:hAnsi="宋体" w:cs="宋体"/>
          <w:b/>
          <w:sz w:val="28"/>
          <w:szCs w:val="28"/>
        </w:rPr>
      </w:pPr>
    </w:p>
    <w:p w:rsidR="005B02D5" w:rsidRDefault="00966564">
      <w:pPr>
        <w:rPr>
          <w:rFonts w:ascii="宋体" w:hAnsi="宋体" w:cs="宋体"/>
          <w:b/>
          <w:sz w:val="28"/>
          <w:szCs w:val="28"/>
        </w:rPr>
      </w:pPr>
      <w:r>
        <w:rPr>
          <w:rFonts w:ascii="宋体" w:hAnsi="宋体" w:cs="宋体"/>
          <w:b/>
          <w:sz w:val="28"/>
          <w:szCs w:val="28"/>
        </w:rPr>
        <w:br w:type="page"/>
      </w:r>
    </w:p>
    <w:p w:rsidR="005B02D5" w:rsidRDefault="005B02D5">
      <w:pPr>
        <w:rPr>
          <w:rFonts w:ascii="宋体" w:hAnsi="宋体" w:cs="宋体"/>
        </w:rPr>
      </w:pPr>
    </w:p>
    <w:p w:rsidR="005B02D5" w:rsidRDefault="00966564">
      <w:pPr>
        <w:spacing w:line="360" w:lineRule="auto"/>
        <w:jc w:val="right"/>
        <w:rPr>
          <w:rFonts w:ascii="宋体" w:hAnsi="宋体" w:cs="宋体"/>
          <w:b/>
          <w:sz w:val="32"/>
        </w:rPr>
      </w:pPr>
      <w:r>
        <w:rPr>
          <w:rFonts w:ascii="宋体" w:hAnsi="宋体" w:cs="宋体" w:hint="eastAsia"/>
          <w:b/>
          <w:sz w:val="32"/>
        </w:rPr>
        <w:t>正本/副本</w:t>
      </w:r>
    </w:p>
    <w:p w:rsidR="005B02D5" w:rsidRDefault="005B02D5">
      <w:pPr>
        <w:spacing w:line="360" w:lineRule="auto"/>
        <w:jc w:val="center"/>
        <w:rPr>
          <w:rFonts w:ascii="宋体" w:hAnsi="宋体" w:cs="宋体"/>
          <w:b/>
          <w:sz w:val="28"/>
          <w:szCs w:val="28"/>
        </w:rPr>
      </w:pPr>
    </w:p>
    <w:p w:rsidR="005B02D5" w:rsidRDefault="00966564">
      <w:pPr>
        <w:spacing w:line="720" w:lineRule="exact"/>
        <w:jc w:val="center"/>
        <w:rPr>
          <w:rFonts w:ascii="宋体" w:hAnsi="宋体" w:cs="宋体"/>
          <w:b/>
          <w:w w:val="80"/>
          <w:sz w:val="44"/>
          <w:szCs w:val="44"/>
        </w:rPr>
      </w:pPr>
      <w:r>
        <w:rPr>
          <w:rFonts w:ascii="宋体" w:hAnsi="宋体" w:cs="宋体" w:hint="eastAsia"/>
          <w:b/>
          <w:w w:val="80"/>
          <w:sz w:val="44"/>
          <w:szCs w:val="44"/>
        </w:rPr>
        <w:t>陕西旬邑至凤翔高速公路项目</w:t>
      </w:r>
    </w:p>
    <w:p w:rsidR="005B02D5" w:rsidRDefault="00966564">
      <w:pPr>
        <w:spacing w:line="720" w:lineRule="exact"/>
        <w:jc w:val="center"/>
        <w:rPr>
          <w:rFonts w:ascii="宋体" w:hAnsi="宋体" w:cs="宋体"/>
          <w:b/>
          <w:w w:val="80"/>
          <w:sz w:val="44"/>
          <w:szCs w:val="44"/>
        </w:rPr>
      </w:pPr>
      <w:r>
        <w:rPr>
          <w:rFonts w:ascii="宋体" w:hAnsi="宋体" w:cs="宋体" w:hint="eastAsia"/>
          <w:b/>
          <w:w w:val="80"/>
          <w:sz w:val="44"/>
          <w:szCs w:val="44"/>
        </w:rPr>
        <w:t>交工验收质量检测</w:t>
      </w:r>
    </w:p>
    <w:p w:rsidR="005B02D5" w:rsidRDefault="005B02D5">
      <w:pPr>
        <w:spacing w:line="360" w:lineRule="auto"/>
        <w:ind w:firstLineChars="200" w:firstLine="964"/>
        <w:rPr>
          <w:rFonts w:ascii="宋体" w:hAnsi="宋体" w:cs="宋体"/>
          <w:b/>
          <w:sz w:val="48"/>
          <w:szCs w:val="48"/>
        </w:rPr>
      </w:pPr>
    </w:p>
    <w:p w:rsidR="005B02D5" w:rsidRDefault="005B02D5">
      <w:pPr>
        <w:spacing w:line="360" w:lineRule="auto"/>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rPr>
          <w:rFonts w:ascii="宋体" w:hAnsi="宋体" w:cs="宋体"/>
          <w:szCs w:val="21"/>
        </w:rPr>
      </w:pPr>
    </w:p>
    <w:p w:rsidR="005B02D5" w:rsidRDefault="00966564">
      <w:pPr>
        <w:tabs>
          <w:tab w:val="left" w:pos="3567"/>
        </w:tabs>
        <w:spacing w:line="360" w:lineRule="auto"/>
        <w:ind w:firstLineChars="200" w:firstLine="420"/>
        <w:rPr>
          <w:rFonts w:ascii="宋体" w:hAnsi="宋体" w:cs="宋体"/>
          <w:szCs w:val="21"/>
        </w:rPr>
      </w:pPr>
      <w:r>
        <w:rPr>
          <w:rFonts w:ascii="宋体" w:hAnsi="宋体" w:cs="宋体"/>
          <w:szCs w:val="21"/>
        </w:rPr>
        <w:tab/>
      </w:r>
    </w:p>
    <w:p w:rsidR="005B02D5" w:rsidRDefault="005B02D5">
      <w:pPr>
        <w:spacing w:line="360" w:lineRule="auto"/>
        <w:ind w:firstLineChars="200" w:firstLine="420"/>
        <w:rPr>
          <w:rFonts w:ascii="宋体" w:hAnsi="宋体" w:cs="宋体"/>
          <w:szCs w:val="21"/>
        </w:rPr>
      </w:pPr>
    </w:p>
    <w:p w:rsidR="005B02D5" w:rsidRDefault="00966564">
      <w:pPr>
        <w:pStyle w:val="a7"/>
        <w:spacing w:line="1200" w:lineRule="exact"/>
        <w:jc w:val="center"/>
        <w:rPr>
          <w:rFonts w:ascii="宋体" w:hAnsi="宋体" w:cs="宋体"/>
          <w:b/>
          <w:bCs/>
          <w:spacing w:val="20"/>
          <w:w w:val="80"/>
          <w:sz w:val="100"/>
          <w:szCs w:val="100"/>
        </w:rPr>
      </w:pPr>
      <w:r>
        <w:rPr>
          <w:rFonts w:ascii="宋体" w:hAnsi="宋体" w:cs="宋体" w:hint="eastAsia"/>
          <w:b/>
          <w:bCs/>
          <w:spacing w:val="20"/>
          <w:w w:val="80"/>
          <w:sz w:val="100"/>
          <w:szCs w:val="100"/>
        </w:rPr>
        <w:t>投 标 文 件</w:t>
      </w:r>
    </w:p>
    <w:p w:rsidR="005B02D5" w:rsidRDefault="005B02D5">
      <w:pPr>
        <w:widowControl/>
        <w:snapToGrid w:val="0"/>
        <w:jc w:val="center"/>
        <w:rPr>
          <w:sz w:val="36"/>
          <w:szCs w:val="36"/>
        </w:rPr>
      </w:pPr>
    </w:p>
    <w:p w:rsidR="005B02D5" w:rsidRDefault="00966564">
      <w:pPr>
        <w:widowControl/>
        <w:snapToGrid w:val="0"/>
        <w:jc w:val="center"/>
        <w:rPr>
          <w:rFonts w:ascii="宋体" w:hAnsi="宋体" w:cs="宋体"/>
          <w:szCs w:val="21"/>
        </w:rPr>
      </w:pPr>
      <w:r>
        <w:rPr>
          <w:rFonts w:hint="eastAsia"/>
          <w:sz w:val="36"/>
          <w:szCs w:val="36"/>
        </w:rPr>
        <w:t>（报价文件）</w:t>
      </w:r>
    </w:p>
    <w:p w:rsidR="005B02D5" w:rsidRDefault="005B02D5">
      <w:pPr>
        <w:spacing w:line="360" w:lineRule="auto"/>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5B02D5">
      <w:pPr>
        <w:spacing w:line="360" w:lineRule="auto"/>
        <w:ind w:firstLineChars="200" w:firstLine="420"/>
        <w:rPr>
          <w:rFonts w:ascii="宋体" w:hAnsi="宋体" w:cs="宋体"/>
          <w:szCs w:val="21"/>
        </w:rPr>
      </w:pPr>
    </w:p>
    <w:p w:rsidR="005B02D5" w:rsidRDefault="00966564">
      <w:pPr>
        <w:pStyle w:val="a7"/>
        <w:spacing w:line="240" w:lineRule="atLeast"/>
        <w:jc w:val="center"/>
        <w:rPr>
          <w:rFonts w:ascii="宋体" w:hAnsi="宋体" w:cs="宋体"/>
          <w:b/>
          <w:bCs/>
          <w:spacing w:val="20"/>
          <w:w w:val="96"/>
          <w:sz w:val="32"/>
          <w:szCs w:val="32"/>
          <w:u w:val="single"/>
        </w:rPr>
      </w:pPr>
      <w:r>
        <w:rPr>
          <w:rFonts w:ascii="宋体" w:hAnsi="宋体" w:cs="宋体" w:hint="eastAsia"/>
          <w:b/>
          <w:w w:val="80"/>
          <w:sz w:val="36"/>
          <w:szCs w:val="36"/>
        </w:rPr>
        <w:t>投标人</w:t>
      </w:r>
      <w:r>
        <w:rPr>
          <w:rFonts w:ascii="宋体" w:hAnsi="宋体" w:cs="宋体" w:hint="eastAsia"/>
          <w:b/>
          <w:w w:val="80"/>
          <w:sz w:val="32"/>
          <w:szCs w:val="32"/>
        </w:rPr>
        <w:t>：</w:t>
      </w:r>
      <w:r>
        <w:rPr>
          <w:rFonts w:ascii="宋体" w:hAnsi="宋体" w:cs="宋体" w:hint="eastAsia"/>
          <w:sz w:val="32"/>
          <w:szCs w:val="32"/>
          <w:u w:val="single"/>
        </w:rPr>
        <w:t xml:space="preserve">   全称（盖单位章）</w:t>
      </w:r>
    </w:p>
    <w:p w:rsidR="005B02D5" w:rsidRDefault="005B02D5">
      <w:pPr>
        <w:spacing w:line="240" w:lineRule="atLeast"/>
        <w:jc w:val="center"/>
        <w:rPr>
          <w:rFonts w:ascii="宋体" w:hAnsi="宋体" w:cs="宋体"/>
          <w:b/>
          <w:w w:val="80"/>
          <w:sz w:val="32"/>
          <w:szCs w:val="32"/>
        </w:rPr>
      </w:pPr>
    </w:p>
    <w:p w:rsidR="005B02D5" w:rsidRDefault="00966564">
      <w:pPr>
        <w:spacing w:line="240" w:lineRule="atLeast"/>
        <w:jc w:val="center"/>
        <w:rPr>
          <w:rFonts w:ascii="宋体" w:hAnsi="宋体" w:cs="宋体"/>
          <w:b/>
          <w:w w:val="80"/>
          <w:sz w:val="32"/>
          <w:szCs w:val="32"/>
        </w:rPr>
      </w:pPr>
      <w:r>
        <w:rPr>
          <w:rFonts w:ascii="宋体" w:hAnsi="宋体" w:cs="宋体" w:hint="eastAsia"/>
          <w:b/>
          <w:w w:val="80"/>
          <w:sz w:val="32"/>
          <w:szCs w:val="32"/>
        </w:rPr>
        <w:t>二〇二〇年  月  日</w:t>
      </w:r>
    </w:p>
    <w:p w:rsidR="005B02D5" w:rsidRDefault="00966564">
      <w:pPr>
        <w:pStyle w:val="Default"/>
        <w:jc w:val="center"/>
        <w:rPr>
          <w:rFonts w:ascii="宋体" w:hAnsi="宋体" w:cs="宋体"/>
          <w:sz w:val="44"/>
          <w:szCs w:val="44"/>
        </w:rPr>
      </w:pPr>
      <w:r>
        <w:rPr>
          <w:rFonts w:ascii="宋体" w:hAnsi="宋体" w:cs="宋体"/>
          <w:sz w:val="44"/>
          <w:szCs w:val="44"/>
        </w:rPr>
        <w:br w:type="page"/>
      </w:r>
    </w:p>
    <w:p w:rsidR="005B02D5" w:rsidRDefault="005B02D5">
      <w:pPr>
        <w:pStyle w:val="3"/>
        <w:spacing w:before="100" w:beforeAutospacing="1" w:after="100" w:afterAutospacing="1" w:line="240" w:lineRule="auto"/>
        <w:jc w:val="center"/>
        <w:rPr>
          <w:rFonts w:ascii="宋体" w:hAnsi="宋体" w:cs="宋体"/>
          <w:sz w:val="32"/>
        </w:rPr>
      </w:pPr>
    </w:p>
    <w:p w:rsidR="005B02D5" w:rsidRDefault="00966564">
      <w:pPr>
        <w:pStyle w:val="3"/>
        <w:spacing w:before="100" w:beforeAutospacing="1" w:after="100" w:afterAutospacing="1" w:line="240" w:lineRule="auto"/>
        <w:jc w:val="center"/>
        <w:rPr>
          <w:rFonts w:ascii="宋体" w:hAnsi="宋体" w:cs="宋体"/>
          <w:sz w:val="32"/>
        </w:rPr>
      </w:pPr>
      <w:r>
        <w:rPr>
          <w:rFonts w:ascii="宋体" w:hAnsi="宋体" w:cs="宋体" w:hint="eastAsia"/>
          <w:sz w:val="32"/>
        </w:rPr>
        <w:t>目  录</w:t>
      </w:r>
    </w:p>
    <w:p w:rsidR="005B02D5" w:rsidRDefault="005B02D5">
      <w:pPr>
        <w:pStyle w:val="Default"/>
        <w:rPr>
          <w:sz w:val="28"/>
          <w:szCs w:val="28"/>
        </w:rPr>
      </w:pPr>
    </w:p>
    <w:p w:rsidR="005B02D5" w:rsidRDefault="005B02D5">
      <w:pPr>
        <w:snapToGrid w:val="0"/>
        <w:spacing w:line="500" w:lineRule="exact"/>
        <w:ind w:firstLineChars="200" w:firstLine="560"/>
        <w:jc w:val="center"/>
        <w:rPr>
          <w:rFonts w:ascii="宋体" w:hAnsi="宋体" w:cs="宋体"/>
          <w:sz w:val="28"/>
          <w:szCs w:val="28"/>
        </w:rPr>
      </w:pPr>
    </w:p>
    <w:p w:rsidR="005B02D5" w:rsidRDefault="00966564">
      <w:pPr>
        <w:adjustRightInd w:val="0"/>
        <w:snapToGrid w:val="0"/>
        <w:spacing w:line="360" w:lineRule="auto"/>
        <w:ind w:firstLineChars="300" w:firstLine="840"/>
        <w:rPr>
          <w:rFonts w:ascii="宋体" w:hAnsi="宋体" w:cs="宋体"/>
          <w:sz w:val="28"/>
          <w:szCs w:val="28"/>
        </w:rPr>
      </w:pPr>
      <w:r>
        <w:rPr>
          <w:rFonts w:ascii="宋体" w:hAnsi="宋体" w:cs="宋体" w:hint="eastAsia"/>
          <w:sz w:val="28"/>
          <w:szCs w:val="28"/>
        </w:rPr>
        <w:t>（一）投标报价函</w:t>
      </w:r>
    </w:p>
    <w:p w:rsidR="005B02D5" w:rsidRDefault="00966564">
      <w:pPr>
        <w:adjustRightInd w:val="0"/>
        <w:snapToGrid w:val="0"/>
        <w:spacing w:line="360" w:lineRule="auto"/>
        <w:ind w:firstLineChars="300" w:firstLine="840"/>
        <w:rPr>
          <w:rFonts w:ascii="宋体" w:hAnsi="宋体" w:cs="宋体"/>
          <w:sz w:val="28"/>
          <w:szCs w:val="28"/>
        </w:rPr>
      </w:pPr>
      <w:r>
        <w:rPr>
          <w:rFonts w:ascii="宋体" w:hAnsi="宋体" w:cs="宋体" w:hint="eastAsia"/>
          <w:sz w:val="28"/>
          <w:szCs w:val="28"/>
        </w:rPr>
        <w:t>（二）报价清单（含报价清单说明）</w:t>
      </w: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5B02D5">
      <w:pPr>
        <w:pStyle w:val="Default"/>
        <w:rPr>
          <w:sz w:val="30"/>
          <w:szCs w:val="30"/>
        </w:rPr>
      </w:pPr>
    </w:p>
    <w:p w:rsidR="005B02D5" w:rsidRDefault="00966564">
      <w:pPr>
        <w:pStyle w:val="Default"/>
        <w:jc w:val="center"/>
        <w:rPr>
          <w:sz w:val="30"/>
          <w:szCs w:val="30"/>
        </w:rPr>
      </w:pPr>
      <w:r>
        <w:rPr>
          <w:sz w:val="30"/>
          <w:szCs w:val="30"/>
        </w:rPr>
        <w:br w:type="page"/>
      </w:r>
    </w:p>
    <w:p w:rsidR="005B02D5" w:rsidRDefault="00966564">
      <w:pPr>
        <w:pStyle w:val="Default"/>
        <w:jc w:val="center"/>
        <w:rPr>
          <w:sz w:val="30"/>
          <w:szCs w:val="30"/>
        </w:rPr>
      </w:pPr>
      <w:r>
        <w:rPr>
          <w:rFonts w:ascii="宋体" w:hAnsi="宋体" w:cs="宋体" w:hint="eastAsia"/>
          <w:b/>
          <w:bCs/>
          <w:color w:val="auto"/>
          <w:kern w:val="2"/>
          <w:sz w:val="32"/>
          <w:szCs w:val="32"/>
        </w:rPr>
        <w:lastRenderedPageBreak/>
        <w:t>（一）投标函（第二信封）</w:t>
      </w:r>
    </w:p>
    <w:p w:rsidR="005B02D5" w:rsidRDefault="005B02D5">
      <w:pPr>
        <w:spacing w:line="360" w:lineRule="auto"/>
        <w:ind w:firstLineChars="200" w:firstLine="480"/>
        <w:rPr>
          <w:rFonts w:ascii="宋体" w:hAnsi="宋体" w:cs="宋体"/>
          <w:sz w:val="24"/>
        </w:rPr>
      </w:pPr>
    </w:p>
    <w:p w:rsidR="005B02D5" w:rsidRDefault="005B02D5">
      <w:pPr>
        <w:spacing w:line="360" w:lineRule="auto"/>
        <w:rPr>
          <w:rFonts w:ascii="宋体" w:hAnsi="宋体" w:cs="宋体"/>
          <w:sz w:val="24"/>
        </w:rPr>
      </w:pPr>
    </w:p>
    <w:p w:rsidR="005B02D5" w:rsidRDefault="00966564">
      <w:pPr>
        <w:spacing w:line="360" w:lineRule="auto"/>
        <w:rPr>
          <w:rFonts w:ascii="宋体" w:hAnsi="宋体" w:cs="宋体"/>
          <w:sz w:val="24"/>
        </w:rPr>
      </w:pPr>
      <w:r>
        <w:rPr>
          <w:rFonts w:ascii="宋体" w:hAnsi="宋体" w:cs="宋体" w:hint="eastAsia"/>
          <w:sz w:val="24"/>
        </w:rPr>
        <w:t>致：陕西旬凤韩黄高速公路有限公司：</w:t>
      </w:r>
    </w:p>
    <w:p w:rsidR="005B02D5" w:rsidRDefault="00966564">
      <w:pPr>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在研究了</w:t>
      </w:r>
      <w:r>
        <w:rPr>
          <w:rFonts w:ascii="宋体" w:hAnsi="宋体" w:cs="宋体" w:hint="eastAsia"/>
          <w:sz w:val="24"/>
          <w:u w:val="single"/>
        </w:rPr>
        <w:t xml:space="preserve">          </w:t>
      </w:r>
      <w:r>
        <w:rPr>
          <w:rFonts w:ascii="宋体" w:hAnsi="宋体" w:cs="宋体" w:hint="eastAsia"/>
          <w:sz w:val="24"/>
        </w:rPr>
        <w:t>（项目名称）交工验收质量检测招标标段招标文件</w:t>
      </w:r>
      <w:r>
        <w:rPr>
          <w:rFonts w:ascii="宋体" w:hAnsi="宋体" w:cs="宋体"/>
          <w:sz w:val="24"/>
        </w:rPr>
        <w:t>(</w:t>
      </w:r>
      <w:r>
        <w:rPr>
          <w:rFonts w:ascii="宋体" w:hAnsi="宋体" w:cs="宋体" w:hint="eastAsia"/>
          <w:sz w:val="24"/>
        </w:rPr>
        <w:t>含补遗书</w:t>
      </w:r>
      <w:r>
        <w:rPr>
          <w:rFonts w:ascii="宋体" w:hAnsi="宋体" w:cs="宋体"/>
          <w:sz w:val="24"/>
        </w:rPr>
        <w:t>)</w:t>
      </w:r>
      <w:r>
        <w:rPr>
          <w:rFonts w:ascii="宋体" w:hAnsi="宋体" w:cs="宋体" w:hint="eastAsia"/>
          <w:sz w:val="24"/>
        </w:rPr>
        <w:t>和考察了工程现场后，我们愿意以人民币大写：</w:t>
      </w:r>
      <w:r>
        <w:rPr>
          <w:rFonts w:ascii="宋体" w:hAnsi="宋体" w:cs="宋体" w:hint="eastAsia"/>
          <w:sz w:val="24"/>
          <w:u w:val="single"/>
        </w:rPr>
        <w:t xml:space="preserve">       </w:t>
      </w:r>
      <w:r>
        <w:rPr>
          <w:rFonts w:ascii="宋体" w:hAnsi="宋体" w:cs="宋体" w:hint="eastAsia"/>
          <w:sz w:val="24"/>
        </w:rPr>
        <w:t>元（小写¥：</w:t>
      </w:r>
      <w:r>
        <w:rPr>
          <w:rFonts w:ascii="宋体" w:hAnsi="宋体" w:cs="宋体" w:hint="eastAsia"/>
          <w:sz w:val="24"/>
          <w:u w:val="single"/>
        </w:rPr>
        <w:t xml:space="preserve">       </w:t>
      </w:r>
      <w:r>
        <w:rPr>
          <w:rFonts w:ascii="宋体" w:hAnsi="宋体" w:cs="宋体" w:hint="eastAsia"/>
          <w:sz w:val="24"/>
        </w:rPr>
        <w:t>元）作为本项目投标总价，遵照招标文件的要求承担本项目标段交工验收质量检测的全部工作。</w:t>
      </w:r>
    </w:p>
    <w:p w:rsidR="005B02D5" w:rsidRDefault="00966564">
      <w:pPr>
        <w:spacing w:line="360" w:lineRule="auto"/>
        <w:ind w:firstLineChars="200" w:firstLine="480"/>
        <w:rPr>
          <w:rFonts w:ascii="宋体" w:hAnsi="宋体" w:cs="宋体"/>
          <w:sz w:val="24"/>
        </w:rPr>
      </w:pPr>
      <w:r>
        <w:rPr>
          <w:rFonts w:ascii="宋体" w:hAnsi="宋体" w:cs="宋体"/>
          <w:sz w:val="24"/>
        </w:rPr>
        <w:t>2.</w:t>
      </w:r>
      <w:r>
        <w:rPr>
          <w:rFonts w:ascii="宋体" w:hAnsi="宋体" w:cs="宋体" w:hint="eastAsia"/>
          <w:sz w:val="24"/>
        </w:rPr>
        <w:t>其余内容同第一信封投标函。</w:t>
      </w:r>
    </w:p>
    <w:p w:rsidR="005B02D5" w:rsidRDefault="005B02D5">
      <w:pPr>
        <w:snapToGrid w:val="0"/>
        <w:spacing w:line="440" w:lineRule="exact"/>
        <w:ind w:firstLineChars="1250" w:firstLine="3000"/>
        <w:rPr>
          <w:rFonts w:ascii="宋体" w:hAnsi="宋体" w:cs="宋体"/>
          <w:sz w:val="24"/>
        </w:rPr>
      </w:pPr>
    </w:p>
    <w:p w:rsidR="005B02D5" w:rsidRDefault="00966564">
      <w:pPr>
        <w:snapToGrid w:val="0"/>
        <w:spacing w:line="440" w:lineRule="exact"/>
        <w:ind w:firstLineChars="1250" w:firstLine="3000"/>
        <w:rPr>
          <w:rFonts w:ascii="宋体" w:hAnsi="宋体" w:cs="宋体"/>
          <w:sz w:val="24"/>
        </w:rPr>
      </w:pPr>
      <w:r>
        <w:rPr>
          <w:rFonts w:ascii="宋体" w:hAnsi="宋体" w:cs="宋体" w:hint="eastAsia"/>
          <w:sz w:val="24"/>
        </w:rPr>
        <w:t>投标人全称：</w:t>
      </w:r>
      <w:r>
        <w:rPr>
          <w:rFonts w:ascii="宋体" w:hAnsi="宋体" w:cs="宋体" w:hint="eastAsia"/>
          <w:sz w:val="24"/>
          <w:u w:val="single"/>
        </w:rPr>
        <w:t xml:space="preserve">           （公章）</w:t>
      </w:r>
    </w:p>
    <w:p w:rsidR="005B02D5" w:rsidRDefault="00966564">
      <w:pPr>
        <w:snapToGrid w:val="0"/>
        <w:spacing w:line="440" w:lineRule="exact"/>
        <w:ind w:firstLineChars="1250" w:firstLine="3000"/>
        <w:rPr>
          <w:rFonts w:ascii="宋体" w:hAnsi="宋体" w:cs="宋体"/>
          <w:sz w:val="24"/>
          <w:u w:val="single"/>
        </w:rPr>
      </w:pPr>
      <w:r>
        <w:rPr>
          <w:rFonts w:ascii="宋体" w:hAnsi="宋体" w:cs="宋体" w:hint="eastAsia"/>
          <w:sz w:val="24"/>
        </w:rPr>
        <w:t>地      址：</w:t>
      </w:r>
    </w:p>
    <w:p w:rsidR="005B02D5" w:rsidRDefault="00966564">
      <w:pPr>
        <w:snapToGrid w:val="0"/>
        <w:spacing w:line="440" w:lineRule="exact"/>
        <w:ind w:firstLineChars="1250" w:firstLine="3000"/>
        <w:rPr>
          <w:rFonts w:ascii="宋体" w:hAnsi="宋体" w:cs="宋体"/>
          <w:sz w:val="24"/>
          <w:u w:val="single"/>
        </w:rPr>
      </w:pPr>
      <w:r>
        <w:rPr>
          <w:rFonts w:ascii="宋体" w:hAnsi="宋体" w:cs="宋体" w:hint="eastAsia"/>
          <w:sz w:val="24"/>
        </w:rPr>
        <w:t>法定代表人或其授权代理人：</w:t>
      </w:r>
      <w:r>
        <w:rPr>
          <w:rFonts w:ascii="宋体" w:hAnsi="宋体" w:cs="宋体" w:hint="eastAsia"/>
          <w:sz w:val="24"/>
          <w:u w:val="single"/>
        </w:rPr>
        <w:t xml:space="preserve">    （签字）      </w:t>
      </w:r>
    </w:p>
    <w:p w:rsidR="005B02D5" w:rsidRDefault="00966564">
      <w:pPr>
        <w:snapToGrid w:val="0"/>
        <w:spacing w:line="440" w:lineRule="exact"/>
        <w:ind w:firstLineChars="1250" w:firstLine="3000"/>
        <w:rPr>
          <w:rFonts w:ascii="宋体" w:hAnsi="宋体" w:cs="宋体"/>
          <w:sz w:val="24"/>
          <w:u w:val="single"/>
        </w:rPr>
      </w:pPr>
      <w:r>
        <w:rPr>
          <w:rFonts w:ascii="宋体" w:hAnsi="宋体" w:cs="宋体" w:hint="eastAsia"/>
          <w:sz w:val="24"/>
        </w:rPr>
        <w:t>电      话：</w:t>
      </w:r>
    </w:p>
    <w:p w:rsidR="005B02D5" w:rsidRDefault="005B02D5">
      <w:pPr>
        <w:pStyle w:val="Default"/>
        <w:rPr>
          <w:rFonts w:ascii="宋体" w:hAnsi="宋体" w:cs="宋体"/>
        </w:rPr>
      </w:pPr>
    </w:p>
    <w:p w:rsidR="005B02D5" w:rsidRDefault="005B02D5">
      <w:pPr>
        <w:pStyle w:val="Default"/>
        <w:ind w:firstLineChars="2350" w:firstLine="5640"/>
        <w:rPr>
          <w:rFonts w:ascii="宋体" w:hAnsi="宋体" w:cs="宋体"/>
        </w:rPr>
      </w:pPr>
    </w:p>
    <w:p w:rsidR="005B02D5" w:rsidRDefault="00966564">
      <w:pPr>
        <w:pStyle w:val="Default"/>
        <w:ind w:firstLineChars="2350" w:firstLine="5640"/>
        <w:rPr>
          <w:rFonts w:ascii="宋体" w:cs="宋体"/>
          <w:sz w:val="23"/>
          <w:szCs w:val="23"/>
        </w:rPr>
      </w:pPr>
      <w:r>
        <w:rPr>
          <w:rFonts w:ascii="宋体" w:hAnsi="宋体" w:cs="宋体" w:hint="eastAsia"/>
        </w:rPr>
        <w:t>年   月   日</w:t>
      </w: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5B02D5">
      <w:pPr>
        <w:autoSpaceDE w:val="0"/>
        <w:autoSpaceDN w:val="0"/>
        <w:adjustRightInd w:val="0"/>
        <w:jc w:val="left"/>
        <w:rPr>
          <w:rFonts w:ascii="宋体" w:cs="宋体"/>
          <w:kern w:val="0"/>
          <w:sz w:val="28"/>
          <w:szCs w:val="28"/>
        </w:rPr>
      </w:pPr>
    </w:p>
    <w:p w:rsidR="005B02D5" w:rsidRDefault="00966564">
      <w:pPr>
        <w:pStyle w:val="Default"/>
        <w:jc w:val="center"/>
        <w:rPr>
          <w:rFonts w:ascii="宋体" w:cs="宋体"/>
          <w:color w:val="auto"/>
          <w:sz w:val="28"/>
          <w:szCs w:val="28"/>
        </w:rPr>
      </w:pPr>
      <w:r>
        <w:rPr>
          <w:rFonts w:ascii="宋体" w:cs="宋体"/>
          <w:color w:val="auto"/>
          <w:sz w:val="28"/>
          <w:szCs w:val="28"/>
        </w:rPr>
        <w:br w:type="page"/>
      </w:r>
    </w:p>
    <w:p w:rsidR="005B02D5" w:rsidRDefault="00966564">
      <w:pPr>
        <w:pStyle w:val="Default"/>
        <w:jc w:val="center"/>
        <w:rPr>
          <w:rFonts w:ascii="宋体" w:hAnsi="宋体" w:cs="宋体"/>
          <w:b/>
          <w:bCs/>
          <w:color w:val="auto"/>
          <w:kern w:val="2"/>
          <w:sz w:val="32"/>
          <w:szCs w:val="32"/>
        </w:rPr>
      </w:pPr>
      <w:r>
        <w:rPr>
          <w:rFonts w:ascii="宋体" w:hAnsi="宋体" w:cs="宋体"/>
          <w:b/>
          <w:bCs/>
          <w:color w:val="auto"/>
          <w:kern w:val="2"/>
          <w:sz w:val="32"/>
          <w:szCs w:val="32"/>
        </w:rPr>
        <w:lastRenderedPageBreak/>
        <w:t>(</w:t>
      </w:r>
      <w:r>
        <w:rPr>
          <w:rFonts w:ascii="宋体" w:hAnsi="宋体" w:cs="宋体" w:hint="eastAsia"/>
          <w:b/>
          <w:bCs/>
          <w:color w:val="auto"/>
          <w:kern w:val="2"/>
          <w:sz w:val="32"/>
          <w:szCs w:val="32"/>
        </w:rPr>
        <w:t>二</w:t>
      </w:r>
      <w:r>
        <w:rPr>
          <w:rFonts w:ascii="宋体" w:hAnsi="宋体" w:cs="宋体"/>
          <w:b/>
          <w:bCs/>
          <w:color w:val="auto"/>
          <w:kern w:val="2"/>
          <w:sz w:val="32"/>
          <w:szCs w:val="32"/>
        </w:rPr>
        <w:t>)</w:t>
      </w:r>
      <w:r>
        <w:rPr>
          <w:rFonts w:ascii="宋体" w:hAnsi="宋体" w:cs="宋体" w:hint="eastAsia"/>
          <w:b/>
          <w:bCs/>
          <w:color w:val="auto"/>
          <w:kern w:val="2"/>
          <w:sz w:val="32"/>
          <w:szCs w:val="32"/>
        </w:rPr>
        <w:t xml:space="preserve"> 报价清单</w:t>
      </w:r>
    </w:p>
    <w:p w:rsidR="005B02D5" w:rsidRDefault="005B02D5">
      <w:pPr>
        <w:pStyle w:val="Default"/>
        <w:jc w:val="center"/>
        <w:rPr>
          <w:rFonts w:ascii="宋体" w:hAnsi="宋体" w:cs="宋体"/>
          <w:b/>
          <w:bCs/>
          <w:color w:val="auto"/>
          <w:kern w:val="2"/>
          <w:sz w:val="32"/>
          <w:szCs w:val="32"/>
        </w:rPr>
      </w:pPr>
    </w:p>
    <w:p w:rsidR="005B02D5" w:rsidRDefault="00966564">
      <w:pPr>
        <w:pStyle w:val="Default"/>
        <w:jc w:val="center"/>
        <w:rPr>
          <w:sz w:val="30"/>
          <w:szCs w:val="30"/>
        </w:rPr>
      </w:pPr>
      <w:r>
        <w:rPr>
          <w:rFonts w:hint="eastAsia"/>
          <w:sz w:val="30"/>
          <w:szCs w:val="30"/>
        </w:rPr>
        <w:t>报价清单说明</w:t>
      </w:r>
    </w:p>
    <w:p w:rsidR="005B02D5" w:rsidRDefault="005B02D5">
      <w:pPr>
        <w:autoSpaceDE w:val="0"/>
        <w:autoSpaceDN w:val="0"/>
        <w:adjustRightInd w:val="0"/>
        <w:jc w:val="center"/>
        <w:rPr>
          <w:rFonts w:ascii="宋体" w:hAnsi="宋体" w:cs="宋体"/>
          <w:b/>
          <w:bCs/>
          <w:sz w:val="24"/>
        </w:rPr>
      </w:pP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一、本项目检测服务报价清单应与投标人须知、合同条件等文件结合起来理解或解释。</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二、本项目检测试验服务费用必须满足交通部《公路工程竣（交）工验收办法》（交通部令</w:t>
      </w:r>
      <w:r>
        <w:rPr>
          <w:rFonts w:ascii="宋体" w:cs="宋体"/>
          <w:color w:val="000000"/>
          <w:kern w:val="0"/>
          <w:sz w:val="24"/>
        </w:rPr>
        <w:t>2004</w:t>
      </w:r>
      <w:r>
        <w:rPr>
          <w:rFonts w:ascii="宋体" w:cs="宋体" w:hint="eastAsia"/>
          <w:color w:val="000000"/>
          <w:kern w:val="0"/>
          <w:sz w:val="24"/>
        </w:rPr>
        <w:t>年第</w:t>
      </w:r>
      <w:r>
        <w:rPr>
          <w:rFonts w:ascii="宋体" w:cs="宋体"/>
          <w:color w:val="000000"/>
          <w:kern w:val="0"/>
          <w:sz w:val="24"/>
        </w:rPr>
        <w:t>3</w:t>
      </w:r>
      <w:r>
        <w:rPr>
          <w:rFonts w:ascii="宋体" w:cs="宋体" w:hint="eastAsia"/>
          <w:color w:val="000000"/>
          <w:kern w:val="0"/>
          <w:sz w:val="24"/>
        </w:rPr>
        <w:t>号）、交通运输部《公路工程竣（交）工验收办法实施细则》（交公路发【</w:t>
      </w:r>
      <w:r>
        <w:rPr>
          <w:rFonts w:ascii="宋体" w:cs="宋体"/>
          <w:color w:val="000000"/>
          <w:kern w:val="0"/>
          <w:sz w:val="24"/>
        </w:rPr>
        <w:t>2010</w:t>
      </w:r>
      <w:r>
        <w:rPr>
          <w:rFonts w:ascii="宋体" w:cs="宋体" w:hint="eastAsia"/>
          <w:color w:val="000000"/>
          <w:kern w:val="0"/>
          <w:sz w:val="24"/>
        </w:rPr>
        <w:t>】</w:t>
      </w:r>
      <w:r>
        <w:rPr>
          <w:rFonts w:ascii="宋体" w:cs="宋体"/>
          <w:color w:val="000000"/>
          <w:kern w:val="0"/>
          <w:sz w:val="24"/>
        </w:rPr>
        <w:t>65</w:t>
      </w:r>
      <w:r>
        <w:rPr>
          <w:rFonts w:ascii="宋体" w:cs="宋体" w:hint="eastAsia"/>
          <w:color w:val="000000"/>
          <w:kern w:val="0"/>
          <w:sz w:val="24"/>
        </w:rPr>
        <w:t>号）、《公路工程质量鉴定办法》、交通部现行《公路工程质量检验评定标准》的有关规定，并严格交工验收检测频率进行工程质量监督及鉴定。</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三、检测试验服务费是指：按照本合同协议书所提供的检测试验服务的全部费用。</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四、报价清单中所有项目及报价均包括了投标人为完成本合同工程交工验收的工程质量监督及鉴定委托检测所需的一切费用及各种税金、保险、规费以及合同明示或暗示的所有责任、义务和一般风险。</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五、投标人为完成本项目交工验收的工程质量监督及鉴定委托检测所提供的人员、设施、设备费用不单独计算，均在单价和总价中，以上费用均由投标人自行承担。</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六、检测单位对工程实体质量进行检测的同时，还需对外观质量进行检查，并将检查结果写入检测报告，此项检测不另行报价和收费。</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七、暂定金额按照清单小计（包含</w:t>
      </w:r>
      <w:r>
        <w:rPr>
          <w:rFonts w:hint="eastAsia"/>
          <w:sz w:val="24"/>
        </w:rPr>
        <w:t>检测费、辅助</w:t>
      </w:r>
      <w:r>
        <w:rPr>
          <w:rFonts w:ascii="宋体" w:cs="宋体" w:hint="eastAsia"/>
          <w:color w:val="000000"/>
          <w:kern w:val="0"/>
          <w:sz w:val="24"/>
        </w:rPr>
        <w:t>检测费）的5%报价，主要用于列支按照合同条款应增加的检测费，由发包人依据招标文件及合同掌握支配，或根本不予动用。</w:t>
      </w:r>
    </w:p>
    <w:p w:rsidR="005B02D5" w:rsidRDefault="00966564">
      <w:pPr>
        <w:spacing w:line="360" w:lineRule="auto"/>
        <w:ind w:firstLineChars="200" w:firstLine="480"/>
        <w:rPr>
          <w:rFonts w:ascii="宋体" w:cs="宋体"/>
          <w:color w:val="000000"/>
          <w:kern w:val="0"/>
          <w:sz w:val="24"/>
        </w:rPr>
      </w:pPr>
      <w:r>
        <w:rPr>
          <w:rFonts w:ascii="宋体" w:cs="宋体" w:hint="eastAsia"/>
          <w:color w:val="000000"/>
          <w:kern w:val="0"/>
          <w:sz w:val="24"/>
        </w:rPr>
        <w:t>八、《检测服务费计算表》中的工程数量仅作为投标报价确定固定合同总价的基础，不作为合同实施过程中验工计价的依据。</w:t>
      </w:r>
    </w:p>
    <w:p w:rsidR="005B02D5" w:rsidRDefault="005B02D5">
      <w:pPr>
        <w:spacing w:line="360" w:lineRule="auto"/>
        <w:ind w:firstLineChars="200" w:firstLine="480"/>
        <w:rPr>
          <w:rFonts w:ascii="宋体" w:cs="宋体"/>
          <w:color w:val="000000"/>
          <w:kern w:val="0"/>
          <w:sz w:val="24"/>
        </w:rPr>
      </w:pPr>
    </w:p>
    <w:p w:rsidR="005B02D5" w:rsidRDefault="005B02D5">
      <w:pPr>
        <w:widowControl/>
        <w:jc w:val="center"/>
        <w:rPr>
          <w:rFonts w:ascii="宋体" w:cs="宋体"/>
          <w:kern w:val="0"/>
          <w:szCs w:val="21"/>
        </w:rPr>
      </w:pPr>
    </w:p>
    <w:p w:rsidR="005B02D5" w:rsidRDefault="005B02D5">
      <w:pPr>
        <w:widowControl/>
        <w:jc w:val="center"/>
        <w:rPr>
          <w:rFonts w:ascii="宋体" w:cs="宋体"/>
          <w:kern w:val="0"/>
          <w:szCs w:val="21"/>
        </w:rPr>
      </w:pPr>
    </w:p>
    <w:p w:rsidR="005B02D5" w:rsidRDefault="005B02D5">
      <w:pPr>
        <w:widowControl/>
        <w:jc w:val="center"/>
        <w:rPr>
          <w:rFonts w:ascii="宋体" w:cs="宋体"/>
          <w:kern w:val="0"/>
          <w:szCs w:val="21"/>
        </w:rPr>
      </w:pPr>
    </w:p>
    <w:p w:rsidR="005B02D5" w:rsidRDefault="00966564">
      <w:pPr>
        <w:jc w:val="left"/>
        <w:rPr>
          <w:rFonts w:ascii="Microsoft JhengHei" w:eastAsiaTheme="minorEastAsia" w:cs="Microsoft JhengHei"/>
          <w:b/>
          <w:bCs/>
          <w:color w:val="000000"/>
          <w:kern w:val="0"/>
          <w:sz w:val="30"/>
          <w:szCs w:val="30"/>
        </w:rPr>
      </w:pPr>
      <w:r>
        <w:rPr>
          <w:rFonts w:ascii="Microsoft JhengHei" w:eastAsiaTheme="minorEastAsia" w:cs="Microsoft JhengHei"/>
          <w:b/>
          <w:bCs/>
          <w:color w:val="000000"/>
          <w:kern w:val="0"/>
          <w:sz w:val="30"/>
          <w:szCs w:val="30"/>
        </w:rPr>
        <w:br w:type="page"/>
      </w:r>
    </w:p>
    <w:p w:rsidR="005B02D5" w:rsidRDefault="00966564">
      <w:pPr>
        <w:jc w:val="left"/>
        <w:rPr>
          <w:rFonts w:ascii="Microsoft JhengHei" w:eastAsia="Microsoft JhengHei" w:cs="Microsoft JhengHei"/>
          <w:b/>
          <w:bCs/>
          <w:color w:val="000000"/>
          <w:kern w:val="0"/>
          <w:sz w:val="30"/>
          <w:szCs w:val="30"/>
        </w:rPr>
      </w:pPr>
      <w:r>
        <w:rPr>
          <w:rFonts w:asciiTheme="minorEastAsia" w:eastAsiaTheme="minorEastAsia" w:hAnsiTheme="minorEastAsia" w:cstheme="minorEastAsia" w:hint="eastAsia"/>
          <w:color w:val="000000"/>
          <w:kern w:val="0"/>
          <w:sz w:val="24"/>
        </w:rPr>
        <w:lastRenderedPageBreak/>
        <w:t>表1</w:t>
      </w:r>
    </w:p>
    <w:p w:rsidR="005B02D5" w:rsidRDefault="00966564">
      <w:pPr>
        <w:jc w:val="center"/>
        <w:rPr>
          <w:rFonts w:ascii="Microsoft JhengHei" w:eastAsia="Microsoft JhengHei" w:cs="Microsoft JhengHei"/>
          <w:b/>
          <w:bCs/>
          <w:color w:val="000000"/>
          <w:kern w:val="0"/>
          <w:sz w:val="30"/>
          <w:szCs w:val="30"/>
        </w:rPr>
      </w:pPr>
      <w:r>
        <w:rPr>
          <w:rFonts w:ascii="Microsoft JhengHei" w:eastAsia="Microsoft JhengHei" w:cs="Microsoft JhengHei" w:hint="eastAsia"/>
          <w:b/>
          <w:bCs/>
          <w:color w:val="000000"/>
          <w:kern w:val="0"/>
          <w:sz w:val="30"/>
          <w:szCs w:val="30"/>
        </w:rPr>
        <w:t>报价汇总表</w:t>
      </w:r>
    </w:p>
    <w:p w:rsidR="005B02D5" w:rsidRDefault="005B02D5">
      <w:pPr>
        <w:jc w:val="center"/>
        <w:rPr>
          <w:rFonts w:ascii="宋体" w:hAnsi="宋体" w:cs="宋体"/>
          <w:b/>
          <w:bCs/>
          <w:sz w:val="24"/>
        </w:rPr>
      </w:pPr>
    </w:p>
    <w:tbl>
      <w:tblPr>
        <w:tblW w:w="9416" w:type="dxa"/>
        <w:tblInd w:w="250" w:type="dxa"/>
        <w:tblLayout w:type="fixed"/>
        <w:tblLook w:val="04A0"/>
      </w:tblPr>
      <w:tblGrid>
        <w:gridCol w:w="865"/>
        <w:gridCol w:w="3381"/>
        <w:gridCol w:w="866"/>
        <w:gridCol w:w="856"/>
        <w:gridCol w:w="853"/>
        <w:gridCol w:w="2595"/>
      </w:tblGrid>
      <w:tr w:rsidR="005B02D5">
        <w:trPr>
          <w:trHeight w:val="1170"/>
        </w:trPr>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02D5" w:rsidRDefault="00966564">
            <w:pPr>
              <w:pStyle w:val="1111"/>
              <w:jc w:val="center"/>
            </w:pPr>
            <w:r>
              <w:rPr>
                <w:rFonts w:hint="eastAsia"/>
              </w:rPr>
              <w:t>序号</w:t>
            </w:r>
          </w:p>
        </w:tc>
        <w:tc>
          <w:tcPr>
            <w:tcW w:w="3381"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1111"/>
              <w:jc w:val="center"/>
            </w:pPr>
            <w:r>
              <w:rPr>
                <w:rFonts w:hint="eastAsia"/>
              </w:rPr>
              <w:t>项目名称</w:t>
            </w:r>
          </w:p>
        </w:tc>
        <w:tc>
          <w:tcPr>
            <w:tcW w:w="866"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1111"/>
              <w:jc w:val="center"/>
            </w:pPr>
            <w:r>
              <w:rPr>
                <w:rFonts w:hint="eastAsia"/>
              </w:rPr>
              <w:t>数量</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1111"/>
              <w:jc w:val="center"/>
            </w:pPr>
            <w:r>
              <w:rPr>
                <w:rFonts w:hint="eastAsia"/>
              </w:rPr>
              <w:t>单价</w:t>
            </w:r>
          </w:p>
        </w:tc>
        <w:tc>
          <w:tcPr>
            <w:tcW w:w="853"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1111"/>
              <w:jc w:val="center"/>
            </w:pPr>
            <w:r>
              <w:rPr>
                <w:rFonts w:hint="eastAsia"/>
              </w:rPr>
              <w:t>金额（元）</w:t>
            </w:r>
          </w:p>
        </w:tc>
        <w:tc>
          <w:tcPr>
            <w:tcW w:w="2595" w:type="dxa"/>
            <w:tcBorders>
              <w:top w:val="single" w:sz="4" w:space="0" w:color="auto"/>
              <w:left w:val="nil"/>
              <w:bottom w:val="single" w:sz="4" w:space="0" w:color="auto"/>
              <w:right w:val="single" w:sz="4" w:space="0" w:color="auto"/>
            </w:tcBorders>
            <w:shd w:val="clear" w:color="auto" w:fill="auto"/>
            <w:noWrap/>
            <w:vAlign w:val="center"/>
          </w:tcPr>
          <w:p w:rsidR="005B02D5" w:rsidRDefault="00966564">
            <w:pPr>
              <w:pStyle w:val="1111"/>
              <w:jc w:val="center"/>
            </w:pPr>
            <w:r>
              <w:rPr>
                <w:rFonts w:hint="eastAsia"/>
              </w:rPr>
              <w:t>备注</w:t>
            </w:r>
          </w:p>
        </w:tc>
      </w:tr>
      <w:tr w:rsidR="005B02D5">
        <w:trPr>
          <w:trHeight w:val="713"/>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1111"/>
            </w:pPr>
            <w:r>
              <w:rPr>
                <w:rFonts w:hint="eastAsia"/>
              </w:rPr>
              <w:t>1</w:t>
            </w: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检测费</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同表2检测服务费计算表中检测项小计</w:t>
            </w:r>
          </w:p>
        </w:tc>
      </w:tr>
      <w:tr w:rsidR="005B02D5">
        <w:trPr>
          <w:trHeight w:val="60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1111"/>
            </w:pPr>
            <w:r>
              <w:rPr>
                <w:rFonts w:hint="eastAsia"/>
              </w:rPr>
              <w:t>2</w:t>
            </w: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检测辅助费</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同表2检测服务费</w:t>
            </w:r>
          </w:p>
        </w:tc>
      </w:tr>
      <w:tr w:rsidR="005B02D5">
        <w:trPr>
          <w:trHeight w:val="60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1111"/>
            </w:pPr>
            <w:r>
              <w:rPr>
                <w:rFonts w:hint="eastAsia"/>
              </w:rPr>
              <w:t>3</w:t>
            </w: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以上小计</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r>
      <w:tr w:rsidR="005B02D5">
        <w:trPr>
          <w:trHeight w:val="60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1111"/>
            </w:pPr>
            <w:r>
              <w:rPr>
                <w:rFonts w:hint="eastAsia"/>
              </w:rPr>
              <w:t>4</w:t>
            </w: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下浮系数</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r>
      <w:tr w:rsidR="005B02D5">
        <w:trPr>
          <w:trHeight w:val="60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1111"/>
            </w:pPr>
            <w:r>
              <w:rPr>
                <w:rFonts w:hint="eastAsia"/>
              </w:rPr>
              <w:t>5</w:t>
            </w: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暂定金额（3）×5%</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r>
      <w:tr w:rsidR="005B02D5">
        <w:trPr>
          <w:trHeight w:val="60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966564">
            <w:pPr>
              <w:pStyle w:val="1111"/>
            </w:pPr>
            <w:r>
              <w:rPr>
                <w:rFonts w:hint="eastAsia"/>
              </w:rPr>
              <w:t>6</w:t>
            </w: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最终报价（含税价）（3+4+5）</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r>
      <w:tr w:rsidR="005B02D5">
        <w:trPr>
          <w:trHeight w:val="60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pStyle w:val="1111"/>
            </w:pP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其中：（1）不含税价</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r>
      <w:tr w:rsidR="005B02D5">
        <w:trPr>
          <w:trHeight w:val="851"/>
        </w:trPr>
        <w:tc>
          <w:tcPr>
            <w:tcW w:w="865" w:type="dxa"/>
            <w:tcBorders>
              <w:top w:val="nil"/>
              <w:left w:val="single" w:sz="4" w:space="0" w:color="auto"/>
              <w:bottom w:val="single" w:sz="4" w:space="0" w:color="auto"/>
              <w:right w:val="single" w:sz="4" w:space="0" w:color="auto"/>
            </w:tcBorders>
            <w:shd w:val="clear" w:color="auto" w:fill="auto"/>
            <w:noWrap/>
            <w:vAlign w:val="center"/>
          </w:tcPr>
          <w:p w:rsidR="005B02D5" w:rsidRDefault="005B02D5">
            <w:pPr>
              <w:pStyle w:val="1111"/>
            </w:pPr>
          </w:p>
        </w:tc>
        <w:tc>
          <w:tcPr>
            <w:tcW w:w="3381"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 xml:space="preserve">      （2）税金（税率</w:t>
            </w:r>
            <w:r>
              <w:rPr>
                <w:rFonts w:hint="eastAsia"/>
                <w:u w:val="single"/>
              </w:rPr>
              <w:t xml:space="preserve">  </w:t>
            </w:r>
            <w:r>
              <w:rPr>
                <w:rFonts w:hint="eastAsia"/>
              </w:rPr>
              <w:t>%）</w:t>
            </w:r>
          </w:p>
        </w:tc>
        <w:tc>
          <w:tcPr>
            <w:tcW w:w="86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6"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853" w:type="dxa"/>
            <w:tcBorders>
              <w:top w:val="nil"/>
              <w:left w:val="nil"/>
              <w:bottom w:val="single" w:sz="4" w:space="0" w:color="auto"/>
              <w:right w:val="single" w:sz="4" w:space="0" w:color="auto"/>
            </w:tcBorders>
            <w:shd w:val="clear" w:color="auto" w:fill="auto"/>
            <w:noWrap/>
            <w:vAlign w:val="center"/>
          </w:tcPr>
          <w:p w:rsidR="005B02D5" w:rsidRDefault="005B02D5">
            <w:pPr>
              <w:pStyle w:val="1111"/>
            </w:pPr>
          </w:p>
        </w:tc>
        <w:tc>
          <w:tcPr>
            <w:tcW w:w="2595" w:type="dxa"/>
            <w:tcBorders>
              <w:top w:val="nil"/>
              <w:left w:val="nil"/>
              <w:bottom w:val="single" w:sz="4" w:space="0" w:color="auto"/>
              <w:right w:val="single" w:sz="4" w:space="0" w:color="auto"/>
            </w:tcBorders>
            <w:shd w:val="clear" w:color="auto" w:fill="auto"/>
            <w:noWrap/>
            <w:vAlign w:val="center"/>
          </w:tcPr>
          <w:p w:rsidR="005B02D5" w:rsidRDefault="00966564">
            <w:pPr>
              <w:pStyle w:val="1111"/>
            </w:pPr>
            <w:r>
              <w:rPr>
                <w:rFonts w:hint="eastAsia"/>
              </w:rPr>
              <w:t>税率</w:t>
            </w:r>
            <w:r>
              <w:rPr>
                <w:rFonts w:hint="eastAsia"/>
                <w:u w:val="single"/>
              </w:rPr>
              <w:t xml:space="preserve">  </w:t>
            </w:r>
            <w:r>
              <w:rPr>
                <w:rFonts w:hint="eastAsia"/>
              </w:rPr>
              <w:t>%</w:t>
            </w:r>
          </w:p>
        </w:tc>
      </w:tr>
    </w:tbl>
    <w:p w:rsidR="005B02D5" w:rsidRDefault="005B02D5">
      <w:pPr>
        <w:ind w:firstLineChars="100" w:firstLine="210"/>
        <w:rPr>
          <w:szCs w:val="21"/>
        </w:rPr>
      </w:pPr>
    </w:p>
    <w:p w:rsidR="005B02D5" w:rsidRDefault="005B02D5">
      <w:pPr>
        <w:ind w:firstLineChars="100" w:firstLine="210"/>
        <w:rPr>
          <w:szCs w:val="21"/>
        </w:rPr>
      </w:pPr>
    </w:p>
    <w:p w:rsidR="005B02D5" w:rsidRDefault="00966564">
      <w:pPr>
        <w:ind w:firstLineChars="150" w:firstLine="360"/>
        <w:rPr>
          <w:rFonts w:asciiTheme="minorEastAsia" w:eastAsiaTheme="minorEastAsia" w:hAnsiTheme="minorEastAsia" w:cstheme="minorEastAsia"/>
          <w:b/>
          <w:bCs/>
          <w:sz w:val="24"/>
        </w:rPr>
      </w:pPr>
      <w:r>
        <w:rPr>
          <w:rFonts w:asciiTheme="minorEastAsia" w:eastAsiaTheme="minorEastAsia" w:hAnsiTheme="minorEastAsia" w:cstheme="minorEastAsia" w:hint="eastAsia"/>
          <w:sz w:val="24"/>
        </w:rPr>
        <w:t>投标总价大写：</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rPr>
        <w:t>(人民币元)</w:t>
      </w: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5B02D5">
      <w:pPr>
        <w:rPr>
          <w:rFonts w:ascii="宋体" w:hAnsi="宋体" w:cs="宋体"/>
          <w:b/>
          <w:bCs/>
          <w:sz w:val="24"/>
        </w:rPr>
      </w:pPr>
    </w:p>
    <w:p w:rsidR="005B02D5" w:rsidRDefault="00966564">
      <w:pPr>
        <w:adjustRightInd w:val="0"/>
        <w:snapToGrid w:val="0"/>
        <w:spacing w:line="360" w:lineRule="auto"/>
        <w:ind w:firstLineChars="1900" w:firstLine="4560"/>
        <w:rPr>
          <w:rFonts w:ascii="宋体" w:hAnsi="宋体" w:cs="宋体"/>
          <w:sz w:val="24"/>
        </w:rPr>
      </w:pPr>
      <w:r>
        <w:rPr>
          <w:rFonts w:ascii="宋体" w:hAnsi="宋体" w:cs="宋体" w:hint="eastAsia"/>
          <w:sz w:val="24"/>
        </w:rPr>
        <w:t>投标人名称：</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（单位公章）</w:t>
      </w:r>
    </w:p>
    <w:p w:rsidR="005B02D5" w:rsidRDefault="00966564">
      <w:pPr>
        <w:adjustRightInd w:val="0"/>
        <w:snapToGrid w:val="0"/>
        <w:spacing w:line="360" w:lineRule="auto"/>
        <w:ind w:firstLineChars="1900" w:firstLine="4560"/>
        <w:rPr>
          <w:rFonts w:ascii="宋体" w:hAnsi="宋体" w:cs="宋体"/>
          <w:sz w:val="24"/>
        </w:rPr>
      </w:pPr>
      <w:r>
        <w:rPr>
          <w:rFonts w:ascii="宋体" w:hAnsi="宋体" w:cs="宋体" w:hint="eastAsia"/>
          <w:sz w:val="24"/>
        </w:rPr>
        <w:t>法定代表人或授权代表人：</w:t>
      </w:r>
      <w:r>
        <w:rPr>
          <w:rFonts w:ascii="宋体" w:hAnsi="宋体" w:cs="宋体" w:hint="eastAsia"/>
          <w:sz w:val="24"/>
          <w:u w:val="single"/>
        </w:rPr>
        <w:t xml:space="preserve">       </w:t>
      </w:r>
      <w:r>
        <w:rPr>
          <w:rFonts w:ascii="宋体" w:hAnsi="宋体" w:cs="宋体"/>
          <w:sz w:val="24"/>
        </w:rPr>
        <w:t>_</w:t>
      </w:r>
      <w:r>
        <w:rPr>
          <w:rFonts w:ascii="宋体" w:hAnsi="宋体" w:cs="宋体" w:hint="eastAsia"/>
          <w:sz w:val="24"/>
        </w:rPr>
        <w:t>签字</w:t>
      </w:r>
    </w:p>
    <w:p w:rsidR="005B02D5" w:rsidRDefault="00966564">
      <w:pPr>
        <w:adjustRightInd w:val="0"/>
        <w:snapToGrid w:val="0"/>
        <w:spacing w:line="360" w:lineRule="auto"/>
        <w:ind w:firstLineChars="1900" w:firstLine="4560"/>
        <w:jc w:val="center"/>
        <w:rPr>
          <w:rFonts w:ascii="宋体" w:cs="宋体"/>
          <w:kern w:val="0"/>
          <w:szCs w:val="21"/>
        </w:rPr>
        <w:sectPr w:rsidR="005B02D5">
          <w:headerReference w:type="default" r:id="rId17"/>
          <w:footerReference w:type="default" r:id="rId18"/>
          <w:pgSz w:w="11906" w:h="16838"/>
          <w:pgMar w:top="1418" w:right="1134" w:bottom="1418" w:left="1418" w:header="851" w:footer="737" w:gutter="0"/>
          <w:cols w:space="720"/>
          <w:docGrid w:linePitch="312"/>
        </w:sectPr>
      </w:pPr>
      <w:r>
        <w:rPr>
          <w:rFonts w:ascii="宋体" w:hAnsi="宋体" w:cs="宋体" w:hint="eastAsia"/>
          <w:sz w:val="24"/>
        </w:rPr>
        <w:t>日    期：</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u w:val="single"/>
        </w:rPr>
        <w:t xml:space="preserve"> </w:t>
      </w:r>
      <w:r>
        <w:rPr>
          <w:rFonts w:ascii="宋体" w:hAnsi="宋体" w:cs="宋体" w:hint="eastAsia"/>
          <w:sz w:val="24"/>
        </w:rPr>
        <w:t>日</w:t>
      </w:r>
    </w:p>
    <w:p w:rsidR="005B02D5" w:rsidRDefault="00966564">
      <w:pPr>
        <w:jc w:val="left"/>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lastRenderedPageBreak/>
        <w:t>表2</w:t>
      </w:r>
    </w:p>
    <w:p w:rsidR="005B02D5" w:rsidRDefault="00966564">
      <w:pPr>
        <w:autoSpaceDE w:val="0"/>
        <w:autoSpaceDN w:val="0"/>
        <w:adjustRightInd w:val="0"/>
        <w:snapToGrid w:val="0"/>
        <w:spacing w:line="480" w:lineRule="auto"/>
        <w:jc w:val="center"/>
        <w:textAlignment w:val="baseline"/>
        <w:rPr>
          <w:rFonts w:asciiTheme="minorEastAsia" w:eastAsiaTheme="minorEastAsia" w:hAnsiTheme="minorEastAsia" w:cs="仿宋"/>
          <w:b/>
          <w:sz w:val="32"/>
          <w:szCs w:val="32"/>
        </w:rPr>
      </w:pPr>
      <w:r>
        <w:rPr>
          <w:rFonts w:asciiTheme="minorEastAsia" w:eastAsiaTheme="minorEastAsia" w:hAnsiTheme="minorEastAsia" w:cs="仿宋" w:hint="eastAsia"/>
          <w:b/>
          <w:sz w:val="32"/>
          <w:szCs w:val="32"/>
        </w:rPr>
        <w:t>检测服务费计算表</w:t>
      </w:r>
    </w:p>
    <w:tbl>
      <w:tblPr>
        <w:tblW w:w="9511" w:type="dxa"/>
        <w:tblInd w:w="95" w:type="dxa"/>
        <w:tblLayout w:type="fixed"/>
        <w:tblLook w:val="04A0"/>
      </w:tblPr>
      <w:tblGrid>
        <w:gridCol w:w="486"/>
        <w:gridCol w:w="478"/>
        <w:gridCol w:w="1459"/>
        <w:gridCol w:w="425"/>
        <w:gridCol w:w="709"/>
        <w:gridCol w:w="992"/>
        <w:gridCol w:w="851"/>
        <w:gridCol w:w="850"/>
        <w:gridCol w:w="3261"/>
      </w:tblGrid>
      <w:tr w:rsidR="005B02D5">
        <w:trPr>
          <w:trHeight w:val="719"/>
        </w:trPr>
        <w:tc>
          <w:tcPr>
            <w:tcW w:w="486"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公路等级</w:t>
            </w:r>
          </w:p>
        </w:tc>
        <w:tc>
          <w:tcPr>
            <w:tcW w:w="478"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类别</w:t>
            </w: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项目名称</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车道数</w:t>
            </w: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单位</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数量</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单价（元）</w:t>
            </w: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snapToGrid w:val="0"/>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金额</w:t>
            </w:r>
          </w:p>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（元）</w:t>
            </w:r>
          </w:p>
        </w:tc>
        <w:tc>
          <w:tcPr>
            <w:tcW w:w="326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备注</w:t>
            </w:r>
          </w:p>
        </w:tc>
      </w:tr>
      <w:tr w:rsidR="005B02D5">
        <w:trPr>
          <w:trHeight w:val="719"/>
        </w:trPr>
        <w:tc>
          <w:tcPr>
            <w:tcW w:w="48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 xml:space="preserve">高速公路          </w:t>
            </w:r>
          </w:p>
        </w:tc>
        <w:tc>
          <w:tcPr>
            <w:tcW w:w="47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主线</w:t>
            </w: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路线长度（含交安工程）</w:t>
            </w:r>
          </w:p>
        </w:tc>
        <w:tc>
          <w:tcPr>
            <w:tcW w:w="425" w:type="dxa"/>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四车道</w:t>
            </w: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公路</w:t>
            </w:r>
          </w:p>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公里</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69.09</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pStyle w:val="1111"/>
              <w:rPr>
                <w:color w:val="000000"/>
              </w:rPr>
            </w:pPr>
            <w:r>
              <w:rPr>
                <w:rFonts w:hint="eastAsia"/>
                <w:color w:val="000000"/>
                <w:sz w:val="15"/>
                <w:szCs w:val="15"/>
              </w:rPr>
              <w:t>1、路线长度以公路公里计，应扣除特大、大、中桥、隧道的长度。                                                              2、桥梁长度以桥长米计，为特大、大桥与中桥长度一半之和，不包括小桥、通道、涵洞。高速公路的半幅桥按其长度一半计。                        3、隧道长度以隧长米计，高速公路单洞隧道按其长度一半计。</w:t>
            </w:r>
          </w:p>
        </w:tc>
      </w:tr>
      <w:tr w:rsidR="005B02D5">
        <w:trPr>
          <w:trHeight w:val="719"/>
        </w:trPr>
        <w:tc>
          <w:tcPr>
            <w:tcW w:w="486"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47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桥梁长度（含交安工程）</w:t>
            </w:r>
          </w:p>
        </w:tc>
        <w:tc>
          <w:tcPr>
            <w:tcW w:w="425"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桥长米</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20404</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pStyle w:val="1111"/>
              <w:rPr>
                <w:color w:val="000000"/>
              </w:rPr>
            </w:pPr>
          </w:p>
        </w:tc>
      </w:tr>
      <w:tr w:rsidR="005B02D5">
        <w:trPr>
          <w:trHeight w:val="1201"/>
        </w:trPr>
        <w:tc>
          <w:tcPr>
            <w:tcW w:w="486"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47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隧道长度（含交安工程）</w:t>
            </w:r>
          </w:p>
        </w:tc>
        <w:tc>
          <w:tcPr>
            <w:tcW w:w="425"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隧长米</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22509</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 xml:space="preserve"> </w:t>
            </w:r>
          </w:p>
        </w:tc>
        <w:tc>
          <w:tcPr>
            <w:tcW w:w="32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pStyle w:val="1111"/>
              <w:rPr>
                <w:color w:val="000000"/>
              </w:rPr>
            </w:pPr>
          </w:p>
        </w:tc>
      </w:tr>
      <w:tr w:rsidR="005B02D5">
        <w:trPr>
          <w:trHeight w:val="719"/>
        </w:trPr>
        <w:tc>
          <w:tcPr>
            <w:tcW w:w="964" w:type="dxa"/>
            <w:gridSpan w:val="2"/>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福银共线段</w:t>
            </w: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路基长度（含交安工程）</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公路</w:t>
            </w:r>
          </w:p>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公里</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9.65</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pStyle w:val="1111"/>
              <w:rPr>
                <w:color w:val="000000"/>
              </w:rPr>
            </w:pPr>
            <w:r>
              <w:rPr>
                <w:rFonts w:hint="eastAsia"/>
                <w:color w:val="000000"/>
              </w:rPr>
              <w:t>1、路线长度以公路公里计，应扣除特大、大、中桥、隧道的长度。                                                              2、桥梁长度以桥长米计，为特大、大桥与中桥长度一半之和，不包括小桥、通道、涵洞。</w:t>
            </w:r>
          </w:p>
        </w:tc>
      </w:tr>
      <w:tr w:rsidR="005B02D5">
        <w:trPr>
          <w:trHeight w:val="719"/>
        </w:trPr>
        <w:tc>
          <w:tcPr>
            <w:tcW w:w="964" w:type="dxa"/>
            <w:gridSpan w:val="2"/>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桥梁长度（含交安工程）</w:t>
            </w:r>
          </w:p>
        </w:tc>
        <w:tc>
          <w:tcPr>
            <w:tcW w:w="425"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桥长米</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344</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5B02D5">
            <w:pPr>
              <w:pStyle w:val="1111"/>
              <w:rPr>
                <w:color w:val="000000"/>
              </w:rPr>
            </w:pPr>
          </w:p>
        </w:tc>
      </w:tr>
      <w:tr w:rsidR="005B02D5">
        <w:trPr>
          <w:trHeight w:val="719"/>
        </w:trPr>
        <w:tc>
          <w:tcPr>
            <w:tcW w:w="964" w:type="dxa"/>
            <w:gridSpan w:val="2"/>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连接线</w:t>
            </w: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路线长度（含交安工程）</w:t>
            </w:r>
          </w:p>
        </w:tc>
        <w:tc>
          <w:tcPr>
            <w:tcW w:w="425" w:type="dxa"/>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二车道</w:t>
            </w: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公路</w:t>
            </w:r>
          </w:p>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公里</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4.32</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5B02D5">
            <w:pPr>
              <w:pStyle w:val="1111"/>
              <w:rPr>
                <w:color w:val="000000"/>
              </w:rPr>
            </w:pPr>
          </w:p>
        </w:tc>
      </w:tr>
      <w:tr w:rsidR="005B02D5">
        <w:trPr>
          <w:trHeight w:val="719"/>
        </w:trPr>
        <w:tc>
          <w:tcPr>
            <w:tcW w:w="964"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桥梁长度（含交安工程）</w:t>
            </w:r>
          </w:p>
        </w:tc>
        <w:tc>
          <w:tcPr>
            <w:tcW w:w="425"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桥长米</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118</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pStyle w:val="1111"/>
              <w:rPr>
                <w:color w:val="000000"/>
              </w:rPr>
            </w:pPr>
          </w:p>
        </w:tc>
      </w:tr>
      <w:tr w:rsidR="005B02D5">
        <w:trPr>
          <w:trHeight w:val="719"/>
        </w:trPr>
        <w:tc>
          <w:tcPr>
            <w:tcW w:w="48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匝道</w:t>
            </w:r>
          </w:p>
        </w:tc>
        <w:tc>
          <w:tcPr>
            <w:tcW w:w="47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一级/二级/三级</w:t>
            </w: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路线长度（含交安工程）</w:t>
            </w:r>
          </w:p>
        </w:tc>
        <w:tc>
          <w:tcPr>
            <w:tcW w:w="425" w:type="dxa"/>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二车道</w:t>
            </w: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公路</w:t>
            </w:r>
          </w:p>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公里</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30.84</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pStyle w:val="1111"/>
              <w:rPr>
                <w:color w:val="000000"/>
              </w:rPr>
            </w:pPr>
          </w:p>
        </w:tc>
      </w:tr>
      <w:tr w:rsidR="005B02D5">
        <w:trPr>
          <w:trHeight w:val="719"/>
        </w:trPr>
        <w:tc>
          <w:tcPr>
            <w:tcW w:w="486"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47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145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桥梁长度（含交安工程）</w:t>
            </w:r>
          </w:p>
        </w:tc>
        <w:tc>
          <w:tcPr>
            <w:tcW w:w="425"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709"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桥长米</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宋体" w:hAnsi="宋体" w:cs="宋体" w:hint="eastAsia"/>
                <w:color w:val="000000"/>
                <w:kern w:val="0"/>
                <w:sz w:val="18"/>
                <w:szCs w:val="18"/>
              </w:rPr>
              <w:t>6954</w:t>
            </w:r>
          </w:p>
        </w:tc>
        <w:tc>
          <w:tcPr>
            <w:tcW w:w="851"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B02D5" w:rsidRDefault="005B02D5">
            <w:pPr>
              <w:pStyle w:val="1111"/>
              <w:rPr>
                <w:color w:val="000000"/>
              </w:rPr>
            </w:pPr>
          </w:p>
        </w:tc>
      </w:tr>
      <w:tr w:rsidR="005B02D5">
        <w:trPr>
          <w:trHeight w:val="719"/>
        </w:trPr>
        <w:tc>
          <w:tcPr>
            <w:tcW w:w="2848" w:type="dxa"/>
            <w:gridSpan w:val="4"/>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检测项小计（以上小计）</w:t>
            </w:r>
          </w:p>
        </w:tc>
        <w:tc>
          <w:tcPr>
            <w:tcW w:w="709"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总额</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spacing w:val="2"/>
                <w:kern w:val="0"/>
                <w:szCs w:val="21"/>
              </w:rPr>
              <w:t>1</w:t>
            </w:r>
          </w:p>
        </w:tc>
        <w:tc>
          <w:tcPr>
            <w:tcW w:w="85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pStyle w:val="1111"/>
              <w:rPr>
                <w:color w:val="000000"/>
              </w:rPr>
            </w:pPr>
          </w:p>
        </w:tc>
      </w:tr>
      <w:tr w:rsidR="005B02D5">
        <w:trPr>
          <w:trHeight w:val="719"/>
        </w:trPr>
        <w:tc>
          <w:tcPr>
            <w:tcW w:w="2848" w:type="dxa"/>
            <w:gridSpan w:val="4"/>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spacing w:val="2"/>
                <w:kern w:val="0"/>
                <w:szCs w:val="21"/>
              </w:rPr>
              <w:t>检测辅助费</w:t>
            </w:r>
          </w:p>
        </w:tc>
        <w:tc>
          <w:tcPr>
            <w:tcW w:w="709"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总额</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spacing w:val="2"/>
                <w:kern w:val="0"/>
                <w:szCs w:val="21"/>
              </w:rPr>
              <w:t>1</w:t>
            </w:r>
          </w:p>
        </w:tc>
        <w:tc>
          <w:tcPr>
            <w:tcW w:w="85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pStyle w:val="1111"/>
              <w:rPr>
                <w:color w:val="000000"/>
              </w:rPr>
            </w:pPr>
          </w:p>
        </w:tc>
      </w:tr>
      <w:tr w:rsidR="005B02D5">
        <w:trPr>
          <w:trHeight w:val="728"/>
        </w:trPr>
        <w:tc>
          <w:tcPr>
            <w:tcW w:w="2848" w:type="dxa"/>
            <w:gridSpan w:val="4"/>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合  计</w:t>
            </w:r>
          </w:p>
        </w:tc>
        <w:tc>
          <w:tcPr>
            <w:tcW w:w="709"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966564">
            <w:pPr>
              <w:widowControl/>
              <w:jc w:val="center"/>
              <w:rPr>
                <w:rFonts w:asciiTheme="majorEastAsia" w:eastAsiaTheme="majorEastAsia" w:hAnsiTheme="majorEastAsia" w:cs="仿宋_GB2312"/>
                <w:color w:val="000000"/>
                <w:kern w:val="0"/>
                <w:szCs w:val="21"/>
              </w:rPr>
            </w:pPr>
            <w:r>
              <w:rPr>
                <w:rFonts w:asciiTheme="majorEastAsia" w:eastAsiaTheme="majorEastAsia" w:hAnsiTheme="majorEastAsia" w:cs="仿宋_GB2312" w:hint="eastAsia"/>
                <w:color w:val="000000"/>
                <w:kern w:val="0"/>
                <w:szCs w:val="21"/>
              </w:rPr>
              <w:t>元</w:t>
            </w:r>
          </w:p>
        </w:tc>
        <w:tc>
          <w:tcPr>
            <w:tcW w:w="992" w:type="dxa"/>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widowControl/>
              <w:jc w:val="left"/>
              <w:rPr>
                <w:rFonts w:asciiTheme="majorEastAsia" w:eastAsiaTheme="majorEastAsia" w:hAnsiTheme="majorEastAsia" w:cs="仿宋_GB2312"/>
                <w:color w:val="000000"/>
                <w:kern w:val="0"/>
                <w:szCs w:val="21"/>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widowControl/>
              <w:jc w:val="center"/>
              <w:rPr>
                <w:rFonts w:asciiTheme="majorEastAsia" w:eastAsiaTheme="majorEastAsia" w:hAnsiTheme="majorEastAsia" w:cs="仿宋_GB2312"/>
                <w:color w:val="000000"/>
                <w:kern w:val="0"/>
                <w:szCs w:val="21"/>
              </w:rPr>
            </w:pPr>
          </w:p>
        </w:tc>
        <w:tc>
          <w:tcPr>
            <w:tcW w:w="326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5B02D5" w:rsidRDefault="005B02D5">
            <w:pPr>
              <w:pStyle w:val="1111"/>
              <w:rPr>
                <w:color w:val="000000"/>
              </w:rPr>
            </w:pPr>
          </w:p>
        </w:tc>
      </w:tr>
    </w:tbl>
    <w:p w:rsidR="005B02D5" w:rsidRDefault="00966564">
      <w:r>
        <w:rPr>
          <w:rFonts w:hint="eastAsia"/>
        </w:rPr>
        <w:t>投标人名称：</w:t>
      </w:r>
      <w:r>
        <w:t xml:space="preserve"> </w:t>
      </w:r>
      <w:r>
        <w:rPr>
          <w:rFonts w:hint="eastAsia"/>
        </w:rPr>
        <w:t>（单位公章）</w:t>
      </w:r>
    </w:p>
    <w:p w:rsidR="005B02D5" w:rsidRDefault="00966564">
      <w:pPr>
        <w:adjustRightInd w:val="0"/>
        <w:snapToGrid w:val="0"/>
        <w:spacing w:line="360" w:lineRule="auto"/>
        <w:ind w:firstLineChars="800" w:firstLine="1920"/>
        <w:jc w:val="center"/>
        <w:rPr>
          <w:rFonts w:ascii="宋体" w:hAnsi="宋体" w:cs="宋体"/>
          <w:sz w:val="24"/>
        </w:rPr>
      </w:pPr>
      <w:r>
        <w:rPr>
          <w:rFonts w:ascii="宋体" w:hAnsi="宋体" w:cs="宋体" w:hint="eastAsia"/>
          <w:sz w:val="24"/>
        </w:rPr>
        <w:t xml:space="preserve">   法定代表人或授权代表人：</w:t>
      </w:r>
      <w:r>
        <w:rPr>
          <w:rFonts w:ascii="宋体" w:hAnsi="宋体" w:cs="宋体"/>
          <w:sz w:val="24"/>
        </w:rPr>
        <w:t>_</w:t>
      </w:r>
      <w:r>
        <w:rPr>
          <w:rFonts w:ascii="宋体" w:hAnsi="宋体" w:cs="宋体" w:hint="eastAsia"/>
          <w:sz w:val="24"/>
        </w:rPr>
        <w:t>签字</w:t>
      </w:r>
    </w:p>
    <w:p w:rsidR="005B02D5" w:rsidRDefault="00966564">
      <w:pPr>
        <w:adjustRightInd w:val="0"/>
        <w:snapToGrid w:val="0"/>
        <w:spacing w:line="360" w:lineRule="auto"/>
        <w:ind w:firstLineChars="800" w:firstLine="1920"/>
        <w:jc w:val="center"/>
        <w:rPr>
          <w:rFonts w:ascii="宋体" w:hAnsi="宋体" w:cs="宋体"/>
          <w:sz w:val="32"/>
        </w:rPr>
      </w:pPr>
      <w:r>
        <w:rPr>
          <w:rFonts w:ascii="宋体" w:hAnsi="宋体" w:cs="宋体" w:hint="eastAsia"/>
          <w:sz w:val="24"/>
        </w:rPr>
        <w:t>日    期：</w:t>
      </w:r>
      <w:r>
        <w:rPr>
          <w:rFonts w:ascii="宋体" w:hAnsi="宋体" w:cs="宋体"/>
          <w:sz w:val="24"/>
        </w:rPr>
        <w:t xml:space="preserve"> </w:t>
      </w:r>
      <w:r>
        <w:rPr>
          <w:rFonts w:ascii="宋体" w:hAnsi="宋体" w:cs="宋体" w:hint="eastAsia"/>
          <w:sz w:val="24"/>
        </w:rPr>
        <w:t xml:space="preserve"> 年</w:t>
      </w:r>
      <w:r>
        <w:rPr>
          <w:rFonts w:ascii="宋体" w:hAnsi="宋体" w:cs="宋体"/>
          <w:sz w:val="24"/>
        </w:rPr>
        <w:t xml:space="preserve"> </w:t>
      </w:r>
      <w:r>
        <w:rPr>
          <w:rFonts w:ascii="宋体" w:hAnsi="宋体" w:cs="宋体" w:hint="eastAsia"/>
          <w:sz w:val="24"/>
        </w:rPr>
        <w:t xml:space="preserve"> 月</w:t>
      </w:r>
      <w:r>
        <w:rPr>
          <w:rFonts w:ascii="宋体" w:hAnsi="宋体" w:cs="宋体"/>
          <w:sz w:val="24"/>
        </w:rPr>
        <w:t xml:space="preserve"> </w:t>
      </w:r>
      <w:r>
        <w:rPr>
          <w:rFonts w:ascii="宋体" w:hAnsi="宋体" w:cs="宋体" w:hint="eastAsia"/>
          <w:sz w:val="24"/>
        </w:rPr>
        <w:t xml:space="preserve"> 日</w:t>
      </w:r>
    </w:p>
    <w:sectPr w:rsidR="005B02D5" w:rsidSect="005B02D5">
      <w:pgSz w:w="11906" w:h="16838"/>
      <w:pgMar w:top="1418" w:right="1134" w:bottom="1418" w:left="1418" w:header="851" w:footer="73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A27" w:rsidRDefault="00F33A27" w:rsidP="005B02D5">
      <w:r>
        <w:separator/>
      </w:r>
    </w:p>
  </w:endnote>
  <w:endnote w:type="continuationSeparator" w:id="0">
    <w:p w:rsidR="00F33A27" w:rsidRDefault="00F33A27" w:rsidP="005B0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A00002EF" w:usb1="4000207B"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5A761E">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FB24B0">
    <w:pPr>
      <w:pStyle w:val="ac"/>
      <w:jc w:val="center"/>
    </w:pPr>
    <w:r>
      <w:pict>
        <v:shapetype id="_x0000_t202" coordsize="21600,21600" o:spt="202" path="m,l,21600r21600,l21600,xe">
          <v:stroke joinstyle="miter"/>
          <v:path gradientshapeok="t" o:connecttype="rect"/>
        </v:shapetype>
        <v:shape id="文本框 1049" o:spid="_x0000_s2054" type="#_x0000_t202" style="position:absolute;left:0;text-align:left;margin-left:0;margin-top:0;width:22.25pt;height:10.35pt;z-index:251657216;mso-position-horizontal:center;mso-position-horizontal-relative:margin" o:gfxdata="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xO5YW9IAAAADAQAA&#10;DwAAAAAAAAABACAAAAAiAAAAZHJzL2Rvd25yZXYueG1sUEsBAhQAFAAAAAgAh07iQJZIOsutAQAA&#10;QAMAAA4AAAAAAAAAAQAgAAAAIQEAAGRycy9lMm9Eb2MueG1sUEsFBgAAAAAGAAYAWQEAAEAFAAAA&#10;AA==&#10;" filled="f" stroked="f">
          <v:textbox style="mso-fit-shape-to-text:t" inset="0,0,0,0">
            <w:txbxContent>
              <w:p w:rsidR="005A761E" w:rsidRDefault="00FB24B0">
                <w:pPr>
                  <w:snapToGrid w:val="0"/>
                  <w:jc w:val="center"/>
                  <w:rPr>
                    <w:sz w:val="18"/>
                  </w:rPr>
                </w:pPr>
                <w:r>
                  <w:rPr>
                    <w:rFonts w:hint="eastAsia"/>
                    <w:sz w:val="18"/>
                  </w:rPr>
                  <w:fldChar w:fldCharType="begin"/>
                </w:r>
                <w:r w:rsidR="005A761E">
                  <w:rPr>
                    <w:rFonts w:hint="eastAsia"/>
                    <w:sz w:val="18"/>
                  </w:rPr>
                  <w:instrText xml:space="preserve"> PAGE  \* MERGEFORMAT </w:instrText>
                </w:r>
                <w:r>
                  <w:rPr>
                    <w:rFonts w:hint="eastAsia"/>
                    <w:sz w:val="18"/>
                  </w:rPr>
                  <w:fldChar w:fldCharType="separate"/>
                </w:r>
                <w:r w:rsidR="00346F90">
                  <w:rPr>
                    <w:noProof/>
                    <w:sz w:val="18"/>
                  </w:rPr>
                  <w:t>6</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FB24B0">
    <w:pPr>
      <w:pStyle w:val="ac"/>
      <w:rPr>
        <w:rFonts w:ascii="Calibri" w:hAnsi="宋体"/>
      </w:rPr>
    </w:pPr>
    <w:r w:rsidRPr="00FB24B0">
      <w:pict>
        <v:shapetype id="_x0000_t202" coordsize="21600,21600" o:spt="202" path="m,l,21600r21600,l21600,xe">
          <v:stroke joinstyle="miter"/>
          <v:path gradientshapeok="t" o:connecttype="rect"/>
        </v:shapetype>
        <v:shape id="文本框 1051" o:spid="_x0000_s2052" type="#_x0000_t202" style="position:absolute;margin-left:0;margin-top:0;width:9.05pt;height:10.35pt;z-index:251658240;mso-wrap-style:none;mso-position-horizontal:center;mso-position-horizontal-relative:margin"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PlfknQAAAAAwEAAA8AAAAAAAAAAQAgAAAAIgAAAGRycy9kb3ducmV2LnhtbFBLAQIUABQAAAAI&#10;AIdO4kAShRhh9QEAAMUDAAAOAAAAAAAAAAEAIAAAAB8BAABkcnMvZTJvRG9jLnhtbFBLBQYAAAAA&#10;BgAGAFkBAACGBQAAAAA=&#10;" filled="f" stroked="f">
          <v:textbox style="mso-fit-shape-to-text:t" inset="0,0,0,0">
            <w:txbxContent>
              <w:p w:rsidR="005A761E" w:rsidRDefault="00FB24B0">
                <w:pPr>
                  <w:snapToGrid w:val="0"/>
                  <w:rPr>
                    <w:sz w:val="18"/>
                  </w:rPr>
                </w:pPr>
                <w:r>
                  <w:rPr>
                    <w:rFonts w:hint="eastAsia"/>
                    <w:sz w:val="18"/>
                  </w:rPr>
                  <w:fldChar w:fldCharType="begin"/>
                </w:r>
                <w:r w:rsidR="005A761E">
                  <w:rPr>
                    <w:rFonts w:hint="eastAsia"/>
                    <w:sz w:val="18"/>
                  </w:rPr>
                  <w:instrText xml:space="preserve"> PAGE  \* MERGEFORMAT </w:instrText>
                </w:r>
                <w:r>
                  <w:rPr>
                    <w:rFonts w:hint="eastAsia"/>
                    <w:sz w:val="18"/>
                  </w:rPr>
                  <w:fldChar w:fldCharType="separate"/>
                </w:r>
                <w:r w:rsidR="00346F90">
                  <w:rPr>
                    <w:noProof/>
                    <w:sz w:val="18"/>
                  </w:rPr>
                  <w:t>90</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FB24B0">
    <w:pPr>
      <w:pStyle w:val="ac"/>
      <w:rPr>
        <w:rFonts w:ascii="Calibri" w:hAnsi="宋体"/>
      </w:rPr>
    </w:pPr>
    <w:r w:rsidRPr="00FB24B0">
      <w:pict>
        <v:shapetype id="_x0000_t202" coordsize="21600,21600" o:spt="202" path="m,l,21600r21600,l21600,xe">
          <v:stroke joinstyle="miter"/>
          <v:path gradientshapeok="t" o:connecttype="rect"/>
        </v:shapetype>
        <v:shape id="文本框 16" o:spid="_x0000_s2049" type="#_x0000_t202" style="position:absolute;margin-left:0;margin-top:0;width:22.3pt;height:10.35pt;z-index:251669504;mso-position-horizontal:center;mso-position-horizontal-relative:margin" o:gfxdata="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8PM6NEAAAADAQAADwAA&#10;AAAAAAABACAAAAAiAAAAZHJzL2Rvd25yZXYueG1sUEsBAhQAFAAAAAgAh07iQGxY3ZirAQAAPgMA&#10;AA4AAAAAAAAAAQAgAAAAIAEAAGRycy9lMm9Eb2MueG1sUEsFBgAAAAAGAAYAWQEAAD0FAAAAAA==&#10;" filled="f" stroked="f">
          <v:textbox style="mso-fit-shape-to-text:t" inset="0,0,0,0">
            <w:txbxContent>
              <w:p w:rsidR="005A761E" w:rsidRDefault="00FB24B0">
                <w:pPr>
                  <w:snapToGrid w:val="0"/>
                  <w:jc w:val="center"/>
                  <w:rPr>
                    <w:sz w:val="18"/>
                  </w:rPr>
                </w:pPr>
                <w:r>
                  <w:rPr>
                    <w:rFonts w:hint="eastAsia"/>
                    <w:sz w:val="18"/>
                  </w:rPr>
                  <w:fldChar w:fldCharType="begin"/>
                </w:r>
                <w:r w:rsidR="005A761E">
                  <w:rPr>
                    <w:rFonts w:hint="eastAsia"/>
                    <w:sz w:val="18"/>
                  </w:rPr>
                  <w:instrText xml:space="preserve"> PAGE  \* MERGEFORMAT </w:instrText>
                </w:r>
                <w:r>
                  <w:rPr>
                    <w:rFonts w:hint="eastAsia"/>
                    <w:sz w:val="18"/>
                  </w:rPr>
                  <w:fldChar w:fldCharType="separate"/>
                </w:r>
                <w:r w:rsidR="00346F90">
                  <w:rPr>
                    <w:noProof/>
                    <w:sz w:val="18"/>
                  </w:rPr>
                  <w:t>104</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A27" w:rsidRDefault="00F33A27" w:rsidP="005B02D5">
      <w:r>
        <w:separator/>
      </w:r>
    </w:p>
  </w:footnote>
  <w:footnote w:type="continuationSeparator" w:id="0">
    <w:p w:rsidR="00F33A27" w:rsidRDefault="00F33A27" w:rsidP="005B0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FB24B0">
    <w:pPr>
      <w:adjustRightInd w:val="0"/>
      <w:snapToGrid w:val="0"/>
      <w:spacing w:line="360" w:lineRule="auto"/>
      <w:rPr>
        <w:rFonts w:ascii="宋体" w:hAnsi="宋体" w:cs="宋体"/>
        <w:b/>
        <w:kern w:val="28"/>
        <w:sz w:val="28"/>
        <w:szCs w:val="28"/>
      </w:rPr>
    </w:pPr>
    <w:r w:rsidRPr="00FB24B0">
      <w:rPr>
        <w:rFonts w:ascii="仿宋" w:eastAsia="仿宋" w:hAnsi="仿宋"/>
        <w:b/>
        <w:spacing w:val="-17"/>
      </w:rPr>
      <w:pict>
        <v:line id="_x0000_s2055" style="position:absolute;left:0;text-align:left;z-index:251671552" from=".6pt,17.45pt" to="453.3pt,17.45pt" o:gfxdata="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6SBO+1QAAAAcBAAAPAAAAAAAAAAEAIAAAACIAAABkcnMvZG93bnJldi54bWxQSwEC&#10;FAAUAAAACACHTuJALUepxL4BAABxAwAADgAAAAAAAAABACAAAAAkAQAAZHJzL2Uyb0RvYy54bWxQ&#10;SwUGAAAAAAYABgBZAQAAVAUAAAAA&#10;" strokeweight="3.75pt">
          <v:stroke linestyle="thickThin"/>
        </v:line>
      </w:pict>
    </w:r>
    <w:r w:rsidR="005A761E">
      <w:rPr>
        <w:rFonts w:ascii="仿宋" w:eastAsia="仿宋" w:hAnsi="仿宋" w:hint="eastAsia"/>
        <w:b/>
        <w:spacing w:val="-17"/>
      </w:rPr>
      <w:t>陕西旬凤高速公路交工验收质量检测招标文件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5A761E">
    <w:pPr>
      <w:pStyle w:val="ad"/>
      <w:pBdr>
        <w:bottom w:val="single" w:sz="6" w:space="0" w:color="000000"/>
      </w:pBdr>
      <w:rPr>
        <w:rFonts w:ascii="Calibri" w:hAnsi="宋体"/>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5A761E">
    <w:pPr>
      <w:adjustRightInd w:val="0"/>
      <w:snapToGrid w:val="0"/>
      <w:spacing w:line="360" w:lineRule="auto"/>
      <w:rPr>
        <w:rFonts w:ascii="宋体" w:hAnsi="宋体" w:cs="宋体"/>
        <w:b/>
        <w:kern w:val="28"/>
        <w:sz w:val="28"/>
        <w:szCs w:val="28"/>
      </w:rPr>
    </w:pPr>
    <w:r>
      <w:rPr>
        <w:rFonts w:ascii="仿宋" w:eastAsia="仿宋" w:hAnsi="仿宋" w:hint="eastAsia"/>
        <w:b/>
        <w:spacing w:val="-17"/>
      </w:rPr>
      <w:t>陕西旬凤高速公路交工验收质量检测招标文件</w:t>
    </w:r>
    <w:r w:rsidR="00FB24B0" w:rsidRPr="00FB24B0">
      <w:rPr>
        <w:rFonts w:ascii="仿宋" w:eastAsia="仿宋" w:hAnsi="仿宋"/>
        <w:b/>
        <w:spacing w:val="-17"/>
      </w:rPr>
      <w:pict>
        <v:line id="_x0000_s2053" style="position:absolute;left:0;text-align:left;z-index:251673600;mso-position-horizontal-relative:text;mso-position-vertical-relative:text" from="-2.85pt,17.45pt" to="449.85pt,17.45pt" o:gfxdata="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znUIPXAAAACAEAAA8AAAAAAAAAAQAgAAAAIgAAAGRycy9kb3ducmV2LnhtbFBL&#10;AQIUABQAAAAIAIdO4kCyDqZsvgEAAHEDAAAOAAAAAAAAAAEAIAAAACYBAABkcnMvZTJvRG9jLnht&#10;bFBLBQYAAAAABgAGAFkBAABWBQAAAAA=&#10;" strokeweight="3.75pt">
          <v:stroke linestyle="thickThin"/>
        </v:line>
      </w:pict>
    </w:r>
    <w:r>
      <w:rPr>
        <w:rFonts w:ascii="仿宋" w:eastAsia="仿宋" w:hAnsi="仿宋" w:hint="eastAsia"/>
        <w:b/>
        <w:spacing w:val="-17"/>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5A761E">
    <w:pPr>
      <w:adjustRightInd w:val="0"/>
      <w:snapToGrid w:val="0"/>
      <w:spacing w:line="360" w:lineRule="auto"/>
      <w:rPr>
        <w:rFonts w:ascii="宋体" w:hAnsi="宋体" w:cs="宋体"/>
        <w:b/>
        <w:kern w:val="28"/>
        <w:sz w:val="28"/>
        <w:szCs w:val="28"/>
      </w:rPr>
    </w:pPr>
    <w:r>
      <w:rPr>
        <w:rFonts w:ascii="仿宋" w:eastAsia="仿宋" w:hAnsi="仿宋" w:hint="eastAsia"/>
        <w:b/>
        <w:spacing w:val="-17"/>
      </w:rPr>
      <w:t>陕西旬凤高速公路交工验收质量检测招标文件</w:t>
    </w:r>
    <w:r w:rsidR="00FB24B0" w:rsidRPr="00FB24B0">
      <w:rPr>
        <w:rFonts w:ascii="仿宋" w:eastAsia="仿宋" w:hAnsi="仿宋"/>
        <w:b/>
        <w:spacing w:val="-17"/>
      </w:rPr>
      <w:pict>
        <v:line id="Line 1" o:spid="_x0000_s2051" style="position:absolute;left:0;text-align:left;z-index:251663360;mso-position-horizontal-relative:text;mso-position-vertical-relative:text" from="-2.85pt,17.45pt" to="449.85pt,17.45pt" o:gfxdata="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M51CD1wAAAAgBAAAPAAAAAAAAAAEAIAAAACIAAABkcnMvZG93bnJldi54bWxQ&#10;SwECFAAUAAAACACHTuJA0qFFwr8BAABxAwAADgAAAAAAAAABACAAAAAmAQAAZHJzL2Uyb0RvYy54&#10;bWxQSwUGAAAAAAYABgBZAQAAVwUAAAAA&#10;" strokeweight="3.75pt">
          <v:stroke linestyle="thickThin"/>
        </v:line>
      </w:pict>
    </w:r>
    <w:r>
      <w:rPr>
        <w:rFonts w:ascii="仿宋" w:eastAsia="仿宋" w:hAnsi="仿宋" w:hint="eastAsia"/>
        <w:b/>
        <w:spacing w:val="-17"/>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61E" w:rsidRDefault="005A761E">
    <w:pPr>
      <w:adjustRightInd w:val="0"/>
      <w:snapToGrid w:val="0"/>
      <w:spacing w:line="360" w:lineRule="auto"/>
      <w:rPr>
        <w:rFonts w:ascii="宋体" w:hAnsi="宋体" w:cs="宋体"/>
        <w:b/>
        <w:kern w:val="28"/>
        <w:sz w:val="28"/>
        <w:szCs w:val="28"/>
      </w:rPr>
    </w:pPr>
    <w:r>
      <w:rPr>
        <w:rFonts w:ascii="仿宋" w:eastAsia="仿宋" w:hAnsi="仿宋" w:hint="eastAsia"/>
        <w:b/>
        <w:spacing w:val="-17"/>
      </w:rPr>
      <w:t>陕西旬凤高速公路交工验收质量检测招标文件</w:t>
    </w:r>
    <w:r w:rsidR="00FB24B0" w:rsidRPr="00FB24B0">
      <w:rPr>
        <w:rFonts w:ascii="仿宋" w:eastAsia="仿宋" w:hAnsi="仿宋"/>
        <w:b/>
        <w:spacing w:val="-17"/>
      </w:rPr>
      <w:pict>
        <v:line id="_x0000_s2050" style="position:absolute;left:0;text-align:left;z-index:251675648;mso-position-horizontal-relative:text;mso-position-vertical-relative:text" from="-2.85pt,17.45pt" to="449.85pt,17.45pt" o:gfxdata="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znUIPXAAAACAEAAA8AAAAAAAAAAQAgAAAAIgAAAGRycy9kb3ducmV2LnhtbFBL&#10;AQIUABQAAAAIAIdO4kAfIwRavgEAAHIDAAAOAAAAAAAAAAEAIAAAACYBAABkcnMvZTJvRG9jLnht&#10;bFBLBQYAAAAABgAGAFkBAABWBQAAAAA=&#10;" strokeweight="3.75pt">
          <v:stroke linestyle="thickThin"/>
        </v:line>
      </w:pict>
    </w:r>
    <w:r>
      <w:rPr>
        <w:rFonts w:ascii="仿宋" w:eastAsia="仿宋" w:hAnsi="仿宋" w:hint="eastAsia"/>
        <w:b/>
        <w:spacing w:val="-17"/>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9A2B88"/>
    <w:multiLevelType w:val="singleLevel"/>
    <w:tmpl w:val="A29A2B88"/>
    <w:lvl w:ilvl="0">
      <w:start w:val="1"/>
      <w:numFmt w:val="decimal"/>
      <w:suff w:val="nothing"/>
      <w:lvlText w:val="（%1）"/>
      <w:lvlJc w:val="left"/>
    </w:lvl>
  </w:abstractNum>
  <w:abstractNum w:abstractNumId="1">
    <w:nsid w:val="08C806D2"/>
    <w:multiLevelType w:val="multilevel"/>
    <w:tmpl w:val="08C806D2"/>
    <w:lvl w:ilvl="0">
      <w:start w:val="1"/>
      <w:numFmt w:val="japaneseCounting"/>
      <w:lvlText w:val="第%1章"/>
      <w:lvlJc w:val="left"/>
      <w:pPr>
        <w:ind w:left="1440" w:hanging="1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5B7257B"/>
    <w:multiLevelType w:val="multilevel"/>
    <w:tmpl w:val="55B7257B"/>
    <w:lvl w:ilvl="0">
      <w:start w:val="1"/>
      <w:numFmt w:val="decimal"/>
      <w:pStyle w:val="a"/>
      <w:lvlText w:val="%1．"/>
      <w:lvlJc w:val="left"/>
      <w:pPr>
        <w:tabs>
          <w:tab w:val="left" w:pos="1140"/>
        </w:tabs>
        <w:ind w:left="1140" w:hanging="420"/>
      </w:pPr>
      <w:rPr>
        <w:rFonts w:hint="eastAsia"/>
      </w:rPr>
    </w:lvl>
    <w:lvl w:ilvl="1">
      <w:start w:val="2"/>
      <w:numFmt w:val="decimal"/>
      <w:lvlText w:val="（%2）"/>
      <w:lvlJc w:val="left"/>
      <w:pPr>
        <w:tabs>
          <w:tab w:val="left" w:pos="780"/>
        </w:tabs>
        <w:ind w:left="780" w:hanging="360"/>
      </w:pPr>
      <w:rPr>
        <w:rFonts w:ascii="宋体" w:eastAsia="宋体" w:hAnsi="宋体" w:cs="Times New Roman" w:hint="default"/>
        <w:color w:val="FF000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2"/>
  <w:noPunctuationKerning/>
  <w:characterSpacingControl w:val="compressPunctuation"/>
  <w:hdrShapeDefaults>
    <o:shapedefaults v:ext="edit" spidmax="819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E5F"/>
    <w:rsid w:val="000022F1"/>
    <w:rsid w:val="000033F3"/>
    <w:rsid w:val="00012271"/>
    <w:rsid w:val="00017F5D"/>
    <w:rsid w:val="00020E8E"/>
    <w:rsid w:val="00024716"/>
    <w:rsid w:val="00025186"/>
    <w:rsid w:val="00025F06"/>
    <w:rsid w:val="0003193D"/>
    <w:rsid w:val="00033EF3"/>
    <w:rsid w:val="00034101"/>
    <w:rsid w:val="0003598E"/>
    <w:rsid w:val="00035E40"/>
    <w:rsid w:val="00041418"/>
    <w:rsid w:val="000443F9"/>
    <w:rsid w:val="0004656C"/>
    <w:rsid w:val="00046686"/>
    <w:rsid w:val="00047C9B"/>
    <w:rsid w:val="00052090"/>
    <w:rsid w:val="00052D21"/>
    <w:rsid w:val="00053B6D"/>
    <w:rsid w:val="00054502"/>
    <w:rsid w:val="000551A2"/>
    <w:rsid w:val="00056418"/>
    <w:rsid w:val="00060746"/>
    <w:rsid w:val="0006330F"/>
    <w:rsid w:val="00063495"/>
    <w:rsid w:val="0006439E"/>
    <w:rsid w:val="000648FF"/>
    <w:rsid w:val="00067DE3"/>
    <w:rsid w:val="00071DF5"/>
    <w:rsid w:val="00072BA4"/>
    <w:rsid w:val="00074201"/>
    <w:rsid w:val="0007701F"/>
    <w:rsid w:val="00077AFB"/>
    <w:rsid w:val="00077EFF"/>
    <w:rsid w:val="0008267E"/>
    <w:rsid w:val="000827A4"/>
    <w:rsid w:val="00083C9C"/>
    <w:rsid w:val="00084E59"/>
    <w:rsid w:val="00086E4F"/>
    <w:rsid w:val="00087AA1"/>
    <w:rsid w:val="00093037"/>
    <w:rsid w:val="00096340"/>
    <w:rsid w:val="000966CF"/>
    <w:rsid w:val="000A643B"/>
    <w:rsid w:val="000A6551"/>
    <w:rsid w:val="000A68C2"/>
    <w:rsid w:val="000A7152"/>
    <w:rsid w:val="000B0AE7"/>
    <w:rsid w:val="000B0B69"/>
    <w:rsid w:val="000B17D3"/>
    <w:rsid w:val="000B2E8C"/>
    <w:rsid w:val="000B36C1"/>
    <w:rsid w:val="000B7248"/>
    <w:rsid w:val="000B772D"/>
    <w:rsid w:val="000C1C6B"/>
    <w:rsid w:val="000C26D4"/>
    <w:rsid w:val="000C34DE"/>
    <w:rsid w:val="000C4460"/>
    <w:rsid w:val="000C53F6"/>
    <w:rsid w:val="000C5E4A"/>
    <w:rsid w:val="000C61BB"/>
    <w:rsid w:val="000D03C9"/>
    <w:rsid w:val="000D0FB7"/>
    <w:rsid w:val="000D1A68"/>
    <w:rsid w:val="000D4AC3"/>
    <w:rsid w:val="000D5FE7"/>
    <w:rsid w:val="000D7DD7"/>
    <w:rsid w:val="000E13C9"/>
    <w:rsid w:val="000E3645"/>
    <w:rsid w:val="000E5453"/>
    <w:rsid w:val="000E678D"/>
    <w:rsid w:val="000F0CD4"/>
    <w:rsid w:val="000F4B0B"/>
    <w:rsid w:val="000F5852"/>
    <w:rsid w:val="000F5A3C"/>
    <w:rsid w:val="000F5E4C"/>
    <w:rsid w:val="001010A5"/>
    <w:rsid w:val="00101413"/>
    <w:rsid w:val="00101789"/>
    <w:rsid w:val="00102BC9"/>
    <w:rsid w:val="00103E90"/>
    <w:rsid w:val="00103F54"/>
    <w:rsid w:val="001065B4"/>
    <w:rsid w:val="001066F1"/>
    <w:rsid w:val="0011074A"/>
    <w:rsid w:val="00110B01"/>
    <w:rsid w:val="001128CE"/>
    <w:rsid w:val="00115483"/>
    <w:rsid w:val="001154B7"/>
    <w:rsid w:val="001157EC"/>
    <w:rsid w:val="00116816"/>
    <w:rsid w:val="0011693A"/>
    <w:rsid w:val="00116DC0"/>
    <w:rsid w:val="001241CF"/>
    <w:rsid w:val="001263F9"/>
    <w:rsid w:val="001273F3"/>
    <w:rsid w:val="00130EE8"/>
    <w:rsid w:val="001316EC"/>
    <w:rsid w:val="001323AC"/>
    <w:rsid w:val="00136FDE"/>
    <w:rsid w:val="00137A9C"/>
    <w:rsid w:val="00141E7C"/>
    <w:rsid w:val="0014461B"/>
    <w:rsid w:val="00145856"/>
    <w:rsid w:val="001542A4"/>
    <w:rsid w:val="00157E8F"/>
    <w:rsid w:val="00161EA7"/>
    <w:rsid w:val="00162DAA"/>
    <w:rsid w:val="00165796"/>
    <w:rsid w:val="00166C1E"/>
    <w:rsid w:val="00167A8D"/>
    <w:rsid w:val="001713BB"/>
    <w:rsid w:val="00172A27"/>
    <w:rsid w:val="0017524A"/>
    <w:rsid w:val="00177DB1"/>
    <w:rsid w:val="001804C8"/>
    <w:rsid w:val="00182A65"/>
    <w:rsid w:val="00182F40"/>
    <w:rsid w:val="0018464E"/>
    <w:rsid w:val="001855B3"/>
    <w:rsid w:val="00191047"/>
    <w:rsid w:val="00194AFA"/>
    <w:rsid w:val="001A0599"/>
    <w:rsid w:val="001A0B0A"/>
    <w:rsid w:val="001A14DB"/>
    <w:rsid w:val="001A2F84"/>
    <w:rsid w:val="001A6F3C"/>
    <w:rsid w:val="001B0629"/>
    <w:rsid w:val="001B4A98"/>
    <w:rsid w:val="001C0E26"/>
    <w:rsid w:val="001C3CD4"/>
    <w:rsid w:val="001D15C0"/>
    <w:rsid w:val="001D247E"/>
    <w:rsid w:val="001D3469"/>
    <w:rsid w:val="001D3FCC"/>
    <w:rsid w:val="001D487D"/>
    <w:rsid w:val="001D633F"/>
    <w:rsid w:val="001E3733"/>
    <w:rsid w:val="001E3F4E"/>
    <w:rsid w:val="001E5804"/>
    <w:rsid w:val="001E7147"/>
    <w:rsid w:val="001F02E6"/>
    <w:rsid w:val="001F10EB"/>
    <w:rsid w:val="001F192D"/>
    <w:rsid w:val="001F2279"/>
    <w:rsid w:val="001F22E2"/>
    <w:rsid w:val="001F2609"/>
    <w:rsid w:val="001F2B4B"/>
    <w:rsid w:val="001F4105"/>
    <w:rsid w:val="00204364"/>
    <w:rsid w:val="00204E86"/>
    <w:rsid w:val="002064B5"/>
    <w:rsid w:val="002101D8"/>
    <w:rsid w:val="0021049D"/>
    <w:rsid w:val="00215B93"/>
    <w:rsid w:val="00217FEC"/>
    <w:rsid w:val="002206B9"/>
    <w:rsid w:val="00221821"/>
    <w:rsid w:val="00222195"/>
    <w:rsid w:val="00224082"/>
    <w:rsid w:val="002241A0"/>
    <w:rsid w:val="002243E4"/>
    <w:rsid w:val="00224B31"/>
    <w:rsid w:val="0022509F"/>
    <w:rsid w:val="00226340"/>
    <w:rsid w:val="002265EF"/>
    <w:rsid w:val="00226D84"/>
    <w:rsid w:val="0022741D"/>
    <w:rsid w:val="0023257A"/>
    <w:rsid w:val="00233173"/>
    <w:rsid w:val="00233406"/>
    <w:rsid w:val="00235D2B"/>
    <w:rsid w:val="00236430"/>
    <w:rsid w:val="0024010E"/>
    <w:rsid w:val="002422DC"/>
    <w:rsid w:val="00242BAE"/>
    <w:rsid w:val="002431F7"/>
    <w:rsid w:val="0024326C"/>
    <w:rsid w:val="00244E33"/>
    <w:rsid w:val="00245809"/>
    <w:rsid w:val="0024723A"/>
    <w:rsid w:val="00250A25"/>
    <w:rsid w:val="002530C7"/>
    <w:rsid w:val="002532FD"/>
    <w:rsid w:val="0025353B"/>
    <w:rsid w:val="00253AEB"/>
    <w:rsid w:val="0025641C"/>
    <w:rsid w:val="0026187E"/>
    <w:rsid w:val="00267097"/>
    <w:rsid w:val="00267613"/>
    <w:rsid w:val="00270196"/>
    <w:rsid w:val="00271AFF"/>
    <w:rsid w:val="00272AE6"/>
    <w:rsid w:val="00275936"/>
    <w:rsid w:val="00280DFA"/>
    <w:rsid w:val="00280EB0"/>
    <w:rsid w:val="002817B3"/>
    <w:rsid w:val="00283C15"/>
    <w:rsid w:val="00286352"/>
    <w:rsid w:val="0028704F"/>
    <w:rsid w:val="00291373"/>
    <w:rsid w:val="0029346A"/>
    <w:rsid w:val="00296065"/>
    <w:rsid w:val="0029630E"/>
    <w:rsid w:val="002971E2"/>
    <w:rsid w:val="002A13ED"/>
    <w:rsid w:val="002A44C8"/>
    <w:rsid w:val="002A48A2"/>
    <w:rsid w:val="002A4DB3"/>
    <w:rsid w:val="002B2A28"/>
    <w:rsid w:val="002B2D12"/>
    <w:rsid w:val="002B4180"/>
    <w:rsid w:val="002C1D9B"/>
    <w:rsid w:val="002C2274"/>
    <w:rsid w:val="002C351F"/>
    <w:rsid w:val="002C6F65"/>
    <w:rsid w:val="002D2058"/>
    <w:rsid w:val="002D39F9"/>
    <w:rsid w:val="002D3C20"/>
    <w:rsid w:val="002D7392"/>
    <w:rsid w:val="002E1F35"/>
    <w:rsid w:val="002E25BA"/>
    <w:rsid w:val="002E281D"/>
    <w:rsid w:val="002E2853"/>
    <w:rsid w:val="002E3C77"/>
    <w:rsid w:val="002E4205"/>
    <w:rsid w:val="002E51EA"/>
    <w:rsid w:val="002E59E0"/>
    <w:rsid w:val="002F0AF4"/>
    <w:rsid w:val="002F0B09"/>
    <w:rsid w:val="002F223B"/>
    <w:rsid w:val="002F5160"/>
    <w:rsid w:val="002F56D3"/>
    <w:rsid w:val="002F66EE"/>
    <w:rsid w:val="002F6BDD"/>
    <w:rsid w:val="00300A62"/>
    <w:rsid w:val="0030276A"/>
    <w:rsid w:val="00316178"/>
    <w:rsid w:val="003224A5"/>
    <w:rsid w:val="00322D94"/>
    <w:rsid w:val="0032762B"/>
    <w:rsid w:val="003304AA"/>
    <w:rsid w:val="003327BA"/>
    <w:rsid w:val="00333C75"/>
    <w:rsid w:val="003340C4"/>
    <w:rsid w:val="00334E36"/>
    <w:rsid w:val="003362D8"/>
    <w:rsid w:val="00336927"/>
    <w:rsid w:val="003402B2"/>
    <w:rsid w:val="003417DE"/>
    <w:rsid w:val="0034515F"/>
    <w:rsid w:val="00346F90"/>
    <w:rsid w:val="0035071B"/>
    <w:rsid w:val="00351824"/>
    <w:rsid w:val="0035227A"/>
    <w:rsid w:val="00354A9B"/>
    <w:rsid w:val="00355DA3"/>
    <w:rsid w:val="00356193"/>
    <w:rsid w:val="003608A3"/>
    <w:rsid w:val="00360921"/>
    <w:rsid w:val="0036179B"/>
    <w:rsid w:val="00361B39"/>
    <w:rsid w:val="00362F52"/>
    <w:rsid w:val="003671BE"/>
    <w:rsid w:val="003678DE"/>
    <w:rsid w:val="003738D1"/>
    <w:rsid w:val="0037394D"/>
    <w:rsid w:val="0037764F"/>
    <w:rsid w:val="00380BDB"/>
    <w:rsid w:val="003830B0"/>
    <w:rsid w:val="00384D3B"/>
    <w:rsid w:val="00385216"/>
    <w:rsid w:val="00390B13"/>
    <w:rsid w:val="00391BE8"/>
    <w:rsid w:val="003920D4"/>
    <w:rsid w:val="00393222"/>
    <w:rsid w:val="0039456C"/>
    <w:rsid w:val="003951A3"/>
    <w:rsid w:val="003958AA"/>
    <w:rsid w:val="003A09CA"/>
    <w:rsid w:val="003A1BEE"/>
    <w:rsid w:val="003A4339"/>
    <w:rsid w:val="003A51A6"/>
    <w:rsid w:val="003B08B1"/>
    <w:rsid w:val="003B1E0A"/>
    <w:rsid w:val="003B23FE"/>
    <w:rsid w:val="003B4734"/>
    <w:rsid w:val="003B52FE"/>
    <w:rsid w:val="003B5EEF"/>
    <w:rsid w:val="003C0DED"/>
    <w:rsid w:val="003C1402"/>
    <w:rsid w:val="003C2EA3"/>
    <w:rsid w:val="003C3F9D"/>
    <w:rsid w:val="003C55B0"/>
    <w:rsid w:val="003C6838"/>
    <w:rsid w:val="003C7B5F"/>
    <w:rsid w:val="003D2ADC"/>
    <w:rsid w:val="003D45D5"/>
    <w:rsid w:val="003D4F3F"/>
    <w:rsid w:val="003D7BE7"/>
    <w:rsid w:val="003E2573"/>
    <w:rsid w:val="003E36F8"/>
    <w:rsid w:val="003E370D"/>
    <w:rsid w:val="003E4DBD"/>
    <w:rsid w:val="003E6CB3"/>
    <w:rsid w:val="003F0F77"/>
    <w:rsid w:val="003F1514"/>
    <w:rsid w:val="003F2067"/>
    <w:rsid w:val="003F559E"/>
    <w:rsid w:val="003F55E2"/>
    <w:rsid w:val="003F7ACA"/>
    <w:rsid w:val="00403A68"/>
    <w:rsid w:val="00403EE9"/>
    <w:rsid w:val="004078D5"/>
    <w:rsid w:val="00410D18"/>
    <w:rsid w:val="00411095"/>
    <w:rsid w:val="004119A7"/>
    <w:rsid w:val="00411B9F"/>
    <w:rsid w:val="0041432B"/>
    <w:rsid w:val="0041464A"/>
    <w:rsid w:val="00414821"/>
    <w:rsid w:val="00414CF3"/>
    <w:rsid w:val="004154A1"/>
    <w:rsid w:val="0042012D"/>
    <w:rsid w:val="00420C7F"/>
    <w:rsid w:val="0042588A"/>
    <w:rsid w:val="00427490"/>
    <w:rsid w:val="0043017E"/>
    <w:rsid w:val="0043104C"/>
    <w:rsid w:val="00431311"/>
    <w:rsid w:val="00432215"/>
    <w:rsid w:val="0043356C"/>
    <w:rsid w:val="00437FE7"/>
    <w:rsid w:val="004416B2"/>
    <w:rsid w:val="0044350E"/>
    <w:rsid w:val="00443E56"/>
    <w:rsid w:val="00445E53"/>
    <w:rsid w:val="0044618D"/>
    <w:rsid w:val="00446817"/>
    <w:rsid w:val="00451847"/>
    <w:rsid w:val="00451F83"/>
    <w:rsid w:val="00453C6D"/>
    <w:rsid w:val="00454164"/>
    <w:rsid w:val="00462732"/>
    <w:rsid w:val="00463417"/>
    <w:rsid w:val="004652C4"/>
    <w:rsid w:val="004671DE"/>
    <w:rsid w:val="004729FA"/>
    <w:rsid w:val="00473266"/>
    <w:rsid w:val="00473F06"/>
    <w:rsid w:val="004743AE"/>
    <w:rsid w:val="004744E1"/>
    <w:rsid w:val="00475BDC"/>
    <w:rsid w:val="00477015"/>
    <w:rsid w:val="00477704"/>
    <w:rsid w:val="00481FBD"/>
    <w:rsid w:val="004835E2"/>
    <w:rsid w:val="00483E02"/>
    <w:rsid w:val="00486261"/>
    <w:rsid w:val="00486415"/>
    <w:rsid w:val="00490347"/>
    <w:rsid w:val="00491133"/>
    <w:rsid w:val="004921B8"/>
    <w:rsid w:val="00492421"/>
    <w:rsid w:val="00493F52"/>
    <w:rsid w:val="00495EDB"/>
    <w:rsid w:val="004A2345"/>
    <w:rsid w:val="004A26DE"/>
    <w:rsid w:val="004A4850"/>
    <w:rsid w:val="004A4E3C"/>
    <w:rsid w:val="004A514F"/>
    <w:rsid w:val="004A719F"/>
    <w:rsid w:val="004A7C22"/>
    <w:rsid w:val="004A7EC2"/>
    <w:rsid w:val="004B04D3"/>
    <w:rsid w:val="004B0CA9"/>
    <w:rsid w:val="004B1D94"/>
    <w:rsid w:val="004B2200"/>
    <w:rsid w:val="004B58D3"/>
    <w:rsid w:val="004C0249"/>
    <w:rsid w:val="004C030C"/>
    <w:rsid w:val="004C051C"/>
    <w:rsid w:val="004C11A9"/>
    <w:rsid w:val="004C3076"/>
    <w:rsid w:val="004C363A"/>
    <w:rsid w:val="004C4453"/>
    <w:rsid w:val="004C49C9"/>
    <w:rsid w:val="004C53CB"/>
    <w:rsid w:val="004C7273"/>
    <w:rsid w:val="004D6B9D"/>
    <w:rsid w:val="004E19E6"/>
    <w:rsid w:val="004E2F37"/>
    <w:rsid w:val="004E4338"/>
    <w:rsid w:val="004E5D1F"/>
    <w:rsid w:val="004E6444"/>
    <w:rsid w:val="004E6C05"/>
    <w:rsid w:val="004F35CC"/>
    <w:rsid w:val="004F36D1"/>
    <w:rsid w:val="005007F1"/>
    <w:rsid w:val="005019D9"/>
    <w:rsid w:val="00504B8C"/>
    <w:rsid w:val="00506A9C"/>
    <w:rsid w:val="00510E6E"/>
    <w:rsid w:val="0051246A"/>
    <w:rsid w:val="00512AB8"/>
    <w:rsid w:val="00512CB1"/>
    <w:rsid w:val="00513D7F"/>
    <w:rsid w:val="0051470B"/>
    <w:rsid w:val="00517682"/>
    <w:rsid w:val="00521F0B"/>
    <w:rsid w:val="00525FB5"/>
    <w:rsid w:val="00526A2B"/>
    <w:rsid w:val="005338B3"/>
    <w:rsid w:val="00534442"/>
    <w:rsid w:val="00534959"/>
    <w:rsid w:val="00541C5F"/>
    <w:rsid w:val="00541D1F"/>
    <w:rsid w:val="00546A29"/>
    <w:rsid w:val="00547A71"/>
    <w:rsid w:val="00547D17"/>
    <w:rsid w:val="00551BD7"/>
    <w:rsid w:val="00555FF6"/>
    <w:rsid w:val="005604F2"/>
    <w:rsid w:val="00561CFF"/>
    <w:rsid w:val="00563C2A"/>
    <w:rsid w:val="00563F69"/>
    <w:rsid w:val="0056505F"/>
    <w:rsid w:val="0056571B"/>
    <w:rsid w:val="00566027"/>
    <w:rsid w:val="005673B4"/>
    <w:rsid w:val="0057041F"/>
    <w:rsid w:val="00571DFE"/>
    <w:rsid w:val="005723E5"/>
    <w:rsid w:val="0057256B"/>
    <w:rsid w:val="005766B9"/>
    <w:rsid w:val="00576D2C"/>
    <w:rsid w:val="005776DD"/>
    <w:rsid w:val="0058076F"/>
    <w:rsid w:val="00582211"/>
    <w:rsid w:val="00582696"/>
    <w:rsid w:val="00592C4E"/>
    <w:rsid w:val="00597438"/>
    <w:rsid w:val="005A507A"/>
    <w:rsid w:val="005A59D2"/>
    <w:rsid w:val="005A6034"/>
    <w:rsid w:val="005A6EDC"/>
    <w:rsid w:val="005A761E"/>
    <w:rsid w:val="005A7654"/>
    <w:rsid w:val="005B02D5"/>
    <w:rsid w:val="005B1444"/>
    <w:rsid w:val="005B536B"/>
    <w:rsid w:val="005C1BFF"/>
    <w:rsid w:val="005C32A0"/>
    <w:rsid w:val="005C46DC"/>
    <w:rsid w:val="005C5561"/>
    <w:rsid w:val="005C6985"/>
    <w:rsid w:val="005C77FF"/>
    <w:rsid w:val="005C7D7F"/>
    <w:rsid w:val="005C7FD8"/>
    <w:rsid w:val="005D075D"/>
    <w:rsid w:val="005D2809"/>
    <w:rsid w:val="005D29EF"/>
    <w:rsid w:val="005D3952"/>
    <w:rsid w:val="005D6E4B"/>
    <w:rsid w:val="005E21FF"/>
    <w:rsid w:val="005E54A3"/>
    <w:rsid w:val="005E70D1"/>
    <w:rsid w:val="005E717F"/>
    <w:rsid w:val="005E72E7"/>
    <w:rsid w:val="005F32D3"/>
    <w:rsid w:val="005F3A92"/>
    <w:rsid w:val="005F4608"/>
    <w:rsid w:val="005F5DD9"/>
    <w:rsid w:val="0060164F"/>
    <w:rsid w:val="00603559"/>
    <w:rsid w:val="00603E00"/>
    <w:rsid w:val="006050AC"/>
    <w:rsid w:val="0060681C"/>
    <w:rsid w:val="00607A64"/>
    <w:rsid w:val="0061074F"/>
    <w:rsid w:val="006126B3"/>
    <w:rsid w:val="006133A4"/>
    <w:rsid w:val="0061718E"/>
    <w:rsid w:val="00617B25"/>
    <w:rsid w:val="0062197F"/>
    <w:rsid w:val="00621D56"/>
    <w:rsid w:val="006241DD"/>
    <w:rsid w:val="00624A93"/>
    <w:rsid w:val="00626CD2"/>
    <w:rsid w:val="00630B2C"/>
    <w:rsid w:val="006352E8"/>
    <w:rsid w:val="00635638"/>
    <w:rsid w:val="00635C6D"/>
    <w:rsid w:val="006365A5"/>
    <w:rsid w:val="0063743D"/>
    <w:rsid w:val="0064734F"/>
    <w:rsid w:val="00647B35"/>
    <w:rsid w:val="0065233E"/>
    <w:rsid w:val="00652EB9"/>
    <w:rsid w:val="0065725B"/>
    <w:rsid w:val="00665648"/>
    <w:rsid w:val="00665E7C"/>
    <w:rsid w:val="006721DB"/>
    <w:rsid w:val="006726A4"/>
    <w:rsid w:val="00674DEB"/>
    <w:rsid w:val="006762BB"/>
    <w:rsid w:val="00680968"/>
    <w:rsid w:val="00683753"/>
    <w:rsid w:val="006857F7"/>
    <w:rsid w:val="00690218"/>
    <w:rsid w:val="0069094D"/>
    <w:rsid w:val="0069326B"/>
    <w:rsid w:val="00694531"/>
    <w:rsid w:val="00695002"/>
    <w:rsid w:val="00696175"/>
    <w:rsid w:val="00696975"/>
    <w:rsid w:val="00696ACF"/>
    <w:rsid w:val="00696BD6"/>
    <w:rsid w:val="006A1C0D"/>
    <w:rsid w:val="006A1D7F"/>
    <w:rsid w:val="006A209F"/>
    <w:rsid w:val="006A23FF"/>
    <w:rsid w:val="006A5ECE"/>
    <w:rsid w:val="006A77BE"/>
    <w:rsid w:val="006A7B6E"/>
    <w:rsid w:val="006C2944"/>
    <w:rsid w:val="006C406F"/>
    <w:rsid w:val="006C4C62"/>
    <w:rsid w:val="006C50AF"/>
    <w:rsid w:val="006C5949"/>
    <w:rsid w:val="006C5FE8"/>
    <w:rsid w:val="006C693A"/>
    <w:rsid w:val="006C70E2"/>
    <w:rsid w:val="006D2775"/>
    <w:rsid w:val="006D2E9C"/>
    <w:rsid w:val="006D6CAA"/>
    <w:rsid w:val="006D7202"/>
    <w:rsid w:val="006E171E"/>
    <w:rsid w:val="006E278C"/>
    <w:rsid w:val="006E279A"/>
    <w:rsid w:val="006E4B28"/>
    <w:rsid w:val="006E563A"/>
    <w:rsid w:val="006E7FA9"/>
    <w:rsid w:val="006F01DA"/>
    <w:rsid w:val="006F0245"/>
    <w:rsid w:val="006F025F"/>
    <w:rsid w:val="006F0562"/>
    <w:rsid w:val="006F0977"/>
    <w:rsid w:val="006F1914"/>
    <w:rsid w:val="006F51E5"/>
    <w:rsid w:val="006F617C"/>
    <w:rsid w:val="006F7E2D"/>
    <w:rsid w:val="007000DB"/>
    <w:rsid w:val="00702D21"/>
    <w:rsid w:val="0070385C"/>
    <w:rsid w:val="00707F6E"/>
    <w:rsid w:val="00710D20"/>
    <w:rsid w:val="00713932"/>
    <w:rsid w:val="00714142"/>
    <w:rsid w:val="00716595"/>
    <w:rsid w:val="00720C99"/>
    <w:rsid w:val="007215A3"/>
    <w:rsid w:val="007219FF"/>
    <w:rsid w:val="00722496"/>
    <w:rsid w:val="00723D88"/>
    <w:rsid w:val="00725620"/>
    <w:rsid w:val="00726F59"/>
    <w:rsid w:val="00727C14"/>
    <w:rsid w:val="007319A5"/>
    <w:rsid w:val="00733E1D"/>
    <w:rsid w:val="00735043"/>
    <w:rsid w:val="007407CD"/>
    <w:rsid w:val="0074281A"/>
    <w:rsid w:val="00742E5A"/>
    <w:rsid w:val="00747C86"/>
    <w:rsid w:val="00750797"/>
    <w:rsid w:val="007510AB"/>
    <w:rsid w:val="007510E3"/>
    <w:rsid w:val="007521EB"/>
    <w:rsid w:val="00752E00"/>
    <w:rsid w:val="0075693C"/>
    <w:rsid w:val="0075718B"/>
    <w:rsid w:val="007605AB"/>
    <w:rsid w:val="00761F10"/>
    <w:rsid w:val="007621BF"/>
    <w:rsid w:val="00763155"/>
    <w:rsid w:val="00764F48"/>
    <w:rsid w:val="007660BB"/>
    <w:rsid w:val="0077041D"/>
    <w:rsid w:val="00772846"/>
    <w:rsid w:val="00773613"/>
    <w:rsid w:val="007736E8"/>
    <w:rsid w:val="007737A3"/>
    <w:rsid w:val="007761F7"/>
    <w:rsid w:val="00781CD4"/>
    <w:rsid w:val="00782B4B"/>
    <w:rsid w:val="0078394E"/>
    <w:rsid w:val="00783ED4"/>
    <w:rsid w:val="007850A5"/>
    <w:rsid w:val="007854E4"/>
    <w:rsid w:val="00785C83"/>
    <w:rsid w:val="00785F7D"/>
    <w:rsid w:val="00790581"/>
    <w:rsid w:val="00791092"/>
    <w:rsid w:val="00794018"/>
    <w:rsid w:val="007964FF"/>
    <w:rsid w:val="007A03C7"/>
    <w:rsid w:val="007A0796"/>
    <w:rsid w:val="007A2044"/>
    <w:rsid w:val="007A2664"/>
    <w:rsid w:val="007A3CFF"/>
    <w:rsid w:val="007A3EBE"/>
    <w:rsid w:val="007A42D1"/>
    <w:rsid w:val="007A789A"/>
    <w:rsid w:val="007B2025"/>
    <w:rsid w:val="007B4D94"/>
    <w:rsid w:val="007B63EB"/>
    <w:rsid w:val="007B7316"/>
    <w:rsid w:val="007C0028"/>
    <w:rsid w:val="007D10FE"/>
    <w:rsid w:val="007D4E2A"/>
    <w:rsid w:val="007D6D23"/>
    <w:rsid w:val="007D77B3"/>
    <w:rsid w:val="007E1F05"/>
    <w:rsid w:val="007E509E"/>
    <w:rsid w:val="007E649A"/>
    <w:rsid w:val="007E6D35"/>
    <w:rsid w:val="007F034A"/>
    <w:rsid w:val="007F37BC"/>
    <w:rsid w:val="007F3996"/>
    <w:rsid w:val="007F49C3"/>
    <w:rsid w:val="007F7974"/>
    <w:rsid w:val="008020EB"/>
    <w:rsid w:val="008027BE"/>
    <w:rsid w:val="00802CCE"/>
    <w:rsid w:val="00803489"/>
    <w:rsid w:val="0080371B"/>
    <w:rsid w:val="00804186"/>
    <w:rsid w:val="00804279"/>
    <w:rsid w:val="00804A06"/>
    <w:rsid w:val="008126C1"/>
    <w:rsid w:val="008126F3"/>
    <w:rsid w:val="008129DD"/>
    <w:rsid w:val="00813353"/>
    <w:rsid w:val="00814AF4"/>
    <w:rsid w:val="0081567A"/>
    <w:rsid w:val="00815C4A"/>
    <w:rsid w:val="008164CB"/>
    <w:rsid w:val="00816721"/>
    <w:rsid w:val="00817C77"/>
    <w:rsid w:val="00820D17"/>
    <w:rsid w:val="0082110C"/>
    <w:rsid w:val="00822063"/>
    <w:rsid w:val="008223BB"/>
    <w:rsid w:val="00822864"/>
    <w:rsid w:val="00825B5B"/>
    <w:rsid w:val="00825DF1"/>
    <w:rsid w:val="00826189"/>
    <w:rsid w:val="008306FB"/>
    <w:rsid w:val="00830D92"/>
    <w:rsid w:val="00834304"/>
    <w:rsid w:val="008344F7"/>
    <w:rsid w:val="0083725C"/>
    <w:rsid w:val="008377A9"/>
    <w:rsid w:val="00837800"/>
    <w:rsid w:val="008423BA"/>
    <w:rsid w:val="008463C6"/>
    <w:rsid w:val="00846749"/>
    <w:rsid w:val="00847564"/>
    <w:rsid w:val="00855AB5"/>
    <w:rsid w:val="0085740B"/>
    <w:rsid w:val="00860909"/>
    <w:rsid w:val="0086545F"/>
    <w:rsid w:val="008671A7"/>
    <w:rsid w:val="00870040"/>
    <w:rsid w:val="008709DE"/>
    <w:rsid w:val="00872B66"/>
    <w:rsid w:val="00874D4C"/>
    <w:rsid w:val="00875907"/>
    <w:rsid w:val="0087639E"/>
    <w:rsid w:val="00880937"/>
    <w:rsid w:val="0088128A"/>
    <w:rsid w:val="0088167E"/>
    <w:rsid w:val="00890880"/>
    <w:rsid w:val="00891A45"/>
    <w:rsid w:val="00891C2D"/>
    <w:rsid w:val="00892347"/>
    <w:rsid w:val="008928E0"/>
    <w:rsid w:val="00893296"/>
    <w:rsid w:val="008945A1"/>
    <w:rsid w:val="0089756D"/>
    <w:rsid w:val="00897AA2"/>
    <w:rsid w:val="008A0148"/>
    <w:rsid w:val="008A0743"/>
    <w:rsid w:val="008A3569"/>
    <w:rsid w:val="008A427C"/>
    <w:rsid w:val="008A4592"/>
    <w:rsid w:val="008A5C71"/>
    <w:rsid w:val="008A6754"/>
    <w:rsid w:val="008A6A04"/>
    <w:rsid w:val="008A6B2A"/>
    <w:rsid w:val="008A6C3A"/>
    <w:rsid w:val="008B001F"/>
    <w:rsid w:val="008B0251"/>
    <w:rsid w:val="008B1C23"/>
    <w:rsid w:val="008B7D43"/>
    <w:rsid w:val="008B7D6F"/>
    <w:rsid w:val="008C0248"/>
    <w:rsid w:val="008C53B5"/>
    <w:rsid w:val="008C5AA7"/>
    <w:rsid w:val="008C6CD0"/>
    <w:rsid w:val="008C7F83"/>
    <w:rsid w:val="008D1BCE"/>
    <w:rsid w:val="008D2DEF"/>
    <w:rsid w:val="008D2E3E"/>
    <w:rsid w:val="008D5A20"/>
    <w:rsid w:val="008D5E25"/>
    <w:rsid w:val="008D5F70"/>
    <w:rsid w:val="008E0619"/>
    <w:rsid w:val="008F0892"/>
    <w:rsid w:val="008F67EB"/>
    <w:rsid w:val="00905395"/>
    <w:rsid w:val="00905F3F"/>
    <w:rsid w:val="0090641C"/>
    <w:rsid w:val="00906EBB"/>
    <w:rsid w:val="00910A3A"/>
    <w:rsid w:val="00910C3F"/>
    <w:rsid w:val="00912F67"/>
    <w:rsid w:val="0091570D"/>
    <w:rsid w:val="009239F3"/>
    <w:rsid w:val="00924C14"/>
    <w:rsid w:val="00931911"/>
    <w:rsid w:val="00933679"/>
    <w:rsid w:val="009346AE"/>
    <w:rsid w:val="0093485D"/>
    <w:rsid w:val="00936EDB"/>
    <w:rsid w:val="00937262"/>
    <w:rsid w:val="00937D86"/>
    <w:rsid w:val="00943EBF"/>
    <w:rsid w:val="009447A1"/>
    <w:rsid w:val="00945A84"/>
    <w:rsid w:val="0094773F"/>
    <w:rsid w:val="00947A0A"/>
    <w:rsid w:val="0095040E"/>
    <w:rsid w:val="009505F2"/>
    <w:rsid w:val="0095670A"/>
    <w:rsid w:val="009610F7"/>
    <w:rsid w:val="00963DFC"/>
    <w:rsid w:val="00964C11"/>
    <w:rsid w:val="00966564"/>
    <w:rsid w:val="00966945"/>
    <w:rsid w:val="009673A2"/>
    <w:rsid w:val="009701D1"/>
    <w:rsid w:val="0097271F"/>
    <w:rsid w:val="009756FE"/>
    <w:rsid w:val="00980CB4"/>
    <w:rsid w:val="0098104C"/>
    <w:rsid w:val="0098336D"/>
    <w:rsid w:val="0098523B"/>
    <w:rsid w:val="009918C1"/>
    <w:rsid w:val="00991A8E"/>
    <w:rsid w:val="009964D1"/>
    <w:rsid w:val="00996555"/>
    <w:rsid w:val="009A13C0"/>
    <w:rsid w:val="009A25E1"/>
    <w:rsid w:val="009A2973"/>
    <w:rsid w:val="009A414E"/>
    <w:rsid w:val="009A4531"/>
    <w:rsid w:val="009A4B01"/>
    <w:rsid w:val="009A4FE2"/>
    <w:rsid w:val="009A7C95"/>
    <w:rsid w:val="009B1E7B"/>
    <w:rsid w:val="009B3783"/>
    <w:rsid w:val="009B59D6"/>
    <w:rsid w:val="009B5B48"/>
    <w:rsid w:val="009B5C29"/>
    <w:rsid w:val="009B66A8"/>
    <w:rsid w:val="009C0662"/>
    <w:rsid w:val="009C0E99"/>
    <w:rsid w:val="009C28E3"/>
    <w:rsid w:val="009C2F4E"/>
    <w:rsid w:val="009C4A7A"/>
    <w:rsid w:val="009C556A"/>
    <w:rsid w:val="009D03A5"/>
    <w:rsid w:val="009D0461"/>
    <w:rsid w:val="009D08FF"/>
    <w:rsid w:val="009D0A90"/>
    <w:rsid w:val="009D1562"/>
    <w:rsid w:val="009D2E4F"/>
    <w:rsid w:val="009D75F0"/>
    <w:rsid w:val="009D7F14"/>
    <w:rsid w:val="009E0275"/>
    <w:rsid w:val="009E0532"/>
    <w:rsid w:val="009E38FB"/>
    <w:rsid w:val="009E42E2"/>
    <w:rsid w:val="009E5A31"/>
    <w:rsid w:val="009E6B1A"/>
    <w:rsid w:val="009F0475"/>
    <w:rsid w:val="009F15AA"/>
    <w:rsid w:val="009F30E5"/>
    <w:rsid w:val="009F5864"/>
    <w:rsid w:val="009F6A2E"/>
    <w:rsid w:val="009F7B97"/>
    <w:rsid w:val="00A023FB"/>
    <w:rsid w:val="00A064A9"/>
    <w:rsid w:val="00A07735"/>
    <w:rsid w:val="00A1009E"/>
    <w:rsid w:val="00A134C7"/>
    <w:rsid w:val="00A1564F"/>
    <w:rsid w:val="00A166F8"/>
    <w:rsid w:val="00A22437"/>
    <w:rsid w:val="00A23FA3"/>
    <w:rsid w:val="00A2683D"/>
    <w:rsid w:val="00A271F8"/>
    <w:rsid w:val="00A30ABB"/>
    <w:rsid w:val="00A34662"/>
    <w:rsid w:val="00A40EC8"/>
    <w:rsid w:val="00A42345"/>
    <w:rsid w:val="00A4440E"/>
    <w:rsid w:val="00A500A6"/>
    <w:rsid w:val="00A50796"/>
    <w:rsid w:val="00A50934"/>
    <w:rsid w:val="00A518EB"/>
    <w:rsid w:val="00A52852"/>
    <w:rsid w:val="00A5374F"/>
    <w:rsid w:val="00A54902"/>
    <w:rsid w:val="00A54B0B"/>
    <w:rsid w:val="00A61D2A"/>
    <w:rsid w:val="00A61D80"/>
    <w:rsid w:val="00A62B10"/>
    <w:rsid w:val="00A634A9"/>
    <w:rsid w:val="00A63D49"/>
    <w:rsid w:val="00A64515"/>
    <w:rsid w:val="00A656CC"/>
    <w:rsid w:val="00A65E6B"/>
    <w:rsid w:val="00A66471"/>
    <w:rsid w:val="00A72BAA"/>
    <w:rsid w:val="00A734C4"/>
    <w:rsid w:val="00A73556"/>
    <w:rsid w:val="00A74248"/>
    <w:rsid w:val="00A74569"/>
    <w:rsid w:val="00A7793E"/>
    <w:rsid w:val="00A81A29"/>
    <w:rsid w:val="00A8239B"/>
    <w:rsid w:val="00A83CE6"/>
    <w:rsid w:val="00A84269"/>
    <w:rsid w:val="00A85DEB"/>
    <w:rsid w:val="00A87424"/>
    <w:rsid w:val="00A92666"/>
    <w:rsid w:val="00A92EBC"/>
    <w:rsid w:val="00A97169"/>
    <w:rsid w:val="00A97ADF"/>
    <w:rsid w:val="00AA1609"/>
    <w:rsid w:val="00AA184B"/>
    <w:rsid w:val="00AA37DD"/>
    <w:rsid w:val="00AA3C24"/>
    <w:rsid w:val="00AA52FD"/>
    <w:rsid w:val="00AA7C7F"/>
    <w:rsid w:val="00AB1ED4"/>
    <w:rsid w:val="00AB1F4A"/>
    <w:rsid w:val="00AB55A9"/>
    <w:rsid w:val="00AB5BD1"/>
    <w:rsid w:val="00AC08CE"/>
    <w:rsid w:val="00AC3AD2"/>
    <w:rsid w:val="00AD0737"/>
    <w:rsid w:val="00AD0E4D"/>
    <w:rsid w:val="00AD2136"/>
    <w:rsid w:val="00AD2F83"/>
    <w:rsid w:val="00AE2CC2"/>
    <w:rsid w:val="00AE3A31"/>
    <w:rsid w:val="00AE4A94"/>
    <w:rsid w:val="00AE4C38"/>
    <w:rsid w:val="00AE6CDD"/>
    <w:rsid w:val="00AF0F3D"/>
    <w:rsid w:val="00AF512F"/>
    <w:rsid w:val="00AF6AEC"/>
    <w:rsid w:val="00AF6C2B"/>
    <w:rsid w:val="00AF73FB"/>
    <w:rsid w:val="00B00924"/>
    <w:rsid w:val="00B04D4F"/>
    <w:rsid w:val="00B04F37"/>
    <w:rsid w:val="00B12585"/>
    <w:rsid w:val="00B13E6E"/>
    <w:rsid w:val="00B156B6"/>
    <w:rsid w:val="00B15A32"/>
    <w:rsid w:val="00B170BE"/>
    <w:rsid w:val="00B17C9E"/>
    <w:rsid w:val="00B20C6D"/>
    <w:rsid w:val="00B2192A"/>
    <w:rsid w:val="00B2245E"/>
    <w:rsid w:val="00B25F67"/>
    <w:rsid w:val="00B31EC8"/>
    <w:rsid w:val="00B325E3"/>
    <w:rsid w:val="00B33698"/>
    <w:rsid w:val="00B34F01"/>
    <w:rsid w:val="00B3536F"/>
    <w:rsid w:val="00B369FB"/>
    <w:rsid w:val="00B41D87"/>
    <w:rsid w:val="00B464BF"/>
    <w:rsid w:val="00B4710F"/>
    <w:rsid w:val="00B478EB"/>
    <w:rsid w:val="00B561EB"/>
    <w:rsid w:val="00B5689E"/>
    <w:rsid w:val="00B57FA6"/>
    <w:rsid w:val="00B63EFD"/>
    <w:rsid w:val="00B70184"/>
    <w:rsid w:val="00B719E5"/>
    <w:rsid w:val="00B72F63"/>
    <w:rsid w:val="00B86896"/>
    <w:rsid w:val="00B87037"/>
    <w:rsid w:val="00B872C2"/>
    <w:rsid w:val="00B902C8"/>
    <w:rsid w:val="00B906B1"/>
    <w:rsid w:val="00B92F48"/>
    <w:rsid w:val="00B949B2"/>
    <w:rsid w:val="00BA0B3A"/>
    <w:rsid w:val="00BA29DD"/>
    <w:rsid w:val="00BA533A"/>
    <w:rsid w:val="00BA68D6"/>
    <w:rsid w:val="00BB0746"/>
    <w:rsid w:val="00BB716C"/>
    <w:rsid w:val="00BC141B"/>
    <w:rsid w:val="00BC210B"/>
    <w:rsid w:val="00BC2FEB"/>
    <w:rsid w:val="00BC34EE"/>
    <w:rsid w:val="00BC7EC6"/>
    <w:rsid w:val="00BD0A38"/>
    <w:rsid w:val="00BD14E3"/>
    <w:rsid w:val="00BD1B47"/>
    <w:rsid w:val="00BD5253"/>
    <w:rsid w:val="00BD546F"/>
    <w:rsid w:val="00BD7877"/>
    <w:rsid w:val="00BE0349"/>
    <w:rsid w:val="00BE0CAA"/>
    <w:rsid w:val="00BE171B"/>
    <w:rsid w:val="00BE25A2"/>
    <w:rsid w:val="00BE2D80"/>
    <w:rsid w:val="00BE6461"/>
    <w:rsid w:val="00BE74E9"/>
    <w:rsid w:val="00BF5489"/>
    <w:rsid w:val="00BF5D10"/>
    <w:rsid w:val="00BF7037"/>
    <w:rsid w:val="00BF7241"/>
    <w:rsid w:val="00BF727D"/>
    <w:rsid w:val="00BF7BEF"/>
    <w:rsid w:val="00C0080D"/>
    <w:rsid w:val="00C00A43"/>
    <w:rsid w:val="00C01539"/>
    <w:rsid w:val="00C0161E"/>
    <w:rsid w:val="00C01BDC"/>
    <w:rsid w:val="00C03C96"/>
    <w:rsid w:val="00C0762A"/>
    <w:rsid w:val="00C133A0"/>
    <w:rsid w:val="00C15A7F"/>
    <w:rsid w:val="00C16CA4"/>
    <w:rsid w:val="00C16F4A"/>
    <w:rsid w:val="00C20959"/>
    <w:rsid w:val="00C21528"/>
    <w:rsid w:val="00C22E4D"/>
    <w:rsid w:val="00C24FA9"/>
    <w:rsid w:val="00C333BB"/>
    <w:rsid w:val="00C35C5F"/>
    <w:rsid w:val="00C41CFC"/>
    <w:rsid w:val="00C43C35"/>
    <w:rsid w:val="00C44A98"/>
    <w:rsid w:val="00C4638D"/>
    <w:rsid w:val="00C517D0"/>
    <w:rsid w:val="00C53EFD"/>
    <w:rsid w:val="00C55075"/>
    <w:rsid w:val="00C60D4C"/>
    <w:rsid w:val="00C61C6F"/>
    <w:rsid w:val="00C62CCC"/>
    <w:rsid w:val="00C702A8"/>
    <w:rsid w:val="00C712A0"/>
    <w:rsid w:val="00C71490"/>
    <w:rsid w:val="00C73C60"/>
    <w:rsid w:val="00C74C4F"/>
    <w:rsid w:val="00C77553"/>
    <w:rsid w:val="00C77664"/>
    <w:rsid w:val="00C80A51"/>
    <w:rsid w:val="00C8482A"/>
    <w:rsid w:val="00C85FC4"/>
    <w:rsid w:val="00C86932"/>
    <w:rsid w:val="00C8697B"/>
    <w:rsid w:val="00C87469"/>
    <w:rsid w:val="00C93792"/>
    <w:rsid w:val="00C93881"/>
    <w:rsid w:val="00C94E3B"/>
    <w:rsid w:val="00CA08F8"/>
    <w:rsid w:val="00CA22A4"/>
    <w:rsid w:val="00CA2CB9"/>
    <w:rsid w:val="00CA324A"/>
    <w:rsid w:val="00CA6F32"/>
    <w:rsid w:val="00CB17C1"/>
    <w:rsid w:val="00CB261F"/>
    <w:rsid w:val="00CB3F02"/>
    <w:rsid w:val="00CB49D7"/>
    <w:rsid w:val="00CB6B13"/>
    <w:rsid w:val="00CC003F"/>
    <w:rsid w:val="00CC2B97"/>
    <w:rsid w:val="00CC47E0"/>
    <w:rsid w:val="00CC4D15"/>
    <w:rsid w:val="00CC6C95"/>
    <w:rsid w:val="00CD233F"/>
    <w:rsid w:val="00CD3AB0"/>
    <w:rsid w:val="00CD3C68"/>
    <w:rsid w:val="00CD4D02"/>
    <w:rsid w:val="00CD61EB"/>
    <w:rsid w:val="00CE196B"/>
    <w:rsid w:val="00CE39B4"/>
    <w:rsid w:val="00CE53A1"/>
    <w:rsid w:val="00CE61D5"/>
    <w:rsid w:val="00CE71AF"/>
    <w:rsid w:val="00CE7E7D"/>
    <w:rsid w:val="00CE7EF4"/>
    <w:rsid w:val="00CF03D4"/>
    <w:rsid w:val="00CF0840"/>
    <w:rsid w:val="00CF10F6"/>
    <w:rsid w:val="00CF2523"/>
    <w:rsid w:val="00CF2ACA"/>
    <w:rsid w:val="00CF4710"/>
    <w:rsid w:val="00CF5A3B"/>
    <w:rsid w:val="00D01826"/>
    <w:rsid w:val="00D0314C"/>
    <w:rsid w:val="00D03C80"/>
    <w:rsid w:val="00D04903"/>
    <w:rsid w:val="00D07577"/>
    <w:rsid w:val="00D1048B"/>
    <w:rsid w:val="00D1427B"/>
    <w:rsid w:val="00D148A1"/>
    <w:rsid w:val="00D1651C"/>
    <w:rsid w:val="00D17A10"/>
    <w:rsid w:val="00D21317"/>
    <w:rsid w:val="00D21597"/>
    <w:rsid w:val="00D219FA"/>
    <w:rsid w:val="00D2283D"/>
    <w:rsid w:val="00D2297F"/>
    <w:rsid w:val="00D22EF3"/>
    <w:rsid w:val="00D25FEB"/>
    <w:rsid w:val="00D26BBF"/>
    <w:rsid w:val="00D26E9E"/>
    <w:rsid w:val="00D27997"/>
    <w:rsid w:val="00D30FFD"/>
    <w:rsid w:val="00D33F5A"/>
    <w:rsid w:val="00D34BE0"/>
    <w:rsid w:val="00D369C0"/>
    <w:rsid w:val="00D401AD"/>
    <w:rsid w:val="00D45706"/>
    <w:rsid w:val="00D46A73"/>
    <w:rsid w:val="00D557EE"/>
    <w:rsid w:val="00D55D29"/>
    <w:rsid w:val="00D62446"/>
    <w:rsid w:val="00D6290D"/>
    <w:rsid w:val="00D643DC"/>
    <w:rsid w:val="00D71D3B"/>
    <w:rsid w:val="00D71DAA"/>
    <w:rsid w:val="00D724E4"/>
    <w:rsid w:val="00D725E7"/>
    <w:rsid w:val="00D73E11"/>
    <w:rsid w:val="00D74FA9"/>
    <w:rsid w:val="00D76F9B"/>
    <w:rsid w:val="00D77BE0"/>
    <w:rsid w:val="00D805AA"/>
    <w:rsid w:val="00D8258A"/>
    <w:rsid w:val="00D834BD"/>
    <w:rsid w:val="00D8411F"/>
    <w:rsid w:val="00D84247"/>
    <w:rsid w:val="00D87116"/>
    <w:rsid w:val="00D879AC"/>
    <w:rsid w:val="00D87FBA"/>
    <w:rsid w:val="00D93416"/>
    <w:rsid w:val="00D94E0A"/>
    <w:rsid w:val="00D95FBB"/>
    <w:rsid w:val="00DA0E69"/>
    <w:rsid w:val="00DA203D"/>
    <w:rsid w:val="00DA2B37"/>
    <w:rsid w:val="00DA646D"/>
    <w:rsid w:val="00DA672B"/>
    <w:rsid w:val="00DA7FAD"/>
    <w:rsid w:val="00DB077B"/>
    <w:rsid w:val="00DB7FF6"/>
    <w:rsid w:val="00DC0533"/>
    <w:rsid w:val="00DC2143"/>
    <w:rsid w:val="00DC5E0C"/>
    <w:rsid w:val="00DC6214"/>
    <w:rsid w:val="00DD14F6"/>
    <w:rsid w:val="00DD27EE"/>
    <w:rsid w:val="00DD39A5"/>
    <w:rsid w:val="00DE53B6"/>
    <w:rsid w:val="00DE7153"/>
    <w:rsid w:val="00DF0F92"/>
    <w:rsid w:val="00DF0F9C"/>
    <w:rsid w:val="00DF17CF"/>
    <w:rsid w:val="00DF3FBE"/>
    <w:rsid w:val="00DF661C"/>
    <w:rsid w:val="00DF7BBA"/>
    <w:rsid w:val="00E008E2"/>
    <w:rsid w:val="00E01885"/>
    <w:rsid w:val="00E01FD1"/>
    <w:rsid w:val="00E0539D"/>
    <w:rsid w:val="00E07CA0"/>
    <w:rsid w:val="00E13971"/>
    <w:rsid w:val="00E149C4"/>
    <w:rsid w:val="00E16D1D"/>
    <w:rsid w:val="00E1700A"/>
    <w:rsid w:val="00E2005F"/>
    <w:rsid w:val="00E22718"/>
    <w:rsid w:val="00E22737"/>
    <w:rsid w:val="00E3036A"/>
    <w:rsid w:val="00E3109A"/>
    <w:rsid w:val="00E31611"/>
    <w:rsid w:val="00E330E1"/>
    <w:rsid w:val="00E36085"/>
    <w:rsid w:val="00E36A31"/>
    <w:rsid w:val="00E408A7"/>
    <w:rsid w:val="00E4695A"/>
    <w:rsid w:val="00E47CA2"/>
    <w:rsid w:val="00E51F0A"/>
    <w:rsid w:val="00E570EB"/>
    <w:rsid w:val="00E5778B"/>
    <w:rsid w:val="00E6027D"/>
    <w:rsid w:val="00E60431"/>
    <w:rsid w:val="00E644D1"/>
    <w:rsid w:val="00E748AA"/>
    <w:rsid w:val="00E7504A"/>
    <w:rsid w:val="00E77B88"/>
    <w:rsid w:val="00E8173E"/>
    <w:rsid w:val="00E839CE"/>
    <w:rsid w:val="00E863B6"/>
    <w:rsid w:val="00E9026A"/>
    <w:rsid w:val="00E909BD"/>
    <w:rsid w:val="00E94374"/>
    <w:rsid w:val="00E95678"/>
    <w:rsid w:val="00E96FAC"/>
    <w:rsid w:val="00EA3439"/>
    <w:rsid w:val="00EA4734"/>
    <w:rsid w:val="00EA4F4B"/>
    <w:rsid w:val="00EA5102"/>
    <w:rsid w:val="00EA5B40"/>
    <w:rsid w:val="00EB4A0C"/>
    <w:rsid w:val="00EB5F50"/>
    <w:rsid w:val="00EB6B5B"/>
    <w:rsid w:val="00EB6FFB"/>
    <w:rsid w:val="00EC0101"/>
    <w:rsid w:val="00EC5771"/>
    <w:rsid w:val="00EC66DE"/>
    <w:rsid w:val="00EC7A20"/>
    <w:rsid w:val="00ED1D85"/>
    <w:rsid w:val="00ED3A8B"/>
    <w:rsid w:val="00ED42F6"/>
    <w:rsid w:val="00EE35DF"/>
    <w:rsid w:val="00EE4E48"/>
    <w:rsid w:val="00EE66EA"/>
    <w:rsid w:val="00EF047C"/>
    <w:rsid w:val="00EF12FF"/>
    <w:rsid w:val="00EF1385"/>
    <w:rsid w:val="00EF36F7"/>
    <w:rsid w:val="00EF44C9"/>
    <w:rsid w:val="00EF56C7"/>
    <w:rsid w:val="00EF6200"/>
    <w:rsid w:val="00F02500"/>
    <w:rsid w:val="00F0388A"/>
    <w:rsid w:val="00F06107"/>
    <w:rsid w:val="00F068F2"/>
    <w:rsid w:val="00F07381"/>
    <w:rsid w:val="00F20203"/>
    <w:rsid w:val="00F2031C"/>
    <w:rsid w:val="00F217DD"/>
    <w:rsid w:val="00F239E2"/>
    <w:rsid w:val="00F24E1A"/>
    <w:rsid w:val="00F255FB"/>
    <w:rsid w:val="00F2627E"/>
    <w:rsid w:val="00F32647"/>
    <w:rsid w:val="00F33A27"/>
    <w:rsid w:val="00F34B3A"/>
    <w:rsid w:val="00F34F12"/>
    <w:rsid w:val="00F37540"/>
    <w:rsid w:val="00F377DC"/>
    <w:rsid w:val="00F37DE5"/>
    <w:rsid w:val="00F41568"/>
    <w:rsid w:val="00F43B98"/>
    <w:rsid w:val="00F45475"/>
    <w:rsid w:val="00F5010F"/>
    <w:rsid w:val="00F501EE"/>
    <w:rsid w:val="00F50925"/>
    <w:rsid w:val="00F54733"/>
    <w:rsid w:val="00F614B7"/>
    <w:rsid w:val="00F61668"/>
    <w:rsid w:val="00F65F86"/>
    <w:rsid w:val="00F66472"/>
    <w:rsid w:val="00F71142"/>
    <w:rsid w:val="00F724C0"/>
    <w:rsid w:val="00F72B42"/>
    <w:rsid w:val="00F72D95"/>
    <w:rsid w:val="00F72FCF"/>
    <w:rsid w:val="00F74A90"/>
    <w:rsid w:val="00F76DB1"/>
    <w:rsid w:val="00F77733"/>
    <w:rsid w:val="00F80873"/>
    <w:rsid w:val="00F90E1B"/>
    <w:rsid w:val="00F929B5"/>
    <w:rsid w:val="00F9692A"/>
    <w:rsid w:val="00FA07CC"/>
    <w:rsid w:val="00FA0F38"/>
    <w:rsid w:val="00FA5545"/>
    <w:rsid w:val="00FA6188"/>
    <w:rsid w:val="00FA624B"/>
    <w:rsid w:val="00FA7228"/>
    <w:rsid w:val="00FB16FF"/>
    <w:rsid w:val="00FB193C"/>
    <w:rsid w:val="00FB24B0"/>
    <w:rsid w:val="00FB5993"/>
    <w:rsid w:val="00FB6B99"/>
    <w:rsid w:val="00FB6F56"/>
    <w:rsid w:val="00FC1A84"/>
    <w:rsid w:val="00FC25C0"/>
    <w:rsid w:val="00FC2870"/>
    <w:rsid w:val="00FC2D4E"/>
    <w:rsid w:val="00FC36D0"/>
    <w:rsid w:val="00FC5148"/>
    <w:rsid w:val="00FC51BF"/>
    <w:rsid w:val="00FC5CD1"/>
    <w:rsid w:val="00FC64EE"/>
    <w:rsid w:val="00FD02E7"/>
    <w:rsid w:val="00FD2713"/>
    <w:rsid w:val="00FD5E41"/>
    <w:rsid w:val="00FD6CFF"/>
    <w:rsid w:val="00FD76BB"/>
    <w:rsid w:val="00FE0138"/>
    <w:rsid w:val="00FE1903"/>
    <w:rsid w:val="00FE41D1"/>
    <w:rsid w:val="00FE489E"/>
    <w:rsid w:val="00FE71E1"/>
    <w:rsid w:val="00FF00E4"/>
    <w:rsid w:val="00FF0A1F"/>
    <w:rsid w:val="00FF10CA"/>
    <w:rsid w:val="00FF1AF4"/>
    <w:rsid w:val="00FF21C7"/>
    <w:rsid w:val="00FF2DCE"/>
    <w:rsid w:val="00FF3503"/>
    <w:rsid w:val="00FF3621"/>
    <w:rsid w:val="00FF44BB"/>
    <w:rsid w:val="00FF47F0"/>
    <w:rsid w:val="00FF567B"/>
    <w:rsid w:val="01B02ACA"/>
    <w:rsid w:val="01F60F3D"/>
    <w:rsid w:val="021B3E5B"/>
    <w:rsid w:val="03005F32"/>
    <w:rsid w:val="03006E83"/>
    <w:rsid w:val="031C2C00"/>
    <w:rsid w:val="03793318"/>
    <w:rsid w:val="037F6CFF"/>
    <w:rsid w:val="03B6703C"/>
    <w:rsid w:val="03E92BB0"/>
    <w:rsid w:val="04785A57"/>
    <w:rsid w:val="04903D2E"/>
    <w:rsid w:val="049A7689"/>
    <w:rsid w:val="04F012A8"/>
    <w:rsid w:val="05481CDE"/>
    <w:rsid w:val="05EF0D0F"/>
    <w:rsid w:val="06C727FA"/>
    <w:rsid w:val="06E652F3"/>
    <w:rsid w:val="072F054F"/>
    <w:rsid w:val="07673B71"/>
    <w:rsid w:val="07AF36EC"/>
    <w:rsid w:val="07C26EF5"/>
    <w:rsid w:val="07EE2F4F"/>
    <w:rsid w:val="083E5C89"/>
    <w:rsid w:val="086A7019"/>
    <w:rsid w:val="08881E3D"/>
    <w:rsid w:val="08A61FCA"/>
    <w:rsid w:val="08DC0CE3"/>
    <w:rsid w:val="08F262E8"/>
    <w:rsid w:val="08FC61E0"/>
    <w:rsid w:val="09097ED7"/>
    <w:rsid w:val="09B961EA"/>
    <w:rsid w:val="0A0F5287"/>
    <w:rsid w:val="0A1C4C6C"/>
    <w:rsid w:val="0A6264C6"/>
    <w:rsid w:val="0A6729D2"/>
    <w:rsid w:val="0A6C4C1D"/>
    <w:rsid w:val="0B0F28BF"/>
    <w:rsid w:val="0BEC4281"/>
    <w:rsid w:val="0C0422CE"/>
    <w:rsid w:val="0C0E588B"/>
    <w:rsid w:val="0C43308D"/>
    <w:rsid w:val="0C95684C"/>
    <w:rsid w:val="0CBD3020"/>
    <w:rsid w:val="0D0861A6"/>
    <w:rsid w:val="0D373202"/>
    <w:rsid w:val="0D3F3A70"/>
    <w:rsid w:val="0D50191B"/>
    <w:rsid w:val="0DAE2834"/>
    <w:rsid w:val="0DE91789"/>
    <w:rsid w:val="0DFE4517"/>
    <w:rsid w:val="0E0E7EFA"/>
    <w:rsid w:val="0E450810"/>
    <w:rsid w:val="0EA31652"/>
    <w:rsid w:val="0F421196"/>
    <w:rsid w:val="0F5F7BF6"/>
    <w:rsid w:val="0FAD381F"/>
    <w:rsid w:val="0FB63BDA"/>
    <w:rsid w:val="0FF9068B"/>
    <w:rsid w:val="1037648B"/>
    <w:rsid w:val="1075683F"/>
    <w:rsid w:val="109F412B"/>
    <w:rsid w:val="110A48DF"/>
    <w:rsid w:val="115E0FFE"/>
    <w:rsid w:val="115E11F5"/>
    <w:rsid w:val="119C6139"/>
    <w:rsid w:val="11A574CE"/>
    <w:rsid w:val="11B8090F"/>
    <w:rsid w:val="11E83665"/>
    <w:rsid w:val="12247B13"/>
    <w:rsid w:val="124B3CB6"/>
    <w:rsid w:val="124D2ABA"/>
    <w:rsid w:val="12AC1DBE"/>
    <w:rsid w:val="12C72588"/>
    <w:rsid w:val="12D213DC"/>
    <w:rsid w:val="12DA1B74"/>
    <w:rsid w:val="12F32100"/>
    <w:rsid w:val="13054276"/>
    <w:rsid w:val="1319666B"/>
    <w:rsid w:val="13564A6E"/>
    <w:rsid w:val="13A17ED7"/>
    <w:rsid w:val="13F3564F"/>
    <w:rsid w:val="14153285"/>
    <w:rsid w:val="141E3C5B"/>
    <w:rsid w:val="14312419"/>
    <w:rsid w:val="144D0E69"/>
    <w:rsid w:val="1496071E"/>
    <w:rsid w:val="149E014B"/>
    <w:rsid w:val="153D7637"/>
    <w:rsid w:val="159354FC"/>
    <w:rsid w:val="15BF5535"/>
    <w:rsid w:val="15E71228"/>
    <w:rsid w:val="166B4A95"/>
    <w:rsid w:val="168D62CE"/>
    <w:rsid w:val="169E74C6"/>
    <w:rsid w:val="16F11A03"/>
    <w:rsid w:val="17254A14"/>
    <w:rsid w:val="174C3DCB"/>
    <w:rsid w:val="177D6B3B"/>
    <w:rsid w:val="186762B5"/>
    <w:rsid w:val="18772BAB"/>
    <w:rsid w:val="18B576F2"/>
    <w:rsid w:val="18DC55AC"/>
    <w:rsid w:val="190346DB"/>
    <w:rsid w:val="192007E1"/>
    <w:rsid w:val="198238B2"/>
    <w:rsid w:val="199F5EF8"/>
    <w:rsid w:val="19E8052D"/>
    <w:rsid w:val="1A2A3359"/>
    <w:rsid w:val="1AC928B1"/>
    <w:rsid w:val="1AD172F0"/>
    <w:rsid w:val="1ADC0C93"/>
    <w:rsid w:val="1B2022AC"/>
    <w:rsid w:val="1B463BF0"/>
    <w:rsid w:val="1B5A5C29"/>
    <w:rsid w:val="1BB454C8"/>
    <w:rsid w:val="1C042CA0"/>
    <w:rsid w:val="1D9C5856"/>
    <w:rsid w:val="1E0A48E7"/>
    <w:rsid w:val="1E1A66FC"/>
    <w:rsid w:val="1E281736"/>
    <w:rsid w:val="1E5552A1"/>
    <w:rsid w:val="1EF9187A"/>
    <w:rsid w:val="1F153F3E"/>
    <w:rsid w:val="1F1C35AB"/>
    <w:rsid w:val="1F272541"/>
    <w:rsid w:val="1F3354A2"/>
    <w:rsid w:val="1F34717A"/>
    <w:rsid w:val="1F4C136E"/>
    <w:rsid w:val="1F751BFC"/>
    <w:rsid w:val="1FBA5909"/>
    <w:rsid w:val="1FC96BAF"/>
    <w:rsid w:val="200A709F"/>
    <w:rsid w:val="20613320"/>
    <w:rsid w:val="20D87C24"/>
    <w:rsid w:val="21413CA3"/>
    <w:rsid w:val="21AF5765"/>
    <w:rsid w:val="21D04BFE"/>
    <w:rsid w:val="22010909"/>
    <w:rsid w:val="23604700"/>
    <w:rsid w:val="23776E5E"/>
    <w:rsid w:val="23945D83"/>
    <w:rsid w:val="23B94FDF"/>
    <w:rsid w:val="23D56A02"/>
    <w:rsid w:val="23F00E30"/>
    <w:rsid w:val="24997AB9"/>
    <w:rsid w:val="26321118"/>
    <w:rsid w:val="2678541F"/>
    <w:rsid w:val="26B36A0B"/>
    <w:rsid w:val="26E81F3D"/>
    <w:rsid w:val="26EF3336"/>
    <w:rsid w:val="26FA2C21"/>
    <w:rsid w:val="27802014"/>
    <w:rsid w:val="2794745E"/>
    <w:rsid w:val="2808462C"/>
    <w:rsid w:val="282D245C"/>
    <w:rsid w:val="283C12A1"/>
    <w:rsid w:val="285C614E"/>
    <w:rsid w:val="290E7892"/>
    <w:rsid w:val="295F30F0"/>
    <w:rsid w:val="29686EA4"/>
    <w:rsid w:val="297476A1"/>
    <w:rsid w:val="29B81D6F"/>
    <w:rsid w:val="29E04980"/>
    <w:rsid w:val="2A783E07"/>
    <w:rsid w:val="2A875565"/>
    <w:rsid w:val="2AF455EF"/>
    <w:rsid w:val="2B27302D"/>
    <w:rsid w:val="2B7A4F3A"/>
    <w:rsid w:val="2C482768"/>
    <w:rsid w:val="2C505F71"/>
    <w:rsid w:val="2C8E7ED2"/>
    <w:rsid w:val="2CCA5013"/>
    <w:rsid w:val="2CD36DDA"/>
    <w:rsid w:val="2D0D629C"/>
    <w:rsid w:val="2D265607"/>
    <w:rsid w:val="2D9A4AA3"/>
    <w:rsid w:val="2DAF6AB4"/>
    <w:rsid w:val="2E070C0C"/>
    <w:rsid w:val="2E200009"/>
    <w:rsid w:val="2E3D25CA"/>
    <w:rsid w:val="2E842A40"/>
    <w:rsid w:val="2EF94FFA"/>
    <w:rsid w:val="2F01486F"/>
    <w:rsid w:val="2F0566DC"/>
    <w:rsid w:val="2F180000"/>
    <w:rsid w:val="2F3B2219"/>
    <w:rsid w:val="2F3C5149"/>
    <w:rsid w:val="2F663C9B"/>
    <w:rsid w:val="2F7210D0"/>
    <w:rsid w:val="2F735165"/>
    <w:rsid w:val="2F7B5A8F"/>
    <w:rsid w:val="2F9A76A8"/>
    <w:rsid w:val="2FA720AF"/>
    <w:rsid w:val="2FDB7406"/>
    <w:rsid w:val="30021D7E"/>
    <w:rsid w:val="30F355AD"/>
    <w:rsid w:val="31F676F6"/>
    <w:rsid w:val="31FD4F1E"/>
    <w:rsid w:val="32E1173E"/>
    <w:rsid w:val="33BE3A4C"/>
    <w:rsid w:val="34442F88"/>
    <w:rsid w:val="345366B6"/>
    <w:rsid w:val="345C47DF"/>
    <w:rsid w:val="3465037E"/>
    <w:rsid w:val="346F7F6E"/>
    <w:rsid w:val="347D28D2"/>
    <w:rsid w:val="34C2658D"/>
    <w:rsid w:val="34F5139F"/>
    <w:rsid w:val="352A30E9"/>
    <w:rsid w:val="358B4900"/>
    <w:rsid w:val="359657BF"/>
    <w:rsid w:val="362379FA"/>
    <w:rsid w:val="36661FDE"/>
    <w:rsid w:val="36BC4AA7"/>
    <w:rsid w:val="37244BAE"/>
    <w:rsid w:val="37433DE1"/>
    <w:rsid w:val="37645EF3"/>
    <w:rsid w:val="37C04147"/>
    <w:rsid w:val="386E2892"/>
    <w:rsid w:val="38935922"/>
    <w:rsid w:val="38AF6FF3"/>
    <w:rsid w:val="391243DE"/>
    <w:rsid w:val="3A171C11"/>
    <w:rsid w:val="3A61211F"/>
    <w:rsid w:val="3B74134C"/>
    <w:rsid w:val="3B9E34D3"/>
    <w:rsid w:val="3BD653B2"/>
    <w:rsid w:val="3C1D1558"/>
    <w:rsid w:val="3C221FAB"/>
    <w:rsid w:val="3C777AC6"/>
    <w:rsid w:val="3C783CFE"/>
    <w:rsid w:val="3CAC62F8"/>
    <w:rsid w:val="3CB705CC"/>
    <w:rsid w:val="3CC13A54"/>
    <w:rsid w:val="3D75565F"/>
    <w:rsid w:val="3D904B14"/>
    <w:rsid w:val="3D912551"/>
    <w:rsid w:val="3DAE1B90"/>
    <w:rsid w:val="3DFF0528"/>
    <w:rsid w:val="3E2E6C67"/>
    <w:rsid w:val="3E6F4DC1"/>
    <w:rsid w:val="3E741C74"/>
    <w:rsid w:val="3F40791B"/>
    <w:rsid w:val="3F445316"/>
    <w:rsid w:val="3F9F32C3"/>
    <w:rsid w:val="3FE91963"/>
    <w:rsid w:val="40235EFE"/>
    <w:rsid w:val="405820DF"/>
    <w:rsid w:val="41256269"/>
    <w:rsid w:val="41281AE7"/>
    <w:rsid w:val="41A5749B"/>
    <w:rsid w:val="41D14E5F"/>
    <w:rsid w:val="41DA1A44"/>
    <w:rsid w:val="421D17D8"/>
    <w:rsid w:val="42374BAB"/>
    <w:rsid w:val="424A73E4"/>
    <w:rsid w:val="42950E0B"/>
    <w:rsid w:val="42E854A4"/>
    <w:rsid w:val="430D4C1C"/>
    <w:rsid w:val="436D37D8"/>
    <w:rsid w:val="43E21B4B"/>
    <w:rsid w:val="43E34FC2"/>
    <w:rsid w:val="43EE0430"/>
    <w:rsid w:val="44A83310"/>
    <w:rsid w:val="44ED7277"/>
    <w:rsid w:val="4510656C"/>
    <w:rsid w:val="455279FA"/>
    <w:rsid w:val="45AF6907"/>
    <w:rsid w:val="45CF6BC8"/>
    <w:rsid w:val="460A3B75"/>
    <w:rsid w:val="46120E8D"/>
    <w:rsid w:val="46C114AD"/>
    <w:rsid w:val="46D73A8B"/>
    <w:rsid w:val="477C06F3"/>
    <w:rsid w:val="47E93238"/>
    <w:rsid w:val="47EA2CA7"/>
    <w:rsid w:val="47EB7D00"/>
    <w:rsid w:val="484D5FF9"/>
    <w:rsid w:val="48565F62"/>
    <w:rsid w:val="48740679"/>
    <w:rsid w:val="48772512"/>
    <w:rsid w:val="48A23DBB"/>
    <w:rsid w:val="48A625A6"/>
    <w:rsid w:val="49574E57"/>
    <w:rsid w:val="496C7304"/>
    <w:rsid w:val="49831937"/>
    <w:rsid w:val="4A361D77"/>
    <w:rsid w:val="4A727472"/>
    <w:rsid w:val="4A895A2B"/>
    <w:rsid w:val="4AF22BAC"/>
    <w:rsid w:val="4B3D5031"/>
    <w:rsid w:val="4B5769FC"/>
    <w:rsid w:val="4B9C4296"/>
    <w:rsid w:val="4BA72DF7"/>
    <w:rsid w:val="4BE50A77"/>
    <w:rsid w:val="4C6323BE"/>
    <w:rsid w:val="4C7644C5"/>
    <w:rsid w:val="4CCE3FC9"/>
    <w:rsid w:val="4D05004B"/>
    <w:rsid w:val="4D1370B3"/>
    <w:rsid w:val="4D63145B"/>
    <w:rsid w:val="4F335051"/>
    <w:rsid w:val="4F3D51DB"/>
    <w:rsid w:val="4F433BD5"/>
    <w:rsid w:val="4F893F9B"/>
    <w:rsid w:val="50063D5C"/>
    <w:rsid w:val="503C110B"/>
    <w:rsid w:val="50453072"/>
    <w:rsid w:val="508D403B"/>
    <w:rsid w:val="512F7021"/>
    <w:rsid w:val="5170197E"/>
    <w:rsid w:val="51F0165A"/>
    <w:rsid w:val="522F7C4A"/>
    <w:rsid w:val="524E5E92"/>
    <w:rsid w:val="52B0663B"/>
    <w:rsid w:val="52BF366C"/>
    <w:rsid w:val="53593C0F"/>
    <w:rsid w:val="53973415"/>
    <w:rsid w:val="539A55DE"/>
    <w:rsid w:val="53AA70AA"/>
    <w:rsid w:val="53D2015F"/>
    <w:rsid w:val="542955AB"/>
    <w:rsid w:val="54585410"/>
    <w:rsid w:val="54CE6930"/>
    <w:rsid w:val="554F68DC"/>
    <w:rsid w:val="55AC3232"/>
    <w:rsid w:val="55EF6EA2"/>
    <w:rsid w:val="55FE1330"/>
    <w:rsid w:val="56546A09"/>
    <w:rsid w:val="566F3E6F"/>
    <w:rsid w:val="57B306A5"/>
    <w:rsid w:val="57E370FC"/>
    <w:rsid w:val="58590F39"/>
    <w:rsid w:val="585A79C9"/>
    <w:rsid w:val="588E45BE"/>
    <w:rsid w:val="58CF2DBA"/>
    <w:rsid w:val="58F57C76"/>
    <w:rsid w:val="593F0E57"/>
    <w:rsid w:val="59401D5D"/>
    <w:rsid w:val="59D2293C"/>
    <w:rsid w:val="59FD2247"/>
    <w:rsid w:val="5A5E277B"/>
    <w:rsid w:val="5AA95451"/>
    <w:rsid w:val="5AB204EE"/>
    <w:rsid w:val="5ABC4F82"/>
    <w:rsid w:val="5B493FF8"/>
    <w:rsid w:val="5C123B63"/>
    <w:rsid w:val="5C387B13"/>
    <w:rsid w:val="5CA10C69"/>
    <w:rsid w:val="5D133995"/>
    <w:rsid w:val="5D31046E"/>
    <w:rsid w:val="5D336EBB"/>
    <w:rsid w:val="5D4039B9"/>
    <w:rsid w:val="5D6042FC"/>
    <w:rsid w:val="5DF85D1A"/>
    <w:rsid w:val="5E390784"/>
    <w:rsid w:val="5E580AD7"/>
    <w:rsid w:val="5F216A6B"/>
    <w:rsid w:val="5F833E02"/>
    <w:rsid w:val="5F8F4C12"/>
    <w:rsid w:val="5F9431EE"/>
    <w:rsid w:val="5F9C17D2"/>
    <w:rsid w:val="5FF1355C"/>
    <w:rsid w:val="601C3985"/>
    <w:rsid w:val="60474081"/>
    <w:rsid w:val="60C83931"/>
    <w:rsid w:val="61400A4E"/>
    <w:rsid w:val="61715E65"/>
    <w:rsid w:val="61BA0303"/>
    <w:rsid w:val="61E95E20"/>
    <w:rsid w:val="62214878"/>
    <w:rsid w:val="622D0238"/>
    <w:rsid w:val="62567F6D"/>
    <w:rsid w:val="62B52B4C"/>
    <w:rsid w:val="63217761"/>
    <w:rsid w:val="6331521B"/>
    <w:rsid w:val="644F2E6F"/>
    <w:rsid w:val="64C607B1"/>
    <w:rsid w:val="64C93AF2"/>
    <w:rsid w:val="652841BC"/>
    <w:rsid w:val="654957EE"/>
    <w:rsid w:val="65805A63"/>
    <w:rsid w:val="661F3E8A"/>
    <w:rsid w:val="66996033"/>
    <w:rsid w:val="66E82C2B"/>
    <w:rsid w:val="671A46B6"/>
    <w:rsid w:val="67564668"/>
    <w:rsid w:val="67E438BE"/>
    <w:rsid w:val="68135C94"/>
    <w:rsid w:val="682C399E"/>
    <w:rsid w:val="68522C06"/>
    <w:rsid w:val="68783931"/>
    <w:rsid w:val="6996168C"/>
    <w:rsid w:val="6A16327A"/>
    <w:rsid w:val="6A836F67"/>
    <w:rsid w:val="6AFC4F04"/>
    <w:rsid w:val="6B2F1E37"/>
    <w:rsid w:val="6B9D71DB"/>
    <w:rsid w:val="6CB87378"/>
    <w:rsid w:val="6CE716B1"/>
    <w:rsid w:val="6D525C9E"/>
    <w:rsid w:val="6D605601"/>
    <w:rsid w:val="6D994C54"/>
    <w:rsid w:val="6DC441D1"/>
    <w:rsid w:val="6E5D1F3D"/>
    <w:rsid w:val="6E7D14BE"/>
    <w:rsid w:val="6E7F69FA"/>
    <w:rsid w:val="6E8744AD"/>
    <w:rsid w:val="6ED52909"/>
    <w:rsid w:val="6F480518"/>
    <w:rsid w:val="6F656F05"/>
    <w:rsid w:val="6F8A6CFE"/>
    <w:rsid w:val="6F9D50FD"/>
    <w:rsid w:val="6FCD4B40"/>
    <w:rsid w:val="6FDA72C7"/>
    <w:rsid w:val="70095B09"/>
    <w:rsid w:val="7030721D"/>
    <w:rsid w:val="707B0473"/>
    <w:rsid w:val="7096668D"/>
    <w:rsid w:val="70A25601"/>
    <w:rsid w:val="70CA6CC6"/>
    <w:rsid w:val="70FE7828"/>
    <w:rsid w:val="711B7094"/>
    <w:rsid w:val="71506D92"/>
    <w:rsid w:val="71623A05"/>
    <w:rsid w:val="71A3165C"/>
    <w:rsid w:val="71B459E8"/>
    <w:rsid w:val="71C43584"/>
    <w:rsid w:val="71D66827"/>
    <w:rsid w:val="728E05F0"/>
    <w:rsid w:val="72B021D7"/>
    <w:rsid w:val="73096A33"/>
    <w:rsid w:val="73707ADB"/>
    <w:rsid w:val="73747AB4"/>
    <w:rsid w:val="7383687D"/>
    <w:rsid w:val="738838E0"/>
    <w:rsid w:val="73B37B3A"/>
    <w:rsid w:val="73B4565E"/>
    <w:rsid w:val="740C437B"/>
    <w:rsid w:val="745549AA"/>
    <w:rsid w:val="748237C2"/>
    <w:rsid w:val="748E62D9"/>
    <w:rsid w:val="749D612F"/>
    <w:rsid w:val="74C958AB"/>
    <w:rsid w:val="74D96C15"/>
    <w:rsid w:val="74F45019"/>
    <w:rsid w:val="75070AEC"/>
    <w:rsid w:val="758C196C"/>
    <w:rsid w:val="758E053E"/>
    <w:rsid w:val="75D0111D"/>
    <w:rsid w:val="76175D85"/>
    <w:rsid w:val="766A30D1"/>
    <w:rsid w:val="770B6DEA"/>
    <w:rsid w:val="775A2DF9"/>
    <w:rsid w:val="778E71A6"/>
    <w:rsid w:val="77BA1F01"/>
    <w:rsid w:val="788A56FD"/>
    <w:rsid w:val="78EC543F"/>
    <w:rsid w:val="78F900E8"/>
    <w:rsid w:val="79445556"/>
    <w:rsid w:val="79860686"/>
    <w:rsid w:val="798F5FEF"/>
    <w:rsid w:val="79941CFF"/>
    <w:rsid w:val="79C23DCD"/>
    <w:rsid w:val="7A1D0170"/>
    <w:rsid w:val="7A404C96"/>
    <w:rsid w:val="7A4F73A6"/>
    <w:rsid w:val="7AAC0E4E"/>
    <w:rsid w:val="7AF107C2"/>
    <w:rsid w:val="7B1B2FEF"/>
    <w:rsid w:val="7B47701A"/>
    <w:rsid w:val="7B5B523A"/>
    <w:rsid w:val="7B785ABD"/>
    <w:rsid w:val="7B992250"/>
    <w:rsid w:val="7BD70FB1"/>
    <w:rsid w:val="7D1B01E2"/>
    <w:rsid w:val="7D4F4253"/>
    <w:rsid w:val="7D6900A4"/>
    <w:rsid w:val="7D9C38C6"/>
    <w:rsid w:val="7DB97A94"/>
    <w:rsid w:val="7DC03C13"/>
    <w:rsid w:val="7DE60D1C"/>
    <w:rsid w:val="7DEC070B"/>
    <w:rsid w:val="7E2715A2"/>
    <w:rsid w:val="7E3A7557"/>
    <w:rsid w:val="7EB45DA1"/>
    <w:rsid w:val="7F3F1DA2"/>
    <w:rsid w:val="7F9425C7"/>
    <w:rsid w:val="7FDF0781"/>
    <w:rsid w:val="7FE003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2" type="callout" idref="#AutoShape 3"/>
        <o:r id="V:Rule3"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qFormat="1"/>
    <w:lsdException w:name="annotation text" w:semiHidden="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B02D5"/>
    <w:pPr>
      <w:widowControl w:val="0"/>
      <w:jc w:val="both"/>
    </w:pPr>
    <w:rPr>
      <w:kern w:val="2"/>
      <w:sz w:val="21"/>
      <w:szCs w:val="24"/>
    </w:rPr>
  </w:style>
  <w:style w:type="paragraph" w:styleId="1">
    <w:name w:val="heading 1"/>
    <w:basedOn w:val="a0"/>
    <w:next w:val="a0"/>
    <w:link w:val="1Char"/>
    <w:qFormat/>
    <w:rsid w:val="005B02D5"/>
    <w:pPr>
      <w:keepNext/>
      <w:keepLines/>
      <w:spacing w:line="360" w:lineRule="auto"/>
      <w:jc w:val="center"/>
      <w:outlineLvl w:val="0"/>
    </w:pPr>
    <w:rPr>
      <w:b/>
      <w:bCs/>
      <w:kern w:val="44"/>
      <w:sz w:val="28"/>
      <w:szCs w:val="44"/>
    </w:rPr>
  </w:style>
  <w:style w:type="paragraph" w:styleId="2">
    <w:name w:val="heading 2"/>
    <w:basedOn w:val="a0"/>
    <w:next w:val="a0"/>
    <w:link w:val="2Char"/>
    <w:uiPriority w:val="1"/>
    <w:qFormat/>
    <w:rsid w:val="005B02D5"/>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5B02D5"/>
    <w:pPr>
      <w:keepNext/>
      <w:keepLines/>
      <w:spacing w:line="360" w:lineRule="auto"/>
      <w:outlineLvl w:val="2"/>
    </w:pPr>
    <w:rPr>
      <w:b/>
      <w:bCs/>
      <w:sz w:val="24"/>
      <w:szCs w:val="32"/>
    </w:rPr>
  </w:style>
  <w:style w:type="paragraph" w:styleId="4">
    <w:name w:val="heading 4"/>
    <w:basedOn w:val="a0"/>
    <w:next w:val="a0"/>
    <w:qFormat/>
    <w:rsid w:val="005B02D5"/>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link w:val="5Char"/>
    <w:qFormat/>
    <w:rsid w:val="005B02D5"/>
    <w:pPr>
      <w:keepNext/>
      <w:keepLines/>
      <w:spacing w:before="280" w:after="290" w:line="376" w:lineRule="auto"/>
      <w:outlineLvl w:val="4"/>
    </w:pPr>
    <w:rPr>
      <w:b/>
      <w:bCs/>
      <w:sz w:val="28"/>
      <w:szCs w:val="28"/>
    </w:rPr>
  </w:style>
  <w:style w:type="paragraph" w:styleId="6">
    <w:name w:val="heading 6"/>
    <w:basedOn w:val="a0"/>
    <w:next w:val="a0"/>
    <w:qFormat/>
    <w:rsid w:val="005B02D5"/>
    <w:pPr>
      <w:keepNext/>
      <w:keepLines/>
      <w:spacing w:before="240" w:after="64" w:line="320" w:lineRule="auto"/>
      <w:outlineLvl w:val="5"/>
    </w:pPr>
    <w:rPr>
      <w:rFonts w:ascii="Arial" w:eastAsia="黑体" w:hAnsi="Arial"/>
      <w:b/>
      <w:bCs/>
      <w:sz w:val="24"/>
    </w:rPr>
  </w:style>
  <w:style w:type="paragraph" w:styleId="7">
    <w:name w:val="heading 7"/>
    <w:basedOn w:val="a0"/>
    <w:next w:val="a0"/>
    <w:qFormat/>
    <w:rsid w:val="005B02D5"/>
    <w:pPr>
      <w:keepNext/>
      <w:keepLines/>
      <w:spacing w:before="240" w:after="64" w:line="320" w:lineRule="auto"/>
      <w:outlineLvl w:val="6"/>
    </w:pPr>
    <w:rPr>
      <w:b/>
      <w:bCs/>
      <w:sz w:val="24"/>
    </w:rPr>
  </w:style>
  <w:style w:type="paragraph" w:styleId="8">
    <w:name w:val="heading 8"/>
    <w:basedOn w:val="a0"/>
    <w:next w:val="a0"/>
    <w:qFormat/>
    <w:rsid w:val="005B02D5"/>
    <w:pPr>
      <w:keepNext/>
      <w:keepLines/>
      <w:spacing w:before="240" w:after="64" w:line="320" w:lineRule="auto"/>
      <w:outlineLvl w:val="7"/>
    </w:pPr>
    <w:rPr>
      <w:rFonts w:ascii="Arial" w:eastAsia="黑体" w:hAnsi="Arial"/>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0">
    <w:name w:val="List 3"/>
    <w:basedOn w:val="a0"/>
    <w:semiHidden/>
    <w:qFormat/>
    <w:rsid w:val="005B02D5"/>
    <w:pPr>
      <w:ind w:leftChars="400" w:left="100" w:hangingChars="200" w:hanging="200"/>
    </w:pPr>
  </w:style>
  <w:style w:type="paragraph" w:styleId="a4">
    <w:name w:val="Normal Indent"/>
    <w:basedOn w:val="a0"/>
    <w:semiHidden/>
    <w:qFormat/>
    <w:rsid w:val="005B02D5"/>
    <w:pPr>
      <w:adjustRightInd w:val="0"/>
      <w:spacing w:line="312" w:lineRule="atLeast"/>
      <w:ind w:firstLine="420"/>
      <w:textAlignment w:val="baseline"/>
    </w:pPr>
    <w:rPr>
      <w:kern w:val="0"/>
      <w:szCs w:val="20"/>
    </w:rPr>
  </w:style>
  <w:style w:type="paragraph" w:styleId="a">
    <w:name w:val="List Bullet"/>
    <w:basedOn w:val="a0"/>
    <w:qFormat/>
    <w:rsid w:val="005B02D5"/>
    <w:pPr>
      <w:numPr>
        <w:numId w:val="1"/>
      </w:numPr>
      <w:tabs>
        <w:tab w:val="left" w:pos="360"/>
      </w:tabs>
    </w:pPr>
  </w:style>
  <w:style w:type="paragraph" w:styleId="a5">
    <w:name w:val="Document Map"/>
    <w:basedOn w:val="a0"/>
    <w:link w:val="Char"/>
    <w:qFormat/>
    <w:rsid w:val="005B02D5"/>
    <w:pPr>
      <w:shd w:val="clear" w:color="auto" w:fill="000080"/>
    </w:pPr>
  </w:style>
  <w:style w:type="paragraph" w:styleId="a6">
    <w:name w:val="annotation text"/>
    <w:basedOn w:val="a0"/>
    <w:semiHidden/>
    <w:qFormat/>
    <w:rsid w:val="005B02D5"/>
    <w:pPr>
      <w:jc w:val="left"/>
    </w:pPr>
  </w:style>
  <w:style w:type="paragraph" w:styleId="31">
    <w:name w:val="Body Text 3"/>
    <w:basedOn w:val="a0"/>
    <w:qFormat/>
    <w:rsid w:val="005B02D5"/>
    <w:pPr>
      <w:spacing w:after="120"/>
    </w:pPr>
    <w:rPr>
      <w:sz w:val="16"/>
      <w:szCs w:val="16"/>
    </w:rPr>
  </w:style>
  <w:style w:type="paragraph" w:styleId="a7">
    <w:name w:val="Body Text"/>
    <w:basedOn w:val="a0"/>
    <w:link w:val="Char0"/>
    <w:qFormat/>
    <w:rsid w:val="005B02D5"/>
    <w:rPr>
      <w:sz w:val="24"/>
    </w:rPr>
  </w:style>
  <w:style w:type="paragraph" w:styleId="a8">
    <w:name w:val="Body Text Indent"/>
    <w:basedOn w:val="a0"/>
    <w:qFormat/>
    <w:rsid w:val="005B02D5"/>
    <w:pPr>
      <w:spacing w:after="120"/>
      <w:ind w:leftChars="200" w:left="420"/>
    </w:pPr>
  </w:style>
  <w:style w:type="paragraph" w:styleId="32">
    <w:name w:val="toc 3"/>
    <w:basedOn w:val="a0"/>
    <w:next w:val="a0"/>
    <w:uiPriority w:val="39"/>
    <w:qFormat/>
    <w:rsid w:val="005B02D5"/>
    <w:pPr>
      <w:tabs>
        <w:tab w:val="right" w:leader="dot" w:pos="8777"/>
      </w:tabs>
      <w:ind w:leftChars="-10" w:left="-2" w:hangingChars="8" w:hanging="19"/>
    </w:pPr>
    <w:rPr>
      <w:rFonts w:ascii="宋体" w:hAnsi="宋体"/>
    </w:rPr>
  </w:style>
  <w:style w:type="paragraph" w:styleId="a9">
    <w:name w:val="Plain Text"/>
    <w:basedOn w:val="a0"/>
    <w:link w:val="Char1"/>
    <w:uiPriority w:val="99"/>
    <w:qFormat/>
    <w:rsid w:val="005B02D5"/>
    <w:pPr>
      <w:adjustRightInd w:val="0"/>
      <w:spacing w:line="360" w:lineRule="atLeast"/>
      <w:textAlignment w:val="baseline"/>
    </w:pPr>
    <w:rPr>
      <w:rFonts w:ascii="宋体" w:hAnsi="Courier New"/>
      <w:szCs w:val="20"/>
    </w:rPr>
  </w:style>
  <w:style w:type="paragraph" w:styleId="aa">
    <w:name w:val="Date"/>
    <w:basedOn w:val="a0"/>
    <w:next w:val="a0"/>
    <w:qFormat/>
    <w:rsid w:val="005B02D5"/>
    <w:pPr>
      <w:ind w:leftChars="2500" w:left="100"/>
    </w:pPr>
  </w:style>
  <w:style w:type="paragraph" w:styleId="20">
    <w:name w:val="Body Text Indent 2"/>
    <w:basedOn w:val="a0"/>
    <w:link w:val="2Char0"/>
    <w:qFormat/>
    <w:rsid w:val="005B02D5"/>
    <w:pPr>
      <w:spacing w:after="120" w:line="480" w:lineRule="auto"/>
      <w:ind w:leftChars="200" w:left="420"/>
    </w:pPr>
  </w:style>
  <w:style w:type="paragraph" w:styleId="ab">
    <w:name w:val="Balloon Text"/>
    <w:basedOn w:val="a0"/>
    <w:semiHidden/>
    <w:qFormat/>
    <w:rsid w:val="005B02D5"/>
    <w:rPr>
      <w:sz w:val="18"/>
      <w:szCs w:val="18"/>
    </w:rPr>
  </w:style>
  <w:style w:type="paragraph" w:styleId="ac">
    <w:name w:val="footer"/>
    <w:basedOn w:val="a0"/>
    <w:qFormat/>
    <w:rsid w:val="005B02D5"/>
    <w:pPr>
      <w:tabs>
        <w:tab w:val="center" w:pos="4153"/>
        <w:tab w:val="right" w:pos="8306"/>
      </w:tabs>
      <w:snapToGrid w:val="0"/>
      <w:jc w:val="left"/>
    </w:pPr>
    <w:rPr>
      <w:sz w:val="18"/>
      <w:szCs w:val="18"/>
    </w:rPr>
  </w:style>
  <w:style w:type="paragraph" w:styleId="ad">
    <w:name w:val="header"/>
    <w:basedOn w:val="a0"/>
    <w:link w:val="Char2"/>
    <w:qFormat/>
    <w:rsid w:val="005B02D5"/>
    <w:pPr>
      <w:tabs>
        <w:tab w:val="center" w:pos="4153"/>
        <w:tab w:val="right" w:pos="8306"/>
      </w:tabs>
      <w:snapToGrid w:val="0"/>
      <w:jc w:val="center"/>
    </w:pPr>
    <w:rPr>
      <w:sz w:val="18"/>
      <w:szCs w:val="18"/>
      <w:u w:val="double"/>
    </w:rPr>
  </w:style>
  <w:style w:type="paragraph" w:styleId="10">
    <w:name w:val="toc 1"/>
    <w:basedOn w:val="a0"/>
    <w:next w:val="a0"/>
    <w:uiPriority w:val="39"/>
    <w:qFormat/>
    <w:rsid w:val="005B02D5"/>
    <w:pPr>
      <w:tabs>
        <w:tab w:val="right" w:leader="middleDot" w:pos="8777"/>
      </w:tabs>
      <w:spacing w:line="400" w:lineRule="exact"/>
      <w:ind w:rightChars="-12" w:right="-25"/>
    </w:pPr>
    <w:rPr>
      <w:szCs w:val="21"/>
    </w:rPr>
  </w:style>
  <w:style w:type="paragraph" w:styleId="ae">
    <w:name w:val="footnote text"/>
    <w:basedOn w:val="a0"/>
    <w:qFormat/>
    <w:rsid w:val="005B02D5"/>
    <w:pPr>
      <w:snapToGrid w:val="0"/>
      <w:jc w:val="left"/>
    </w:pPr>
    <w:rPr>
      <w:sz w:val="18"/>
      <w:szCs w:val="18"/>
    </w:rPr>
  </w:style>
  <w:style w:type="paragraph" w:styleId="21">
    <w:name w:val="toc 2"/>
    <w:basedOn w:val="a0"/>
    <w:next w:val="a0"/>
    <w:uiPriority w:val="39"/>
    <w:qFormat/>
    <w:rsid w:val="005B02D5"/>
    <w:pPr>
      <w:ind w:leftChars="200" w:left="420"/>
    </w:pPr>
  </w:style>
  <w:style w:type="paragraph" w:styleId="22">
    <w:name w:val="Body Text 2"/>
    <w:basedOn w:val="a0"/>
    <w:qFormat/>
    <w:rsid w:val="005B02D5"/>
    <w:pPr>
      <w:spacing w:after="120" w:line="480" w:lineRule="auto"/>
    </w:pPr>
  </w:style>
  <w:style w:type="paragraph" w:styleId="af">
    <w:name w:val="Normal (Web)"/>
    <w:basedOn w:val="a0"/>
    <w:uiPriority w:val="99"/>
    <w:qFormat/>
    <w:rsid w:val="005B02D5"/>
    <w:pPr>
      <w:widowControl/>
      <w:spacing w:before="100" w:beforeAutospacing="1" w:after="100" w:afterAutospacing="1"/>
      <w:jc w:val="left"/>
    </w:pPr>
    <w:rPr>
      <w:rFonts w:ascii="宋体" w:hAnsi="宋体"/>
      <w:kern w:val="0"/>
      <w:sz w:val="24"/>
    </w:rPr>
  </w:style>
  <w:style w:type="paragraph" w:styleId="af0">
    <w:name w:val="annotation subject"/>
    <w:basedOn w:val="a6"/>
    <w:next w:val="a6"/>
    <w:semiHidden/>
    <w:qFormat/>
    <w:rsid w:val="005B02D5"/>
    <w:rPr>
      <w:b/>
      <w:bCs/>
    </w:rPr>
  </w:style>
  <w:style w:type="paragraph" w:styleId="af1">
    <w:name w:val="Body Text First Indent"/>
    <w:basedOn w:val="a7"/>
    <w:link w:val="Char3"/>
    <w:qFormat/>
    <w:rsid w:val="005B02D5"/>
    <w:pPr>
      <w:spacing w:after="120"/>
      <w:ind w:firstLineChars="100" w:firstLine="420"/>
    </w:pPr>
    <w:rPr>
      <w:sz w:val="21"/>
    </w:rPr>
  </w:style>
  <w:style w:type="table" w:styleId="af2">
    <w:name w:val="Table Grid"/>
    <w:basedOn w:val="a2"/>
    <w:uiPriority w:val="59"/>
    <w:qFormat/>
    <w:rsid w:val="005B02D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qFormat/>
    <w:rsid w:val="005B02D5"/>
    <w:rPr>
      <w:rFonts w:ascii="宋体" w:eastAsia="宋体"/>
      <w:b/>
      <w:bCs/>
      <w:kern w:val="2"/>
      <w:sz w:val="24"/>
      <w:szCs w:val="24"/>
      <w:lang w:val="en-US" w:eastAsia="zh-CN" w:bidi="ar-SA"/>
    </w:rPr>
  </w:style>
  <w:style w:type="character" w:styleId="af4">
    <w:name w:val="Hyperlink"/>
    <w:uiPriority w:val="99"/>
    <w:qFormat/>
    <w:rsid w:val="005B02D5"/>
    <w:rPr>
      <w:rFonts w:ascii="宋体" w:eastAsia="宋体"/>
      <w:b/>
      <w:bCs/>
      <w:color w:val="0000FF"/>
      <w:kern w:val="2"/>
      <w:sz w:val="24"/>
      <w:szCs w:val="24"/>
      <w:u w:val="single"/>
      <w:lang w:val="en-US" w:eastAsia="zh-CN" w:bidi="ar-SA"/>
    </w:rPr>
  </w:style>
  <w:style w:type="character" w:styleId="af5">
    <w:name w:val="annotation reference"/>
    <w:semiHidden/>
    <w:qFormat/>
    <w:rsid w:val="005B02D5"/>
    <w:rPr>
      <w:rFonts w:ascii="宋体" w:eastAsia="宋体"/>
      <w:b/>
      <w:bCs/>
      <w:kern w:val="2"/>
      <w:sz w:val="21"/>
      <w:szCs w:val="21"/>
      <w:lang w:val="en-US" w:eastAsia="zh-CN" w:bidi="ar-SA"/>
    </w:rPr>
  </w:style>
  <w:style w:type="character" w:styleId="af6">
    <w:name w:val="footnote reference"/>
    <w:qFormat/>
    <w:rsid w:val="005B02D5"/>
    <w:rPr>
      <w:vertAlign w:val="superscript"/>
    </w:rPr>
  </w:style>
  <w:style w:type="character" w:customStyle="1" w:styleId="Char1">
    <w:name w:val="纯文本 Char"/>
    <w:basedOn w:val="a1"/>
    <w:link w:val="a9"/>
    <w:uiPriority w:val="99"/>
    <w:qFormat/>
    <w:locked/>
    <w:rsid w:val="005B02D5"/>
    <w:rPr>
      <w:rFonts w:ascii="宋体" w:hAnsi="Courier New"/>
      <w:kern w:val="2"/>
      <w:sz w:val="21"/>
    </w:rPr>
  </w:style>
  <w:style w:type="character" w:customStyle="1" w:styleId="3Char">
    <w:name w:val="标题 3 Char"/>
    <w:link w:val="3"/>
    <w:qFormat/>
    <w:rsid w:val="005B02D5"/>
    <w:rPr>
      <w:rFonts w:eastAsia="宋体"/>
      <w:b/>
      <w:bCs/>
      <w:kern w:val="2"/>
      <w:sz w:val="24"/>
      <w:szCs w:val="32"/>
      <w:lang w:val="en-US" w:eastAsia="zh-CN" w:bidi="ar-SA"/>
    </w:rPr>
  </w:style>
  <w:style w:type="character" w:customStyle="1" w:styleId="1Char">
    <w:name w:val="标题 1 Char"/>
    <w:link w:val="1"/>
    <w:qFormat/>
    <w:rsid w:val="005B02D5"/>
    <w:rPr>
      <w:rFonts w:ascii="Times New Roman" w:eastAsia="宋体" w:hAnsi="Times New Roman"/>
      <w:b/>
      <w:bCs/>
      <w:kern w:val="44"/>
      <w:sz w:val="28"/>
      <w:szCs w:val="44"/>
      <w:lang w:val="en-US" w:eastAsia="zh-CN" w:bidi="ar-SA"/>
    </w:rPr>
  </w:style>
  <w:style w:type="character" w:customStyle="1" w:styleId="2Char">
    <w:name w:val="标题 2 Char"/>
    <w:link w:val="2"/>
    <w:qFormat/>
    <w:rsid w:val="005B02D5"/>
    <w:rPr>
      <w:rFonts w:ascii="Arial" w:eastAsia="黑体" w:hAnsi="Arial"/>
      <w:b/>
      <w:bCs/>
      <w:kern w:val="2"/>
      <w:sz w:val="32"/>
      <w:szCs w:val="32"/>
      <w:lang w:val="en-US" w:eastAsia="zh-CN" w:bidi="ar-SA"/>
    </w:rPr>
  </w:style>
  <w:style w:type="character" w:customStyle="1" w:styleId="Char">
    <w:name w:val="文档结构图 Char"/>
    <w:link w:val="a5"/>
    <w:qFormat/>
    <w:rsid w:val="005B02D5"/>
    <w:rPr>
      <w:kern w:val="2"/>
      <w:sz w:val="21"/>
      <w:szCs w:val="24"/>
      <w:shd w:val="clear" w:color="auto" w:fill="000080"/>
    </w:rPr>
  </w:style>
  <w:style w:type="character" w:customStyle="1" w:styleId="Explanation">
    <w:name w:val="Explanation"/>
    <w:qFormat/>
    <w:rsid w:val="005B02D5"/>
    <w:rPr>
      <w:rFonts w:ascii="宋体" w:eastAsia="宋体"/>
      <w:b/>
      <w:bCs/>
      <w:kern w:val="2"/>
      <w:sz w:val="20"/>
      <w:szCs w:val="24"/>
      <w:lang w:val="en-US" w:eastAsia="zh-CN" w:bidi="ar-SA"/>
    </w:rPr>
  </w:style>
  <w:style w:type="character" w:customStyle="1" w:styleId="Char2">
    <w:name w:val="页眉 Char"/>
    <w:link w:val="ad"/>
    <w:qFormat/>
    <w:rsid w:val="005B02D5"/>
    <w:rPr>
      <w:rFonts w:eastAsia="宋体"/>
      <w:kern w:val="2"/>
      <w:sz w:val="18"/>
      <w:szCs w:val="18"/>
      <w:u w:val="double"/>
      <w:lang w:val="en-US" w:eastAsia="zh-CN" w:bidi="ar-SA"/>
    </w:rPr>
  </w:style>
  <w:style w:type="paragraph" w:customStyle="1" w:styleId="CharCharCharCharCharCharCharCharCharChar">
    <w:name w:val="Char Char Char Char Char Char Char Char Char Char"/>
    <w:basedOn w:val="a0"/>
    <w:qFormat/>
    <w:rsid w:val="005B02D5"/>
    <w:pPr>
      <w:widowControl/>
      <w:spacing w:after="160" w:line="240" w:lineRule="exact"/>
      <w:jc w:val="left"/>
    </w:pPr>
    <w:rPr>
      <w:rFonts w:ascii="Arial" w:eastAsia="Times New Roman" w:hAnsi="Arial" w:cs="Verdana"/>
      <w:b/>
      <w:kern w:val="0"/>
      <w:sz w:val="24"/>
      <w:lang w:eastAsia="en-US"/>
    </w:rPr>
  </w:style>
  <w:style w:type="paragraph" w:customStyle="1" w:styleId="Char1CharCharChar">
    <w:name w:val="Char1 Char Char Char"/>
    <w:basedOn w:val="a0"/>
    <w:qFormat/>
    <w:rsid w:val="005B02D5"/>
  </w:style>
  <w:style w:type="paragraph" w:customStyle="1" w:styleId="11">
    <w:name w:val="修订1"/>
    <w:uiPriority w:val="99"/>
    <w:semiHidden/>
    <w:qFormat/>
    <w:rsid w:val="005B02D5"/>
    <w:rPr>
      <w:kern w:val="2"/>
      <w:sz w:val="21"/>
      <w:szCs w:val="24"/>
    </w:rPr>
  </w:style>
  <w:style w:type="paragraph" w:customStyle="1" w:styleId="CharCharChar1CharCharChar">
    <w:name w:val="Char Char Char1 Char Char Char"/>
    <w:basedOn w:val="a0"/>
    <w:qFormat/>
    <w:rsid w:val="005B02D5"/>
    <w:pPr>
      <w:tabs>
        <w:tab w:val="left" w:pos="360"/>
      </w:tabs>
      <w:spacing w:line="360" w:lineRule="auto"/>
      <w:jc w:val="center"/>
    </w:pPr>
    <w:rPr>
      <w:rFonts w:ascii="宋体"/>
      <w:sz w:val="24"/>
    </w:rPr>
  </w:style>
  <w:style w:type="paragraph" w:customStyle="1" w:styleId="2TimesNewRoman5020">
    <w:name w:val="样式 标题 2 + Times New Roman 四号 非加粗 段前: 5 磅 段后: 0 磅 行距: 固定值 20..."/>
    <w:basedOn w:val="2"/>
    <w:qFormat/>
    <w:rsid w:val="005B02D5"/>
    <w:pPr>
      <w:spacing w:before="100" w:after="0" w:line="400" w:lineRule="exact"/>
    </w:pPr>
    <w:rPr>
      <w:rFonts w:ascii="Times New Roman" w:hAnsi="Times New Roman" w:cs="宋体"/>
      <w:b w:val="0"/>
      <w:bCs w:val="0"/>
      <w:sz w:val="28"/>
      <w:szCs w:val="20"/>
    </w:rPr>
  </w:style>
  <w:style w:type="paragraph" w:customStyle="1" w:styleId="TOC1">
    <w:name w:val="TOC 标题1"/>
    <w:basedOn w:val="1"/>
    <w:next w:val="a0"/>
    <w:uiPriority w:val="39"/>
    <w:qFormat/>
    <w:rsid w:val="005B02D5"/>
    <w:pPr>
      <w:widowControl/>
      <w:spacing w:before="480" w:line="276" w:lineRule="auto"/>
      <w:jc w:val="left"/>
      <w:outlineLvl w:val="9"/>
    </w:pPr>
    <w:rPr>
      <w:rFonts w:ascii="Cambria" w:hAnsi="Cambria"/>
      <w:color w:val="365F91"/>
      <w:kern w:val="0"/>
      <w:szCs w:val="28"/>
    </w:rPr>
  </w:style>
  <w:style w:type="paragraph" w:customStyle="1" w:styleId="CharCharChar1CharChar">
    <w:name w:val="Char Char Char1 Char Char"/>
    <w:basedOn w:val="a0"/>
    <w:qFormat/>
    <w:rsid w:val="005B02D5"/>
    <w:pPr>
      <w:tabs>
        <w:tab w:val="left" w:pos="360"/>
      </w:tabs>
      <w:spacing w:line="360" w:lineRule="auto"/>
      <w:jc w:val="center"/>
    </w:pPr>
    <w:rPr>
      <w:rFonts w:ascii="宋体"/>
      <w:b/>
      <w:bCs/>
      <w:sz w:val="24"/>
    </w:rPr>
  </w:style>
  <w:style w:type="paragraph" w:customStyle="1" w:styleId="12">
    <w:name w:val="段落1"/>
    <w:basedOn w:val="a0"/>
    <w:qFormat/>
    <w:rsid w:val="005B02D5"/>
    <w:pPr>
      <w:spacing w:line="360" w:lineRule="auto"/>
      <w:ind w:firstLineChars="200" w:firstLine="480"/>
    </w:pPr>
    <w:rPr>
      <w:sz w:val="24"/>
      <w:szCs w:val="20"/>
    </w:rPr>
  </w:style>
  <w:style w:type="paragraph" w:customStyle="1" w:styleId="23">
    <w:name w:val="段落2"/>
    <w:basedOn w:val="a0"/>
    <w:qFormat/>
    <w:rsid w:val="005B02D5"/>
    <w:pPr>
      <w:spacing w:line="360" w:lineRule="auto"/>
      <w:ind w:firstLineChars="200" w:firstLine="480"/>
    </w:pPr>
    <w:rPr>
      <w:rFonts w:cs="Courier New"/>
      <w:sz w:val="24"/>
      <w:szCs w:val="21"/>
    </w:rPr>
  </w:style>
  <w:style w:type="paragraph" w:customStyle="1" w:styleId="CharCharChar1">
    <w:name w:val="Char Char Char1"/>
    <w:basedOn w:val="a0"/>
    <w:qFormat/>
    <w:rsid w:val="005B02D5"/>
    <w:pPr>
      <w:tabs>
        <w:tab w:val="left" w:pos="360"/>
      </w:tabs>
      <w:spacing w:line="360" w:lineRule="auto"/>
      <w:jc w:val="center"/>
    </w:pPr>
    <w:rPr>
      <w:rFonts w:ascii="宋体"/>
      <w:sz w:val="24"/>
    </w:rPr>
  </w:style>
  <w:style w:type="paragraph" w:customStyle="1" w:styleId="13">
    <w:name w:val="1"/>
    <w:basedOn w:val="a0"/>
    <w:qFormat/>
    <w:rsid w:val="005B02D5"/>
    <w:pPr>
      <w:tabs>
        <w:tab w:val="left" w:pos="360"/>
      </w:tabs>
      <w:spacing w:line="360" w:lineRule="auto"/>
      <w:ind w:left="482" w:firstLineChars="200" w:firstLine="200"/>
    </w:pPr>
    <w:rPr>
      <w:rFonts w:ascii="宋体"/>
      <w:sz w:val="24"/>
    </w:rPr>
  </w:style>
  <w:style w:type="paragraph" w:customStyle="1" w:styleId="af7">
    <w:name w:val="正文+宋体"/>
    <w:basedOn w:val="2TimesNewRoman5020"/>
    <w:qFormat/>
    <w:rsid w:val="005B02D5"/>
    <w:pPr>
      <w:spacing w:line="360" w:lineRule="auto"/>
      <w:jc w:val="center"/>
    </w:pPr>
    <w:rPr>
      <w:rFonts w:hAnsi="宋体" w:cs="Times New Roman"/>
      <w:sz w:val="32"/>
      <w:szCs w:val="32"/>
    </w:rPr>
  </w:style>
  <w:style w:type="paragraph" w:customStyle="1" w:styleId="af8">
    <w:name w:val="框文"/>
    <w:basedOn w:val="a0"/>
    <w:qFormat/>
    <w:rsid w:val="005B02D5"/>
    <w:pPr>
      <w:snapToGrid w:val="0"/>
      <w:jc w:val="center"/>
    </w:pPr>
    <w:rPr>
      <w:szCs w:val="20"/>
    </w:rPr>
  </w:style>
  <w:style w:type="paragraph" w:customStyle="1" w:styleId="y">
    <w:name w:val="?y??"/>
    <w:qFormat/>
    <w:rsid w:val="005B02D5"/>
    <w:pPr>
      <w:widowControl w:val="0"/>
      <w:overflowPunct w:val="0"/>
      <w:autoSpaceDE w:val="0"/>
      <w:autoSpaceDN w:val="0"/>
      <w:adjustRightInd w:val="0"/>
      <w:spacing w:line="357" w:lineRule="atLeast"/>
      <w:jc w:val="both"/>
      <w:textAlignment w:val="baseline"/>
    </w:pPr>
    <w:rPr>
      <w:color w:val="000000"/>
      <w:sz w:val="21"/>
      <w:szCs w:val="22"/>
    </w:rPr>
  </w:style>
  <w:style w:type="paragraph" w:customStyle="1" w:styleId="Char4">
    <w:name w:val="Char"/>
    <w:basedOn w:val="a0"/>
    <w:qFormat/>
    <w:rsid w:val="005B02D5"/>
    <w:pPr>
      <w:tabs>
        <w:tab w:val="left" w:pos="360"/>
      </w:tabs>
      <w:spacing w:line="360" w:lineRule="auto"/>
      <w:ind w:left="482" w:firstLineChars="200" w:firstLine="200"/>
    </w:pPr>
    <w:rPr>
      <w:rFonts w:ascii="宋体"/>
      <w:sz w:val="24"/>
    </w:rPr>
  </w:style>
  <w:style w:type="paragraph" w:customStyle="1" w:styleId="24">
    <w:name w:val="正文2"/>
    <w:basedOn w:val="a0"/>
    <w:qFormat/>
    <w:rsid w:val="005B02D5"/>
    <w:pPr>
      <w:adjustRightInd w:val="0"/>
      <w:spacing w:line="420" w:lineRule="atLeast"/>
      <w:textAlignment w:val="baseline"/>
    </w:pPr>
    <w:rPr>
      <w:rFonts w:ascii="宋体" w:hAnsi="宋体"/>
      <w:kern w:val="0"/>
      <w:sz w:val="24"/>
      <w:szCs w:val="20"/>
    </w:rPr>
  </w:style>
  <w:style w:type="paragraph" w:customStyle="1" w:styleId="CharChar">
    <w:name w:val="Char Char"/>
    <w:basedOn w:val="a0"/>
    <w:qFormat/>
    <w:rsid w:val="005B02D5"/>
    <w:pPr>
      <w:tabs>
        <w:tab w:val="left" w:pos="360"/>
      </w:tabs>
      <w:spacing w:line="360" w:lineRule="auto"/>
      <w:jc w:val="center"/>
    </w:pPr>
    <w:rPr>
      <w:rFonts w:ascii="宋体"/>
      <w:b/>
      <w:bCs/>
      <w:sz w:val="44"/>
      <w:szCs w:val="44"/>
    </w:rPr>
  </w:style>
  <w:style w:type="paragraph" w:customStyle="1" w:styleId="af9">
    <w:name w:val="表中"/>
    <w:basedOn w:val="a0"/>
    <w:qFormat/>
    <w:rsid w:val="005B02D5"/>
    <w:pPr>
      <w:adjustRightInd w:val="0"/>
      <w:spacing w:line="360" w:lineRule="atLeast"/>
      <w:jc w:val="center"/>
      <w:textAlignment w:val="baseline"/>
    </w:pPr>
    <w:rPr>
      <w:kern w:val="0"/>
      <w:szCs w:val="20"/>
    </w:rPr>
  </w:style>
  <w:style w:type="character" w:customStyle="1" w:styleId="Char0">
    <w:name w:val="正文文本 Char"/>
    <w:basedOn w:val="a1"/>
    <w:link w:val="a7"/>
    <w:qFormat/>
    <w:rsid w:val="005B02D5"/>
    <w:rPr>
      <w:kern w:val="2"/>
      <w:sz w:val="24"/>
      <w:szCs w:val="24"/>
    </w:rPr>
  </w:style>
  <w:style w:type="character" w:customStyle="1" w:styleId="Char3">
    <w:name w:val="正文首行缩进 Char"/>
    <w:basedOn w:val="Char0"/>
    <w:link w:val="af1"/>
    <w:qFormat/>
    <w:rsid w:val="005B02D5"/>
    <w:rPr>
      <w:kern w:val="2"/>
      <w:sz w:val="24"/>
      <w:szCs w:val="24"/>
    </w:rPr>
  </w:style>
  <w:style w:type="paragraph" w:customStyle="1" w:styleId="afa">
    <w:name w:val="文本文本"/>
    <w:basedOn w:val="a0"/>
    <w:link w:val="afb"/>
    <w:uiPriority w:val="1"/>
    <w:qFormat/>
    <w:rsid w:val="005B02D5"/>
    <w:pPr>
      <w:adjustRightInd w:val="0"/>
      <w:snapToGrid w:val="0"/>
      <w:spacing w:line="360" w:lineRule="auto"/>
      <w:ind w:firstLineChars="200" w:firstLine="200"/>
    </w:pPr>
    <w:rPr>
      <w:rFonts w:ascii="宋体" w:cs="宋体"/>
      <w:bCs/>
      <w:color w:val="000000"/>
      <w:sz w:val="24"/>
      <w:lang w:val="zh-TW" w:eastAsia="zh-TW"/>
    </w:rPr>
  </w:style>
  <w:style w:type="character" w:customStyle="1" w:styleId="afb">
    <w:name w:val="文本文本 字符"/>
    <w:basedOn w:val="2Char"/>
    <w:link w:val="afa"/>
    <w:uiPriority w:val="1"/>
    <w:qFormat/>
    <w:rsid w:val="005B02D5"/>
    <w:rPr>
      <w:rFonts w:ascii="宋体" w:eastAsia="黑体" w:hAnsi="Arial" w:cs="宋体"/>
      <w:color w:val="000000"/>
      <w:kern w:val="2"/>
      <w:sz w:val="24"/>
      <w:szCs w:val="24"/>
      <w:lang w:val="zh-TW" w:eastAsia="zh-TW" w:bidi="ar-SA"/>
    </w:rPr>
  </w:style>
  <w:style w:type="paragraph" w:customStyle="1" w:styleId="14">
    <w:name w:val="1正文"/>
    <w:basedOn w:val="a0"/>
    <w:link w:val="15"/>
    <w:qFormat/>
    <w:rsid w:val="005B02D5"/>
    <w:pPr>
      <w:adjustRightInd w:val="0"/>
      <w:snapToGrid w:val="0"/>
      <w:spacing w:line="360" w:lineRule="auto"/>
      <w:ind w:firstLineChars="200" w:firstLine="200"/>
    </w:pPr>
    <w:rPr>
      <w:rFonts w:asciiTheme="minorEastAsia" w:eastAsiaTheme="minorEastAsia" w:hAnsiTheme="minorEastAsia" w:cstheme="minorEastAsia"/>
      <w:sz w:val="24"/>
    </w:rPr>
  </w:style>
  <w:style w:type="character" w:customStyle="1" w:styleId="15">
    <w:name w:val="1正文 字符"/>
    <w:basedOn w:val="a1"/>
    <w:link w:val="14"/>
    <w:qFormat/>
    <w:rsid w:val="005B02D5"/>
    <w:rPr>
      <w:rFonts w:asciiTheme="minorEastAsia" w:eastAsiaTheme="minorEastAsia" w:hAnsiTheme="minorEastAsia" w:cstheme="minorEastAsia"/>
      <w:kern w:val="2"/>
      <w:sz w:val="24"/>
      <w:szCs w:val="24"/>
    </w:rPr>
  </w:style>
  <w:style w:type="paragraph" w:customStyle="1" w:styleId="16">
    <w:name w:val="1二级标题"/>
    <w:basedOn w:val="a0"/>
    <w:link w:val="17"/>
    <w:qFormat/>
    <w:rsid w:val="005B02D5"/>
    <w:pPr>
      <w:adjustRightInd w:val="0"/>
      <w:snapToGrid w:val="0"/>
      <w:spacing w:line="360" w:lineRule="auto"/>
      <w:ind w:firstLineChars="200" w:firstLine="200"/>
      <w:outlineLvl w:val="1"/>
    </w:pPr>
    <w:rPr>
      <w:rFonts w:ascii="宋体" w:hAnsiTheme="minorEastAsia" w:cstheme="minorEastAsia"/>
      <w:b/>
      <w:sz w:val="24"/>
    </w:rPr>
  </w:style>
  <w:style w:type="character" w:customStyle="1" w:styleId="17">
    <w:name w:val="1二级标题 字符"/>
    <w:basedOn w:val="15"/>
    <w:link w:val="16"/>
    <w:qFormat/>
    <w:rsid w:val="005B02D5"/>
    <w:rPr>
      <w:rFonts w:ascii="宋体" w:eastAsiaTheme="minorEastAsia" w:hAnsiTheme="minorEastAsia" w:cstheme="minorEastAsia"/>
      <w:b/>
      <w:kern w:val="2"/>
      <w:sz w:val="24"/>
      <w:szCs w:val="24"/>
    </w:rPr>
  </w:style>
  <w:style w:type="paragraph" w:customStyle="1" w:styleId="TableParagraph">
    <w:name w:val="Table Paragraph"/>
    <w:basedOn w:val="a0"/>
    <w:uiPriority w:val="1"/>
    <w:qFormat/>
    <w:rsid w:val="005B02D5"/>
    <w:pPr>
      <w:adjustRightInd w:val="0"/>
      <w:snapToGrid w:val="0"/>
      <w:spacing w:line="400" w:lineRule="exact"/>
      <w:jc w:val="left"/>
    </w:pPr>
    <w:rPr>
      <w:rFonts w:asciiTheme="minorEastAsia" w:eastAsiaTheme="minorEastAsia" w:hAnsi="宋体" w:cstheme="minorBidi"/>
      <w:kern w:val="0"/>
      <w:szCs w:val="22"/>
      <w:lang w:eastAsia="en-US"/>
    </w:rPr>
  </w:style>
  <w:style w:type="paragraph" w:customStyle="1" w:styleId="18">
    <w:name w:val="1表格左对齐"/>
    <w:basedOn w:val="a0"/>
    <w:link w:val="19"/>
    <w:qFormat/>
    <w:rsid w:val="005B02D5"/>
    <w:pPr>
      <w:adjustRightInd w:val="0"/>
      <w:snapToGrid w:val="0"/>
      <w:spacing w:line="360" w:lineRule="auto"/>
      <w:jc w:val="left"/>
    </w:pPr>
    <w:rPr>
      <w:rFonts w:ascii="宋体" w:hAnsiTheme="minorEastAsia" w:cstheme="minorEastAsia"/>
    </w:rPr>
  </w:style>
  <w:style w:type="character" w:customStyle="1" w:styleId="19">
    <w:name w:val="1表格左对齐 字符"/>
    <w:basedOn w:val="a1"/>
    <w:link w:val="18"/>
    <w:qFormat/>
    <w:rsid w:val="005B02D5"/>
    <w:rPr>
      <w:rFonts w:ascii="宋体" w:hAnsiTheme="minorEastAsia" w:cstheme="minorEastAsia"/>
      <w:kern w:val="2"/>
      <w:sz w:val="21"/>
      <w:szCs w:val="24"/>
    </w:rPr>
  </w:style>
  <w:style w:type="character" w:customStyle="1" w:styleId="5Char">
    <w:name w:val="标题 5 Char"/>
    <w:basedOn w:val="a1"/>
    <w:link w:val="5"/>
    <w:qFormat/>
    <w:rsid w:val="005B02D5"/>
    <w:rPr>
      <w:b/>
      <w:bCs/>
      <w:kern w:val="2"/>
      <w:sz w:val="28"/>
      <w:szCs w:val="28"/>
    </w:rPr>
  </w:style>
  <w:style w:type="paragraph" w:customStyle="1" w:styleId="Afc">
    <w:name w:val="正文 A"/>
    <w:basedOn w:val="a0"/>
    <w:qFormat/>
    <w:rsid w:val="005B02D5"/>
    <w:pPr>
      <w:adjustRightInd w:val="0"/>
      <w:snapToGrid w:val="0"/>
      <w:spacing w:line="360" w:lineRule="auto"/>
      <w:ind w:firstLineChars="200" w:firstLine="200"/>
    </w:pPr>
    <w:rPr>
      <w:rFonts w:ascii="宋体"/>
      <w:color w:val="000000"/>
      <w:sz w:val="24"/>
      <w:szCs w:val="21"/>
    </w:rPr>
  </w:style>
  <w:style w:type="table" w:customStyle="1" w:styleId="TableNormal">
    <w:name w:val="Table Normal"/>
    <w:uiPriority w:val="2"/>
    <w:semiHidden/>
    <w:unhideWhenUsed/>
    <w:qFormat/>
    <w:rsid w:val="005B02D5"/>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jiange">
    <w:name w:val="jiange"/>
    <w:qFormat/>
    <w:rsid w:val="005B02D5"/>
    <w:pPr>
      <w:widowControl w:val="0"/>
      <w:overflowPunct w:val="0"/>
      <w:autoSpaceDE w:val="0"/>
      <w:autoSpaceDN w:val="0"/>
      <w:adjustRightInd w:val="0"/>
      <w:jc w:val="both"/>
      <w:textAlignment w:val="baseline"/>
    </w:pPr>
    <w:rPr>
      <w:color w:val="000000"/>
      <w:sz w:val="21"/>
    </w:rPr>
  </w:style>
  <w:style w:type="paragraph" w:customStyle="1" w:styleId="Default">
    <w:name w:val="Default"/>
    <w:qFormat/>
    <w:rsid w:val="005B02D5"/>
    <w:pPr>
      <w:widowControl w:val="0"/>
      <w:autoSpaceDE w:val="0"/>
      <w:autoSpaceDN w:val="0"/>
      <w:adjustRightInd w:val="0"/>
    </w:pPr>
    <w:rPr>
      <w:color w:val="000000"/>
      <w:sz w:val="24"/>
      <w:szCs w:val="24"/>
    </w:rPr>
  </w:style>
  <w:style w:type="character" w:customStyle="1" w:styleId="2Char0">
    <w:name w:val="正文文本缩进 2 Char"/>
    <w:basedOn w:val="a1"/>
    <w:link w:val="20"/>
    <w:qFormat/>
    <w:rsid w:val="005B02D5"/>
    <w:rPr>
      <w:kern w:val="2"/>
      <w:sz w:val="21"/>
      <w:szCs w:val="24"/>
    </w:rPr>
  </w:style>
  <w:style w:type="paragraph" w:customStyle="1" w:styleId="25">
    <w:name w:val="样式 首行缩进:  2 字符"/>
    <w:basedOn w:val="a0"/>
    <w:qFormat/>
    <w:rsid w:val="005B02D5"/>
    <w:pPr>
      <w:autoSpaceDE w:val="0"/>
      <w:autoSpaceDN w:val="0"/>
      <w:adjustRightInd w:val="0"/>
      <w:snapToGrid w:val="0"/>
      <w:ind w:firstLine="480"/>
    </w:pPr>
    <w:rPr>
      <w:rFonts w:ascii="Microsoft Sans Serif" w:hAnsi="Microsoft Sans Serif" w:cs="宋体"/>
      <w:sz w:val="24"/>
    </w:rPr>
  </w:style>
  <w:style w:type="paragraph" w:styleId="afd">
    <w:name w:val="List Paragraph"/>
    <w:basedOn w:val="a0"/>
    <w:uiPriority w:val="99"/>
    <w:qFormat/>
    <w:rsid w:val="005B02D5"/>
    <w:pPr>
      <w:ind w:firstLineChars="200" w:firstLine="420"/>
    </w:pPr>
  </w:style>
  <w:style w:type="paragraph" w:customStyle="1" w:styleId="1111">
    <w:name w:val="11表内文字11"/>
    <w:basedOn w:val="a0"/>
    <w:qFormat/>
    <w:rsid w:val="005B02D5"/>
    <w:pPr>
      <w:widowControl/>
      <w:spacing w:line="400" w:lineRule="exact"/>
      <w:jc w:val="left"/>
    </w:pPr>
    <w:rPr>
      <w:rFonts w:ascii="宋体" w:hAnsiTheme="majorEastAsia" w:cs="仿宋_GB2312"/>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 Id="rId27"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147E4-3A6A-4022-9985-15C44123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106</Pages>
  <Words>8371</Words>
  <Characters>47720</Characters>
  <Application>Microsoft Office Word</Application>
  <DocSecurity>0</DocSecurity>
  <Lines>397</Lines>
  <Paragraphs>111</Paragraphs>
  <ScaleCrop>false</ScaleCrop>
  <Company/>
  <LinksUpToDate>false</LinksUpToDate>
  <CharactersWithSpaces>55980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四川省绵阳至遂宁高速公路遂宁段</dc:title>
  <dc:creator>马涛(mat)</dc:creator>
  <cp:lastModifiedBy>admin</cp:lastModifiedBy>
  <cp:revision>868</cp:revision>
  <cp:lastPrinted>2018-01-27T10:11:00Z</cp:lastPrinted>
  <dcterms:created xsi:type="dcterms:W3CDTF">2020-02-25T03:50:00Z</dcterms:created>
  <dcterms:modified xsi:type="dcterms:W3CDTF">2020-05-07T15:33:00Z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